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CFC65A" w14:textId="77777777" w:rsidR="00BF293B" w:rsidRDefault="00BF293B" w:rsidP="00AA694A">
      <w:bookmarkStart w:id="0" w:name="_GoBack"/>
      <w:bookmarkEnd w:id="0"/>
    </w:p>
    <w:p w14:paraId="06F94224" w14:textId="77777777" w:rsidR="00396AC7" w:rsidRDefault="00396AC7" w:rsidP="00396AC7">
      <w:pPr>
        <w:shd w:val="clear" w:color="auto" w:fill="FFFFFF"/>
        <w:jc w:val="right"/>
      </w:pPr>
      <w:r>
        <w:rPr>
          <w:b/>
          <w:color w:val="FF0000"/>
          <w:sz w:val="24"/>
          <w:szCs w:val="24"/>
        </w:rPr>
        <w:t xml:space="preserve">ALLEGATO “A” </w:t>
      </w:r>
    </w:p>
    <w:p w14:paraId="236B1195" w14:textId="77777777" w:rsidR="00BF293B" w:rsidRDefault="00BF293B" w:rsidP="00AB5FA9">
      <w:pPr>
        <w:rPr>
          <w:rFonts w:ascii="Arial" w:hAnsi="Arial"/>
          <w:sz w:val="24"/>
        </w:rPr>
      </w:pPr>
    </w:p>
    <w:p w14:paraId="5D8E44F0" w14:textId="77777777" w:rsidR="00AB5FA9" w:rsidRDefault="00AB5FA9" w:rsidP="00AB5FA9">
      <w:pPr>
        <w:rPr>
          <w:rFonts w:ascii="Arial" w:hAnsi="Arial"/>
          <w:sz w:val="24"/>
        </w:rPr>
      </w:pPr>
    </w:p>
    <w:p w14:paraId="35F793CA" w14:textId="77777777" w:rsidR="00AB5FA9" w:rsidRDefault="00710C90" w:rsidP="00AB5FA9">
      <w:pPr>
        <w:pStyle w:val="Titolo"/>
      </w:pPr>
      <w:r>
        <w:rPr>
          <w:noProof/>
          <w:lang w:eastAsia="it-IT"/>
        </w:rPr>
        <w:drawing>
          <wp:inline distT="0" distB="0" distL="0" distR="0" wp14:anchorId="146FA787" wp14:editId="1A7AA7E8">
            <wp:extent cx="5981700" cy="1231801"/>
            <wp:effectExtent l="0" t="0" r="0" b="6985"/>
            <wp:docPr id="6" name="Immagine 6" descr="C:\Users\Jerome\Desktop\pacchetto definitivo intestazioni\segreeriat.jpg"/>
            <wp:cNvGraphicFramePr/>
            <a:graphic xmlns:a="http://schemas.openxmlformats.org/drawingml/2006/main">
              <a:graphicData uri="http://schemas.openxmlformats.org/drawingml/2006/picture">
                <pic:pic xmlns:pic="http://schemas.openxmlformats.org/drawingml/2006/picture">
                  <pic:nvPicPr>
                    <pic:cNvPr id="1" name="Immagine 1" descr="C:\Users\Jerome\Desktop\pacchetto definitivo intestazioni\segreeriat.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81700" cy="1231801"/>
                    </a:xfrm>
                    <a:prstGeom prst="rect">
                      <a:avLst/>
                    </a:prstGeom>
                    <a:noFill/>
                    <a:ln>
                      <a:noFill/>
                    </a:ln>
                  </pic:spPr>
                </pic:pic>
              </a:graphicData>
            </a:graphic>
          </wp:inline>
        </w:drawing>
      </w:r>
    </w:p>
    <w:p w14:paraId="75ED75BC" w14:textId="77777777" w:rsidR="00AB5FA9" w:rsidRDefault="00AB5FA9" w:rsidP="00AB5FA9">
      <w:pPr>
        <w:pStyle w:val="Titolo"/>
      </w:pPr>
    </w:p>
    <w:p w14:paraId="31CAA6D5" w14:textId="77777777" w:rsidR="00BF293B" w:rsidRDefault="00BF293B" w:rsidP="00AB5FA9">
      <w:pPr>
        <w:jc w:val="center"/>
        <w:rPr>
          <w:b/>
          <w:sz w:val="32"/>
          <w:szCs w:val="32"/>
        </w:rPr>
      </w:pPr>
    </w:p>
    <w:p w14:paraId="466F04D5" w14:textId="77777777" w:rsidR="00BF293B" w:rsidRDefault="00BF293B" w:rsidP="00BF293B">
      <w:pPr>
        <w:jc w:val="center"/>
        <w:rPr>
          <w:rFonts w:ascii="Times New Roman" w:hAnsi="Times New Roman"/>
          <w:b/>
          <w:smallCaps/>
          <w:spacing w:val="12"/>
          <w:sz w:val="72"/>
          <w:szCs w:val="80"/>
        </w:rPr>
      </w:pPr>
    </w:p>
    <w:p w14:paraId="2C1935D9" w14:textId="77777777" w:rsidR="00BA0979" w:rsidRDefault="00BA0979" w:rsidP="00BF293B">
      <w:pPr>
        <w:jc w:val="center"/>
        <w:rPr>
          <w:rFonts w:ascii="Times New Roman" w:hAnsi="Times New Roman"/>
          <w:b/>
          <w:smallCaps/>
          <w:spacing w:val="12"/>
          <w:sz w:val="72"/>
          <w:szCs w:val="80"/>
        </w:rPr>
      </w:pPr>
    </w:p>
    <w:p w14:paraId="5E3390D5" w14:textId="77777777" w:rsidR="00BA0979" w:rsidRDefault="00BA0979" w:rsidP="00BF293B">
      <w:pPr>
        <w:jc w:val="center"/>
        <w:rPr>
          <w:rFonts w:ascii="Times New Roman" w:hAnsi="Times New Roman"/>
          <w:b/>
          <w:smallCaps/>
          <w:spacing w:val="12"/>
          <w:sz w:val="72"/>
          <w:szCs w:val="80"/>
        </w:rPr>
      </w:pPr>
    </w:p>
    <w:p w14:paraId="7B4834C2" w14:textId="77777777" w:rsidR="00BA0979" w:rsidRDefault="00BA0979" w:rsidP="00BF293B">
      <w:pPr>
        <w:jc w:val="center"/>
        <w:rPr>
          <w:rFonts w:ascii="Times New Roman" w:hAnsi="Times New Roman"/>
          <w:b/>
          <w:smallCaps/>
          <w:spacing w:val="12"/>
          <w:sz w:val="72"/>
          <w:szCs w:val="80"/>
        </w:rPr>
      </w:pPr>
    </w:p>
    <w:p w14:paraId="1C1D0092" w14:textId="77777777" w:rsidR="00BF293B" w:rsidRDefault="00710C90" w:rsidP="00BF293B">
      <w:pPr>
        <w:jc w:val="center"/>
        <w:rPr>
          <w:b/>
          <w:sz w:val="32"/>
          <w:szCs w:val="32"/>
        </w:rPr>
      </w:pPr>
      <w:r>
        <w:rPr>
          <w:rFonts w:ascii="Times New Roman" w:hAnsi="Times New Roman"/>
          <w:b/>
          <w:smallCaps/>
          <w:spacing w:val="12"/>
          <w:sz w:val="72"/>
          <w:szCs w:val="80"/>
        </w:rPr>
        <w:t xml:space="preserve">Comune di SANTI COSMA E DAMIANO </w:t>
      </w:r>
    </w:p>
    <w:p w14:paraId="1FABB1E4" w14:textId="77777777" w:rsidR="00BF293B" w:rsidRDefault="00BF293B" w:rsidP="00AB5FA9">
      <w:pPr>
        <w:jc w:val="center"/>
        <w:rPr>
          <w:b/>
          <w:sz w:val="32"/>
          <w:szCs w:val="32"/>
        </w:rPr>
      </w:pPr>
    </w:p>
    <w:p w14:paraId="18D42AEF" w14:textId="77777777" w:rsidR="00BF293B" w:rsidRDefault="00BF293B" w:rsidP="00AB5FA9">
      <w:pPr>
        <w:jc w:val="center"/>
        <w:rPr>
          <w:b/>
          <w:sz w:val="32"/>
          <w:szCs w:val="32"/>
        </w:rPr>
      </w:pPr>
    </w:p>
    <w:p w14:paraId="1E7FC1A8" w14:textId="77777777" w:rsidR="00BF293B" w:rsidRDefault="00BF293B" w:rsidP="00AB5FA9">
      <w:pPr>
        <w:jc w:val="center"/>
        <w:rPr>
          <w:b/>
          <w:sz w:val="32"/>
          <w:szCs w:val="32"/>
        </w:rPr>
      </w:pPr>
    </w:p>
    <w:p w14:paraId="263511AA" w14:textId="77777777" w:rsidR="00AB5FA9" w:rsidRPr="00BF293B" w:rsidRDefault="00BF293B" w:rsidP="00AB5FA9">
      <w:pPr>
        <w:jc w:val="center"/>
        <w:rPr>
          <w:b/>
          <w:sz w:val="36"/>
          <w:szCs w:val="36"/>
        </w:rPr>
      </w:pPr>
      <w:r w:rsidRPr="00BF293B">
        <w:rPr>
          <w:b/>
          <w:sz w:val="36"/>
          <w:szCs w:val="36"/>
        </w:rPr>
        <w:t xml:space="preserve">PIANO INTEGRATO </w:t>
      </w:r>
      <w:r w:rsidR="00AB5FA9" w:rsidRPr="00BF293B">
        <w:rPr>
          <w:b/>
          <w:sz w:val="36"/>
          <w:szCs w:val="36"/>
        </w:rPr>
        <w:t xml:space="preserve">DI ATTIVITA’ E ORGANIZZAZIONE </w:t>
      </w:r>
    </w:p>
    <w:p w14:paraId="5CF3731C" w14:textId="06B08BCB" w:rsidR="00AB5FA9" w:rsidRPr="00BF293B" w:rsidRDefault="005C34F0" w:rsidP="00AB5FA9">
      <w:pPr>
        <w:jc w:val="center"/>
        <w:rPr>
          <w:b/>
          <w:sz w:val="36"/>
          <w:szCs w:val="36"/>
        </w:rPr>
      </w:pPr>
      <w:r>
        <w:rPr>
          <w:b/>
          <w:sz w:val="36"/>
          <w:szCs w:val="36"/>
        </w:rPr>
        <w:t>2025-2027</w:t>
      </w:r>
    </w:p>
    <w:p w14:paraId="0293D689" w14:textId="77777777" w:rsidR="00BF293B" w:rsidRDefault="00BF293B" w:rsidP="00AB5FA9">
      <w:pPr>
        <w:rPr>
          <w:rFonts w:ascii="Arial Black" w:eastAsiaTheme="majorEastAsia" w:hAnsi="Arial Black" w:cstheme="majorBidi"/>
          <w:spacing w:val="-10"/>
          <w:kern w:val="28"/>
          <w:sz w:val="40"/>
          <w:szCs w:val="56"/>
        </w:rPr>
      </w:pPr>
    </w:p>
    <w:p w14:paraId="7C9A05AE" w14:textId="77777777" w:rsidR="00BF293B" w:rsidRDefault="00BF293B" w:rsidP="00AB5FA9">
      <w:pPr>
        <w:rPr>
          <w:rFonts w:ascii="Arial Black" w:eastAsiaTheme="majorEastAsia" w:hAnsi="Arial Black" w:cstheme="majorBidi"/>
          <w:spacing w:val="-10"/>
          <w:kern w:val="28"/>
          <w:sz w:val="40"/>
          <w:szCs w:val="56"/>
        </w:rPr>
      </w:pPr>
    </w:p>
    <w:p w14:paraId="3BD8E218" w14:textId="77777777" w:rsidR="00BF293B" w:rsidRDefault="00BF293B" w:rsidP="00AB5FA9">
      <w:pPr>
        <w:rPr>
          <w:rFonts w:ascii="Arial Black" w:eastAsiaTheme="majorEastAsia" w:hAnsi="Arial Black" w:cstheme="majorBidi"/>
          <w:spacing w:val="-10"/>
          <w:kern w:val="28"/>
          <w:sz w:val="40"/>
          <w:szCs w:val="56"/>
        </w:rPr>
      </w:pPr>
    </w:p>
    <w:p w14:paraId="0A668345" w14:textId="77777777" w:rsidR="00BF293B" w:rsidRDefault="00BF293B" w:rsidP="00AB5FA9">
      <w:pPr>
        <w:rPr>
          <w:rFonts w:ascii="Arial Black" w:eastAsiaTheme="majorEastAsia" w:hAnsi="Arial Black" w:cstheme="majorBidi"/>
          <w:spacing w:val="-10"/>
          <w:kern w:val="28"/>
          <w:sz w:val="40"/>
          <w:szCs w:val="56"/>
        </w:rPr>
      </w:pPr>
    </w:p>
    <w:p w14:paraId="19C6ABA9" w14:textId="77777777" w:rsidR="00DB43F7" w:rsidRDefault="00DB43F7" w:rsidP="00DB43F7">
      <w:pPr>
        <w:rPr>
          <w:rFonts w:ascii="Arial Black" w:eastAsiaTheme="majorEastAsia" w:hAnsi="Arial Black" w:cstheme="majorBidi"/>
          <w:spacing w:val="-10"/>
          <w:kern w:val="28"/>
          <w:sz w:val="40"/>
          <w:szCs w:val="56"/>
        </w:rPr>
      </w:pPr>
    </w:p>
    <w:p w14:paraId="75B431B5" w14:textId="05E342C5" w:rsidR="00AB5FA9" w:rsidRPr="00E96EB1" w:rsidRDefault="002E662A" w:rsidP="002E662A">
      <w:pPr>
        <w:ind w:left="4820" w:hanging="1559"/>
        <w:rPr>
          <w:b/>
        </w:rPr>
        <w:sectPr w:rsidR="00AB5FA9" w:rsidRPr="00E96EB1" w:rsidSect="00DB43F7">
          <w:type w:val="continuous"/>
          <w:pgSz w:w="11900" w:h="16840"/>
          <w:pgMar w:top="1020" w:right="1380" w:bottom="1276" w:left="1100" w:header="680" w:footer="680" w:gutter="0"/>
          <w:cols w:space="720"/>
        </w:sectPr>
      </w:pPr>
      <w:r w:rsidRPr="00E96EB1">
        <w:rPr>
          <w:b/>
        </w:rPr>
        <w:t xml:space="preserve">Approvato  con Delibera Giunta  Comunale  n. </w:t>
      </w:r>
      <w:r w:rsidR="00430D69">
        <w:rPr>
          <w:b/>
        </w:rPr>
        <w:t xml:space="preserve">               </w:t>
      </w:r>
    </w:p>
    <w:p w14:paraId="1CE3D941" w14:textId="77777777" w:rsidR="00CF4963" w:rsidRDefault="00AA5D50" w:rsidP="00B6512A">
      <w:pPr>
        <w:tabs>
          <w:tab w:val="left" w:pos="1755"/>
        </w:tabs>
      </w:pPr>
      <w:r>
        <w:lastRenderedPageBreak/>
        <w:t>INDICE</w:t>
      </w:r>
    </w:p>
    <w:p w14:paraId="6C1246B0" w14:textId="77777777" w:rsidR="00CF4963" w:rsidRDefault="00682396">
      <w:pPr>
        <w:pStyle w:val="Corpotesto"/>
        <w:spacing w:before="6"/>
      </w:pPr>
      <w:r w:rsidRPr="00682396">
        <w:t xml:space="preserve">       </w:t>
      </w:r>
      <w:r w:rsidR="00310CBF">
        <w:t xml:space="preserve"> </w:t>
      </w:r>
      <w:r w:rsidRPr="00682396">
        <w:t xml:space="preserve">Premessa </w:t>
      </w:r>
    </w:p>
    <w:p w14:paraId="142EB0FF" w14:textId="77777777" w:rsidR="00CF4963" w:rsidRDefault="00AA5D50">
      <w:pPr>
        <w:pStyle w:val="Corpotesto"/>
        <w:tabs>
          <w:tab w:val="right" w:pos="9928"/>
        </w:tabs>
        <w:ind w:left="412"/>
      </w:pPr>
      <w:r>
        <w:t>Sezione</w:t>
      </w:r>
      <w:r>
        <w:rPr>
          <w:spacing w:val="-3"/>
        </w:rPr>
        <w:t xml:space="preserve"> </w:t>
      </w:r>
      <w:r>
        <w:t>1. SCHEDA</w:t>
      </w:r>
      <w:r>
        <w:rPr>
          <w:spacing w:val="-1"/>
        </w:rPr>
        <w:t xml:space="preserve"> </w:t>
      </w:r>
      <w:r>
        <w:t>A</w:t>
      </w:r>
      <w:r w:rsidR="00B6512A">
        <w:t>NAGRAFICA DELL’AMMINISTRAZIONE</w:t>
      </w:r>
      <w:r w:rsidR="00B6512A">
        <w:tab/>
      </w:r>
    </w:p>
    <w:p w14:paraId="5E48DF35" w14:textId="77777777" w:rsidR="007C305E" w:rsidRDefault="00AA5D50">
      <w:pPr>
        <w:pStyle w:val="Corpotesto"/>
        <w:tabs>
          <w:tab w:val="right" w:pos="9929"/>
        </w:tabs>
        <w:spacing w:before="180"/>
        <w:ind w:left="413"/>
      </w:pPr>
      <w:r>
        <w:t>Sezione</w:t>
      </w:r>
      <w:r>
        <w:rPr>
          <w:spacing w:val="-2"/>
        </w:rPr>
        <w:t xml:space="preserve"> </w:t>
      </w:r>
      <w:r>
        <w:t>2.</w:t>
      </w:r>
      <w:r>
        <w:rPr>
          <w:spacing w:val="-1"/>
        </w:rPr>
        <w:t xml:space="preserve"> </w:t>
      </w:r>
      <w:r>
        <w:t>VALORE</w:t>
      </w:r>
      <w:r>
        <w:rPr>
          <w:spacing w:val="-2"/>
        </w:rPr>
        <w:t xml:space="preserve"> </w:t>
      </w:r>
      <w:r w:rsidR="005B5442">
        <w:t xml:space="preserve">PUBBLICO E </w:t>
      </w:r>
      <w:r>
        <w:t>PERFORMANCE</w:t>
      </w:r>
      <w:r w:rsidR="005B5442">
        <w:t xml:space="preserve"> </w:t>
      </w:r>
      <w:r w:rsidR="007C305E">
        <w:t>E ANTICORRUZIONE</w:t>
      </w:r>
    </w:p>
    <w:p w14:paraId="2CA7D36A" w14:textId="77777777" w:rsidR="007C305E" w:rsidRDefault="007C305E">
      <w:pPr>
        <w:pStyle w:val="Corpotesto"/>
        <w:tabs>
          <w:tab w:val="right" w:pos="9929"/>
        </w:tabs>
        <w:spacing w:before="180"/>
        <w:ind w:left="413"/>
      </w:pPr>
      <w:r>
        <w:t>Sottosezione</w:t>
      </w:r>
      <w:r w:rsidR="00CC29FB">
        <w:t xml:space="preserve">  </w:t>
      </w:r>
      <w:r>
        <w:t xml:space="preserve"> 2.1 VALORE PUBBLICO</w:t>
      </w:r>
    </w:p>
    <w:p w14:paraId="3D665735" w14:textId="4DE93A9A" w:rsidR="00310CBF" w:rsidRDefault="00CC29FB">
      <w:pPr>
        <w:pStyle w:val="Corpotesto"/>
        <w:tabs>
          <w:tab w:val="right" w:pos="9929"/>
        </w:tabs>
        <w:spacing w:before="180"/>
        <w:ind w:left="413"/>
      </w:pPr>
      <w:r>
        <w:t xml:space="preserve">                              </w:t>
      </w:r>
      <w:r w:rsidR="00310CBF">
        <w:t xml:space="preserve"> </w:t>
      </w:r>
      <w:r>
        <w:t xml:space="preserve">  </w:t>
      </w:r>
      <w:r w:rsidR="00310CBF">
        <w:t xml:space="preserve">2.1.1 </w:t>
      </w:r>
      <w:r>
        <w:t>L</w:t>
      </w:r>
      <w:r w:rsidR="00735D65">
        <w:t>inee programmatiche 2022-2027</w:t>
      </w:r>
      <w:r w:rsidR="00310CBF">
        <w:tab/>
      </w:r>
    </w:p>
    <w:p w14:paraId="1A2C73F5" w14:textId="77777777" w:rsidR="007C305E" w:rsidRDefault="007C305E">
      <w:pPr>
        <w:pStyle w:val="Corpotesto"/>
        <w:tabs>
          <w:tab w:val="right" w:pos="9929"/>
        </w:tabs>
        <w:spacing w:before="180"/>
        <w:ind w:left="413"/>
      </w:pPr>
      <w:r>
        <w:t xml:space="preserve">                        2.2 PERFORMANCE</w:t>
      </w:r>
    </w:p>
    <w:p w14:paraId="36694077" w14:textId="77777777" w:rsidR="00CC29FB" w:rsidRDefault="007C305E">
      <w:pPr>
        <w:pStyle w:val="Corpotesto"/>
        <w:tabs>
          <w:tab w:val="right" w:pos="9929"/>
        </w:tabs>
        <w:spacing w:before="180"/>
        <w:ind w:left="413"/>
      </w:pPr>
      <w:r>
        <w:t xml:space="preserve">                        2.3 RISCHI CORRUTTIVI E TRASPARENZA</w:t>
      </w:r>
    </w:p>
    <w:p w14:paraId="7EDAF37D" w14:textId="1A1580E0" w:rsidR="00027D9F" w:rsidRDefault="00CC29FB" w:rsidP="00916993">
      <w:pPr>
        <w:pStyle w:val="Corpotesto"/>
        <w:tabs>
          <w:tab w:val="left" w:pos="2410"/>
          <w:tab w:val="right" w:pos="9929"/>
        </w:tabs>
        <w:ind w:left="2410" w:hanging="2126"/>
      </w:pPr>
      <w:r>
        <w:t xml:space="preserve">                                </w:t>
      </w:r>
      <w:r w:rsidR="00BF293B">
        <w:t xml:space="preserve">  </w:t>
      </w:r>
      <w:r w:rsidR="00A34949" w:rsidRPr="00A34949">
        <w:t xml:space="preserve">2.3.1  </w:t>
      </w:r>
      <w:r w:rsidR="00A34949">
        <w:t>La strategia di prevenzione della corruzione e tra</w:t>
      </w:r>
      <w:r w:rsidR="00735D65">
        <w:t xml:space="preserve">sparenza del Comune di Santi Cosma e Damiano </w:t>
      </w:r>
      <w:r w:rsidR="001E5831">
        <w:t>a segu</w:t>
      </w:r>
      <w:r w:rsidR="00735D65">
        <w:t>ito della Delibera ANAC 495/2024</w:t>
      </w:r>
      <w:r w:rsidR="001E5831">
        <w:t>.</w:t>
      </w:r>
    </w:p>
    <w:p w14:paraId="30BBEF95" w14:textId="77777777" w:rsidR="00027D9F" w:rsidRDefault="00027D9F" w:rsidP="00916993">
      <w:pPr>
        <w:pStyle w:val="Corpotesto"/>
        <w:tabs>
          <w:tab w:val="left" w:pos="1985"/>
          <w:tab w:val="left" w:pos="2410"/>
          <w:tab w:val="right" w:pos="9929"/>
        </w:tabs>
        <w:ind w:left="2410" w:hanging="2126"/>
      </w:pPr>
      <w:r>
        <w:tab/>
        <w:t>2.3.2 I soggetti coinvolti nel processo di prevenzione corruzione</w:t>
      </w:r>
    </w:p>
    <w:p w14:paraId="34E2F3A2" w14:textId="77777777" w:rsidR="00027D9F" w:rsidRDefault="00027D9F" w:rsidP="00916993">
      <w:pPr>
        <w:pStyle w:val="Corpotesto"/>
        <w:tabs>
          <w:tab w:val="left" w:pos="1985"/>
          <w:tab w:val="left" w:pos="2410"/>
          <w:tab w:val="right" w:pos="9929"/>
        </w:tabs>
        <w:ind w:left="2410" w:hanging="2126"/>
      </w:pPr>
      <w:r>
        <w:tab/>
        <w:t>2.3.3 Il processo di gestione del rischio corruzione</w:t>
      </w:r>
    </w:p>
    <w:p w14:paraId="01A952CA" w14:textId="77777777" w:rsidR="00027D9F" w:rsidRDefault="00027D9F" w:rsidP="00916993">
      <w:pPr>
        <w:pStyle w:val="Corpotesto"/>
        <w:tabs>
          <w:tab w:val="left" w:pos="1985"/>
          <w:tab w:val="left" w:pos="2410"/>
          <w:tab w:val="right" w:pos="9929"/>
        </w:tabs>
        <w:ind w:left="2410" w:hanging="2126"/>
      </w:pPr>
      <w:r>
        <w:tab/>
        <w:t>2.3.4 Analisi del contesto esterno</w:t>
      </w:r>
    </w:p>
    <w:p w14:paraId="57D9C70E" w14:textId="77777777" w:rsidR="00027D9F" w:rsidRDefault="00027D9F" w:rsidP="00916993">
      <w:pPr>
        <w:pStyle w:val="Corpotesto"/>
        <w:tabs>
          <w:tab w:val="left" w:pos="1985"/>
          <w:tab w:val="left" w:pos="2410"/>
          <w:tab w:val="right" w:pos="9929"/>
        </w:tabs>
        <w:ind w:left="2410" w:hanging="2126"/>
      </w:pPr>
      <w:r>
        <w:tab/>
        <w:t>2.3.5 Analisi del contesto interno</w:t>
      </w:r>
    </w:p>
    <w:p w14:paraId="58B63C5A" w14:textId="77777777" w:rsidR="00027D9F" w:rsidRDefault="00027D9F" w:rsidP="00916993">
      <w:pPr>
        <w:pStyle w:val="Corpotesto"/>
        <w:tabs>
          <w:tab w:val="left" w:pos="1985"/>
          <w:tab w:val="left" w:pos="2410"/>
          <w:tab w:val="right" w:pos="9929"/>
        </w:tabs>
        <w:ind w:left="2410" w:hanging="2126"/>
      </w:pPr>
      <w:r>
        <w:tab/>
        <w:t>2.3.6 La mappatura dei processi</w:t>
      </w:r>
    </w:p>
    <w:p w14:paraId="62362CF3" w14:textId="77777777" w:rsidR="00027D9F" w:rsidRDefault="00027D9F" w:rsidP="00916993">
      <w:pPr>
        <w:pStyle w:val="Corpotesto"/>
        <w:tabs>
          <w:tab w:val="left" w:pos="1985"/>
          <w:tab w:val="left" w:pos="2410"/>
          <w:tab w:val="right" w:pos="9929"/>
        </w:tabs>
        <w:ind w:left="2410" w:hanging="2126"/>
      </w:pPr>
      <w:r>
        <w:tab/>
        <w:t>2.3.7 La valutazione del rischio</w:t>
      </w:r>
    </w:p>
    <w:p w14:paraId="53674177" w14:textId="77777777" w:rsidR="00027D9F" w:rsidRDefault="00027D9F" w:rsidP="00916993">
      <w:pPr>
        <w:pStyle w:val="Corpotesto"/>
        <w:tabs>
          <w:tab w:val="left" w:pos="1985"/>
          <w:tab w:val="left" w:pos="2410"/>
          <w:tab w:val="right" w:pos="9929"/>
        </w:tabs>
        <w:ind w:left="2410" w:hanging="2126"/>
      </w:pPr>
      <w:r>
        <w:tab/>
        <w:t>2.3.8 L’identificazione degli eventi rischiosi</w:t>
      </w:r>
    </w:p>
    <w:p w14:paraId="3B474E3E" w14:textId="77777777" w:rsidR="00027D9F" w:rsidRDefault="00027D9F" w:rsidP="00916993">
      <w:pPr>
        <w:pStyle w:val="Corpotesto"/>
        <w:tabs>
          <w:tab w:val="left" w:pos="1985"/>
          <w:tab w:val="left" w:pos="2410"/>
          <w:tab w:val="right" w:pos="9929"/>
        </w:tabs>
        <w:ind w:left="2410" w:hanging="2126"/>
      </w:pPr>
      <w:r>
        <w:tab/>
        <w:t>2.3.9 L’analisi del rischio</w:t>
      </w:r>
    </w:p>
    <w:p w14:paraId="39917C76" w14:textId="77777777" w:rsidR="00027D9F" w:rsidRDefault="00027D9F" w:rsidP="00916993">
      <w:pPr>
        <w:pStyle w:val="Corpotesto"/>
        <w:tabs>
          <w:tab w:val="left" w:pos="1985"/>
          <w:tab w:val="left" w:pos="2410"/>
          <w:tab w:val="right" w:pos="9929"/>
        </w:tabs>
        <w:ind w:left="2410" w:hanging="2126"/>
      </w:pPr>
      <w:r>
        <w:tab/>
        <w:t xml:space="preserve">2.3.10. La ponderazione del rischio </w:t>
      </w:r>
    </w:p>
    <w:p w14:paraId="1D608FD7" w14:textId="77777777" w:rsidR="00027D9F" w:rsidRDefault="00027D9F" w:rsidP="00916993">
      <w:pPr>
        <w:pStyle w:val="Corpotesto"/>
        <w:tabs>
          <w:tab w:val="left" w:pos="1985"/>
          <w:tab w:val="left" w:pos="2410"/>
          <w:tab w:val="right" w:pos="9929"/>
        </w:tabs>
        <w:ind w:left="2410" w:hanging="2126"/>
      </w:pPr>
      <w:r>
        <w:tab/>
        <w:t>2.3.11 Trattamento del rischio</w:t>
      </w:r>
    </w:p>
    <w:p w14:paraId="1C7ADDD6" w14:textId="77777777" w:rsidR="005D6CA0" w:rsidRDefault="005D6CA0" w:rsidP="00916993">
      <w:pPr>
        <w:pStyle w:val="Corpotesto"/>
        <w:tabs>
          <w:tab w:val="left" w:pos="1985"/>
          <w:tab w:val="left" w:pos="2410"/>
          <w:tab w:val="right" w:pos="9929"/>
        </w:tabs>
        <w:ind w:left="2410" w:hanging="2126"/>
      </w:pPr>
      <w:r>
        <w:tab/>
        <w:t>2.3.12 Trattamento del rischio: le misure trasversali di contrasto alla corruzione</w:t>
      </w:r>
    </w:p>
    <w:p w14:paraId="309D0D18" w14:textId="77777777" w:rsidR="005D6CA0" w:rsidRDefault="005D6CA0" w:rsidP="00916993">
      <w:pPr>
        <w:pStyle w:val="Corpotesto"/>
        <w:tabs>
          <w:tab w:val="left" w:pos="1985"/>
          <w:tab w:val="left" w:pos="2410"/>
          <w:tab w:val="right" w:pos="9929"/>
        </w:tabs>
        <w:ind w:left="2410" w:hanging="2126"/>
      </w:pPr>
      <w:r>
        <w:tab/>
        <w:t>2.3.13 Codice di comportamento</w:t>
      </w:r>
    </w:p>
    <w:p w14:paraId="140C2DF5" w14:textId="77777777" w:rsidR="005D6CA0" w:rsidRDefault="005D6CA0" w:rsidP="00916993">
      <w:pPr>
        <w:pStyle w:val="Corpotesto"/>
        <w:tabs>
          <w:tab w:val="left" w:pos="1985"/>
          <w:tab w:val="left" w:pos="2410"/>
          <w:tab w:val="right" w:pos="9929"/>
        </w:tabs>
        <w:ind w:left="2410" w:hanging="2126"/>
      </w:pPr>
      <w:r>
        <w:tab/>
        <w:t>2.3.14 Misure di prevenzione del conflitto di interesse</w:t>
      </w:r>
    </w:p>
    <w:p w14:paraId="324BDA7C" w14:textId="77777777" w:rsidR="005D6CA0" w:rsidRDefault="005D6CA0" w:rsidP="00916993">
      <w:pPr>
        <w:pStyle w:val="Corpotesto"/>
        <w:tabs>
          <w:tab w:val="left" w:pos="1985"/>
          <w:tab w:val="left" w:pos="2410"/>
          <w:tab w:val="right" w:pos="9929"/>
        </w:tabs>
        <w:ind w:left="2410" w:hanging="2126"/>
      </w:pPr>
      <w:r>
        <w:tab/>
        <w:t xml:space="preserve">2.3.15 Misura dell’inconferibilità </w:t>
      </w:r>
      <w:r w:rsidR="008072BE">
        <w:t>e incompatibilità degli incarichi</w:t>
      </w:r>
    </w:p>
    <w:p w14:paraId="23098FA8" w14:textId="77777777" w:rsidR="008072BE" w:rsidRDefault="008072BE" w:rsidP="00916993">
      <w:pPr>
        <w:pStyle w:val="Corpotesto"/>
        <w:tabs>
          <w:tab w:val="left" w:pos="1985"/>
          <w:tab w:val="left" w:pos="2410"/>
          <w:tab w:val="right" w:pos="9929"/>
        </w:tabs>
        <w:ind w:left="2410" w:hanging="2126"/>
      </w:pPr>
      <w:r>
        <w:tab/>
        <w:t>2.3.16 M</w:t>
      </w:r>
      <w:r w:rsidRPr="008072BE">
        <w:t xml:space="preserve">isura della formazione delle commissioni per l’accesso agli uffici e commissioni per la </w:t>
      </w:r>
      <w:r w:rsidRPr="006273BD">
        <w:t>scelta d</w:t>
      </w:r>
      <w:ins w:id="1" w:author="Franca Sparagna" w:date="2022-03-21T14:14:00Z">
        <w:r w:rsidRPr="006273BD">
          <w:t>el contr</w:t>
        </w:r>
      </w:ins>
      <w:ins w:id="2" w:author="Franca Sparagna" w:date="2022-03-21T14:15:00Z">
        <w:r w:rsidRPr="006273BD">
          <w:t xml:space="preserve">aente e per l’attribuzione di vantaggi economici </w:t>
        </w:r>
      </w:ins>
      <w:r w:rsidRPr="006273BD">
        <w:t>(art.</w:t>
      </w:r>
      <w:r w:rsidRPr="008072BE">
        <w:t xml:space="preserve"> 35bis co. 1 lett a e c dlgs 165/2001 )</w:t>
      </w:r>
    </w:p>
    <w:p w14:paraId="40D8D3E2" w14:textId="77777777" w:rsidR="008072BE" w:rsidRDefault="008072BE" w:rsidP="00916993">
      <w:pPr>
        <w:pStyle w:val="Corpotesto"/>
        <w:tabs>
          <w:tab w:val="left" w:pos="1985"/>
          <w:tab w:val="left" w:pos="2410"/>
          <w:tab w:val="right" w:pos="9929"/>
        </w:tabs>
        <w:ind w:left="2410" w:hanging="2126"/>
      </w:pPr>
      <w:r>
        <w:tab/>
        <w:t>2.3.17 Misura incarichi extraistituzionali</w:t>
      </w:r>
    </w:p>
    <w:p w14:paraId="59455340" w14:textId="77777777" w:rsidR="008072BE" w:rsidRDefault="008072BE" w:rsidP="00916993">
      <w:pPr>
        <w:pStyle w:val="Corpotesto"/>
        <w:tabs>
          <w:tab w:val="left" w:pos="1985"/>
          <w:tab w:val="left" w:pos="2410"/>
          <w:tab w:val="right" w:pos="9929"/>
        </w:tabs>
        <w:ind w:left="2410" w:hanging="2126"/>
      </w:pPr>
      <w:r>
        <w:tab/>
        <w:t>2.3.18 Attività successiva alla cessazione del rapporto di lavoro: controllo antipantouflage</w:t>
      </w:r>
    </w:p>
    <w:p w14:paraId="5397A966" w14:textId="77777777" w:rsidR="008072BE" w:rsidRDefault="008072BE" w:rsidP="00916993">
      <w:pPr>
        <w:pStyle w:val="Corpotesto"/>
        <w:tabs>
          <w:tab w:val="left" w:pos="1985"/>
          <w:tab w:val="left" w:pos="2410"/>
          <w:tab w:val="right" w:pos="9929"/>
        </w:tabs>
        <w:ind w:left="2410" w:hanging="2126"/>
      </w:pPr>
      <w:r>
        <w:tab/>
        <w:t>2.3.19 La rotazione del personale</w:t>
      </w:r>
    </w:p>
    <w:p w14:paraId="7C4A7E26" w14:textId="77777777" w:rsidR="008072BE" w:rsidRDefault="008072BE" w:rsidP="00916993">
      <w:pPr>
        <w:pStyle w:val="Corpotesto"/>
        <w:tabs>
          <w:tab w:val="left" w:pos="1985"/>
          <w:tab w:val="left" w:pos="2410"/>
          <w:tab w:val="right" w:pos="9929"/>
        </w:tabs>
        <w:ind w:left="2410" w:hanging="2126"/>
      </w:pPr>
      <w:r>
        <w:tab/>
        <w:t>2.3.20 Formazione del personale</w:t>
      </w:r>
    </w:p>
    <w:p w14:paraId="50D67EAD" w14:textId="77777777" w:rsidR="008072BE" w:rsidRDefault="008072BE" w:rsidP="00916993">
      <w:pPr>
        <w:pStyle w:val="Corpotesto"/>
        <w:tabs>
          <w:tab w:val="left" w:pos="1985"/>
          <w:tab w:val="left" w:pos="2410"/>
          <w:tab w:val="right" w:pos="9929"/>
        </w:tabs>
        <w:ind w:left="2410" w:hanging="2126"/>
      </w:pPr>
      <w:r>
        <w:tab/>
        <w:t>2.3.21 Tutela del dipendente che segnala illeciti</w:t>
      </w:r>
    </w:p>
    <w:p w14:paraId="4FC68AE3" w14:textId="77777777" w:rsidR="008072BE" w:rsidRDefault="008072BE" w:rsidP="00916993">
      <w:pPr>
        <w:pStyle w:val="Corpotesto"/>
        <w:tabs>
          <w:tab w:val="left" w:pos="1985"/>
          <w:tab w:val="left" w:pos="2410"/>
          <w:tab w:val="right" w:pos="9929"/>
        </w:tabs>
        <w:ind w:left="2410" w:hanging="2126"/>
      </w:pPr>
      <w:r>
        <w:tab/>
        <w:t>2.3.22 Misure di regolamentazione</w:t>
      </w:r>
    </w:p>
    <w:p w14:paraId="0ECB10B7" w14:textId="77777777" w:rsidR="008072BE" w:rsidRDefault="008072BE" w:rsidP="00916993">
      <w:pPr>
        <w:pStyle w:val="Corpotesto"/>
        <w:tabs>
          <w:tab w:val="left" w:pos="1985"/>
          <w:tab w:val="left" w:pos="2410"/>
          <w:tab w:val="right" w:pos="9929"/>
        </w:tabs>
        <w:ind w:left="2410" w:hanging="2126"/>
      </w:pPr>
      <w:r>
        <w:tab/>
        <w:t xml:space="preserve">2.3.23 Protocollo di legalità </w:t>
      </w:r>
    </w:p>
    <w:p w14:paraId="1F4D05B0" w14:textId="77777777" w:rsidR="008072BE" w:rsidRDefault="008072BE" w:rsidP="00916993">
      <w:pPr>
        <w:pStyle w:val="Corpotesto"/>
        <w:tabs>
          <w:tab w:val="left" w:pos="1985"/>
          <w:tab w:val="left" w:pos="2410"/>
          <w:tab w:val="right" w:pos="9929"/>
        </w:tabs>
        <w:ind w:left="2410" w:hanging="2126"/>
      </w:pPr>
      <w:r>
        <w:tab/>
        <w:t>2.3.24 Misura di coordinamento del Piano Anticorruzione con gli strumenti di programmazione dell’Ente</w:t>
      </w:r>
    </w:p>
    <w:p w14:paraId="68DFF62B" w14:textId="77777777" w:rsidR="008072BE" w:rsidRDefault="008072BE" w:rsidP="00916993">
      <w:pPr>
        <w:pStyle w:val="Corpotesto"/>
        <w:tabs>
          <w:tab w:val="left" w:pos="1985"/>
          <w:tab w:val="left" w:pos="2410"/>
          <w:tab w:val="right" w:pos="9929"/>
        </w:tabs>
        <w:ind w:left="2410" w:hanging="2126"/>
      </w:pPr>
      <w:r>
        <w:tab/>
        <w:t>2.3.25 Misure di controllo</w:t>
      </w:r>
      <w:r w:rsidR="00916993">
        <w:t xml:space="preserve"> – Regolamento Controlli interni</w:t>
      </w:r>
    </w:p>
    <w:p w14:paraId="72F3C987" w14:textId="77777777" w:rsidR="00916993" w:rsidRDefault="00916993" w:rsidP="00916993">
      <w:pPr>
        <w:pStyle w:val="Corpotesto"/>
        <w:tabs>
          <w:tab w:val="left" w:pos="1985"/>
          <w:tab w:val="left" w:pos="2410"/>
          <w:tab w:val="right" w:pos="9929"/>
        </w:tabs>
        <w:ind w:left="2410" w:hanging="2126"/>
      </w:pPr>
      <w:r>
        <w:tab/>
        <w:t xml:space="preserve">2.3.26 La customer satisfaction </w:t>
      </w:r>
    </w:p>
    <w:p w14:paraId="0D872E31" w14:textId="77777777" w:rsidR="00916993" w:rsidRDefault="00916993" w:rsidP="00916993">
      <w:pPr>
        <w:pStyle w:val="Corpotesto"/>
        <w:tabs>
          <w:tab w:val="left" w:pos="1985"/>
          <w:tab w:val="left" w:pos="2410"/>
          <w:tab w:val="right" w:pos="9929"/>
        </w:tabs>
        <w:ind w:left="2410" w:hanging="2126"/>
      </w:pPr>
      <w:r>
        <w:tab/>
        <w:t xml:space="preserve">2.3.27 Misure di semplificazione di processi e procedimenti </w:t>
      </w:r>
    </w:p>
    <w:p w14:paraId="1603C1E1" w14:textId="77777777" w:rsidR="00916993" w:rsidRDefault="00916993" w:rsidP="00916993">
      <w:pPr>
        <w:pStyle w:val="Corpotesto"/>
        <w:tabs>
          <w:tab w:val="left" w:pos="1985"/>
          <w:tab w:val="left" w:pos="2410"/>
          <w:tab w:val="right" w:pos="9929"/>
        </w:tabs>
        <w:ind w:left="2410" w:hanging="2126"/>
      </w:pPr>
      <w:r>
        <w:tab/>
        <w:t>2.3.28 Misure di dematerializzazione e digitalizzazione delle procedure</w:t>
      </w:r>
    </w:p>
    <w:p w14:paraId="2931916F" w14:textId="77777777" w:rsidR="00916993" w:rsidRDefault="00916993" w:rsidP="00916993">
      <w:pPr>
        <w:pStyle w:val="Corpotesto"/>
        <w:tabs>
          <w:tab w:val="left" w:pos="1985"/>
          <w:tab w:val="left" w:pos="2410"/>
          <w:tab w:val="right" w:pos="9929"/>
        </w:tabs>
        <w:ind w:left="2410" w:hanging="2126"/>
      </w:pPr>
      <w:r>
        <w:tab/>
        <w:t>2.3.29 Misura dell’antiriciclaggio</w:t>
      </w:r>
    </w:p>
    <w:p w14:paraId="6DA507BE" w14:textId="58220FF8" w:rsidR="00916993" w:rsidRDefault="00916993" w:rsidP="00916993">
      <w:pPr>
        <w:pStyle w:val="Corpotesto"/>
        <w:tabs>
          <w:tab w:val="left" w:pos="1985"/>
          <w:tab w:val="left" w:pos="2410"/>
          <w:tab w:val="right" w:pos="9929"/>
        </w:tabs>
        <w:ind w:left="2410" w:hanging="2126"/>
      </w:pPr>
      <w:r>
        <w:tab/>
        <w:t xml:space="preserve">2.3.30 </w:t>
      </w:r>
      <w:r w:rsidR="001018FA">
        <w:t xml:space="preserve">Misura della trasparenza </w:t>
      </w:r>
    </w:p>
    <w:p w14:paraId="1216C39A" w14:textId="77777777" w:rsidR="001018FA" w:rsidRDefault="00916993" w:rsidP="001018FA">
      <w:pPr>
        <w:pStyle w:val="Corpotesto"/>
        <w:tabs>
          <w:tab w:val="left" w:pos="1985"/>
          <w:tab w:val="left" w:pos="2410"/>
          <w:tab w:val="right" w:pos="9929"/>
        </w:tabs>
        <w:ind w:left="2410" w:hanging="2126"/>
      </w:pPr>
      <w:r>
        <w:tab/>
        <w:t xml:space="preserve">2.3.31 </w:t>
      </w:r>
      <w:r w:rsidR="001018FA">
        <w:t xml:space="preserve">Misure di attuazione del Piano Nazionale ripresa e resilienza </w:t>
      </w:r>
    </w:p>
    <w:p w14:paraId="458F659D" w14:textId="729EFB78" w:rsidR="00CF4963" w:rsidRDefault="001018FA" w:rsidP="001018FA">
      <w:pPr>
        <w:pStyle w:val="Corpotesto"/>
        <w:tabs>
          <w:tab w:val="left" w:pos="1985"/>
          <w:tab w:val="left" w:pos="2410"/>
          <w:tab w:val="right" w:pos="9929"/>
        </w:tabs>
        <w:ind w:left="2410" w:hanging="2126"/>
      </w:pPr>
      <w:r>
        <w:t xml:space="preserve">                                   </w:t>
      </w:r>
      <w:r w:rsidR="00916993">
        <w:t xml:space="preserve">2.3.32 monitoraggio </w:t>
      </w:r>
      <w:r w:rsidR="00682396">
        <w:tab/>
      </w:r>
    </w:p>
    <w:p w14:paraId="293A1F10" w14:textId="77777777" w:rsidR="00CF4963" w:rsidRDefault="00AA5D50">
      <w:pPr>
        <w:pStyle w:val="Corpotesto"/>
        <w:tabs>
          <w:tab w:val="right" w:pos="9949"/>
        </w:tabs>
        <w:spacing w:before="180"/>
        <w:ind w:left="420"/>
      </w:pPr>
      <w:r>
        <w:t>Sezione</w:t>
      </w:r>
      <w:r>
        <w:rPr>
          <w:spacing w:val="-3"/>
        </w:rPr>
        <w:t xml:space="preserve"> </w:t>
      </w:r>
      <w:r>
        <w:t>3. ORGANIZZAZIONE</w:t>
      </w:r>
      <w:r>
        <w:rPr>
          <w:spacing w:val="1"/>
        </w:rPr>
        <w:t xml:space="preserve"> </w:t>
      </w:r>
      <w:r>
        <w:t>E CAPITALE</w:t>
      </w:r>
      <w:r>
        <w:rPr>
          <w:spacing w:val="-2"/>
        </w:rPr>
        <w:t xml:space="preserve"> </w:t>
      </w:r>
      <w:r w:rsidR="00682396">
        <w:t>UMANO</w:t>
      </w:r>
    </w:p>
    <w:p w14:paraId="35C67949" w14:textId="77777777" w:rsidR="00CF4963" w:rsidRDefault="00CC29FB" w:rsidP="00C02005">
      <w:pPr>
        <w:pStyle w:val="Paragrafoelenco"/>
        <w:numPr>
          <w:ilvl w:val="1"/>
          <w:numId w:val="4"/>
        </w:numPr>
        <w:tabs>
          <w:tab w:val="left" w:pos="1440"/>
          <w:tab w:val="right" w:pos="9949"/>
        </w:tabs>
        <w:ind w:hanging="305"/>
      </w:pPr>
      <w:r>
        <w:t xml:space="preserve"> </w:t>
      </w:r>
      <w:r w:rsidR="00AA5D50">
        <w:t>Modello</w:t>
      </w:r>
      <w:r w:rsidR="00AA5D50">
        <w:rPr>
          <w:spacing w:val="-2"/>
        </w:rPr>
        <w:t xml:space="preserve"> </w:t>
      </w:r>
      <w:r w:rsidR="00AA5D50">
        <w:t>organizzativo</w:t>
      </w:r>
      <w:r w:rsidR="00AA5D50">
        <w:rPr>
          <w:spacing w:val="-1"/>
        </w:rPr>
        <w:t xml:space="preserve"> </w:t>
      </w:r>
      <w:r w:rsidR="00682396">
        <w:t>dell’Ente</w:t>
      </w:r>
      <w:r w:rsidR="00682396">
        <w:tab/>
      </w:r>
    </w:p>
    <w:p w14:paraId="1A27C282" w14:textId="65F90068" w:rsidR="00CF4963" w:rsidRDefault="00AA5D50" w:rsidP="00C02005">
      <w:pPr>
        <w:pStyle w:val="Paragrafoelenco"/>
        <w:numPr>
          <w:ilvl w:val="1"/>
          <w:numId w:val="4"/>
        </w:numPr>
        <w:tabs>
          <w:tab w:val="left" w:pos="1457"/>
          <w:tab w:val="right" w:pos="9950"/>
        </w:tabs>
        <w:ind w:left="1456" w:hanging="332"/>
      </w:pPr>
      <w:r>
        <w:t>Piano</w:t>
      </w:r>
      <w:r>
        <w:rPr>
          <w:spacing w:val="-2"/>
        </w:rPr>
        <w:t xml:space="preserve"> </w:t>
      </w:r>
      <w:r>
        <w:t>Organizzativo</w:t>
      </w:r>
      <w:r>
        <w:rPr>
          <w:spacing w:val="1"/>
        </w:rPr>
        <w:t xml:space="preserve"> </w:t>
      </w:r>
      <w:r>
        <w:t>del</w:t>
      </w:r>
      <w:r>
        <w:rPr>
          <w:spacing w:val="-4"/>
        </w:rPr>
        <w:t xml:space="preserve"> </w:t>
      </w:r>
      <w:r>
        <w:t>Lavoro</w:t>
      </w:r>
      <w:r>
        <w:rPr>
          <w:spacing w:val="1"/>
        </w:rPr>
        <w:t xml:space="preserve"> </w:t>
      </w:r>
      <w:r>
        <w:t>Agile</w:t>
      </w:r>
      <w:r w:rsidR="00064393">
        <w:rPr>
          <w:spacing w:val="-2"/>
        </w:rPr>
        <w:t xml:space="preserve"> </w:t>
      </w:r>
      <w:r w:rsidR="00430D69">
        <w:t>2025-2027</w:t>
      </w:r>
      <w:r w:rsidR="00682396">
        <w:tab/>
      </w:r>
    </w:p>
    <w:p w14:paraId="025DB8AB" w14:textId="12EC8EA0" w:rsidR="00CF4963" w:rsidRDefault="00AA5D50" w:rsidP="00C02005">
      <w:pPr>
        <w:pStyle w:val="Paragrafoelenco"/>
        <w:numPr>
          <w:ilvl w:val="1"/>
          <w:numId w:val="4"/>
        </w:numPr>
        <w:tabs>
          <w:tab w:val="left" w:pos="1467"/>
          <w:tab w:val="right" w:pos="9962"/>
        </w:tabs>
        <w:ind w:left="1466" w:hanging="331"/>
      </w:pPr>
      <w:r>
        <w:rPr>
          <w:rFonts w:ascii="Times New Roman"/>
        </w:rPr>
        <w:tab/>
      </w:r>
      <w:r w:rsidR="007C305E">
        <w:t>Programmazione del Fabbisogno del Personale</w:t>
      </w:r>
      <w:r w:rsidR="007C305E" w:rsidRPr="006B327B">
        <w:rPr>
          <w:spacing w:val="1"/>
        </w:rPr>
        <w:t xml:space="preserve"> </w:t>
      </w:r>
      <w:r w:rsidR="007C305E">
        <w:t>-</w:t>
      </w:r>
      <w:r w:rsidR="007C305E" w:rsidRPr="006B327B">
        <w:rPr>
          <w:spacing w:val="1"/>
        </w:rPr>
        <w:t xml:space="preserve"> </w:t>
      </w:r>
      <w:r w:rsidR="00430D69">
        <w:t>2025-2027</w:t>
      </w:r>
    </w:p>
    <w:p w14:paraId="60821784" w14:textId="77777777" w:rsidR="006B327B" w:rsidRDefault="006B327B" w:rsidP="00C02005">
      <w:pPr>
        <w:pStyle w:val="Paragrafoelenco"/>
        <w:numPr>
          <w:ilvl w:val="1"/>
          <w:numId w:val="4"/>
        </w:numPr>
        <w:tabs>
          <w:tab w:val="left" w:pos="1467"/>
          <w:tab w:val="right" w:pos="9962"/>
        </w:tabs>
        <w:ind w:left="1466" w:hanging="331"/>
      </w:pPr>
      <w:r>
        <w:t xml:space="preserve">Piano formazione </w:t>
      </w:r>
    </w:p>
    <w:p w14:paraId="79CD00EA" w14:textId="77777777" w:rsidR="00806FFF" w:rsidRDefault="00806FFF" w:rsidP="00C02005">
      <w:pPr>
        <w:pStyle w:val="Paragrafoelenco"/>
        <w:numPr>
          <w:ilvl w:val="1"/>
          <w:numId w:val="4"/>
        </w:numPr>
        <w:tabs>
          <w:tab w:val="left" w:pos="1467"/>
          <w:tab w:val="right" w:pos="9962"/>
        </w:tabs>
        <w:ind w:left="1466" w:hanging="331"/>
      </w:pPr>
      <w:r>
        <w:t xml:space="preserve">Azioni Positive pari opportunità </w:t>
      </w:r>
    </w:p>
    <w:p w14:paraId="48A8F94F" w14:textId="77777777" w:rsidR="00780478" w:rsidRDefault="007C305E" w:rsidP="007C305E">
      <w:pPr>
        <w:tabs>
          <w:tab w:val="left" w:pos="1443"/>
          <w:tab w:val="right" w:pos="9898"/>
        </w:tabs>
        <w:spacing w:before="182"/>
      </w:pPr>
      <w:r>
        <w:t xml:space="preserve">   </w:t>
      </w:r>
      <w:r w:rsidR="00BC544D">
        <w:t xml:space="preserve">      </w:t>
      </w:r>
      <w:r w:rsidR="00AA5D50">
        <w:t>Sezione</w:t>
      </w:r>
      <w:r w:rsidR="00AA5D50">
        <w:rPr>
          <w:spacing w:val="-3"/>
        </w:rPr>
        <w:t xml:space="preserve"> </w:t>
      </w:r>
      <w:r w:rsidR="00682396">
        <w:t>4. MONITORAGGIO</w:t>
      </w:r>
    </w:p>
    <w:p w14:paraId="15711F8C" w14:textId="77777777" w:rsidR="00CF4963" w:rsidRDefault="00CF4963"/>
    <w:p w14:paraId="2FD3FB27" w14:textId="77777777" w:rsidR="00653D02" w:rsidRDefault="00653D02">
      <w:r>
        <w:t xml:space="preserve">Allegati </w:t>
      </w:r>
    </w:p>
    <w:p w14:paraId="7256D0F8" w14:textId="77777777" w:rsidR="00653D02" w:rsidRDefault="00653D02"/>
    <w:p w14:paraId="079BB714" w14:textId="77777777" w:rsidR="00653D02" w:rsidRDefault="00653D02"/>
    <w:p w14:paraId="7BCB2CD7" w14:textId="77777777" w:rsidR="00653D02" w:rsidRDefault="00653D02">
      <w:r>
        <w:t xml:space="preserve">Allegato 1 Piano degli Obiettivi </w:t>
      </w:r>
    </w:p>
    <w:p w14:paraId="3C84253F" w14:textId="77777777" w:rsidR="00653D02" w:rsidRDefault="00653D02">
      <w:r>
        <w:t xml:space="preserve">Allegato 2    Tabella rischi  </w:t>
      </w:r>
    </w:p>
    <w:p w14:paraId="3495C684" w14:textId="77777777" w:rsidR="00653D02" w:rsidRDefault="00653D02">
      <w:r>
        <w:t>Allegato 3 Patto di integrita’</w:t>
      </w:r>
    </w:p>
    <w:p w14:paraId="645ED42B" w14:textId="072FD07F" w:rsidR="00653D02" w:rsidRDefault="00430D69">
      <w:r>
        <w:t>Allegato 4</w:t>
      </w:r>
      <w:r w:rsidR="00653D02">
        <w:t xml:space="preserve"> Obblighi di pubblicazione su Amministrazione trasparente</w:t>
      </w:r>
    </w:p>
    <w:p w14:paraId="4BD66C8E" w14:textId="306B3745" w:rsidR="00653D02" w:rsidRDefault="008E0E5C">
      <w:r>
        <w:t>Allegato 5</w:t>
      </w:r>
      <w:r w:rsidR="00653D02">
        <w:t xml:space="preserve">  Relaz</w:t>
      </w:r>
      <w:r w:rsidR="00430D69">
        <w:t>ione prevenzione corruzione 2024</w:t>
      </w:r>
      <w:r w:rsidR="00653D02">
        <w:t xml:space="preserve"> </w:t>
      </w:r>
    </w:p>
    <w:p w14:paraId="7C0F649D" w14:textId="77777777" w:rsidR="00653D02" w:rsidRDefault="00653D02"/>
    <w:p w14:paraId="7593E3DA" w14:textId="77777777" w:rsidR="00653D02" w:rsidRDefault="00653D02">
      <w:pPr>
        <w:sectPr w:rsidR="00653D02" w:rsidSect="001D5142">
          <w:pgSz w:w="11910" w:h="16840"/>
          <w:pgMar w:top="709" w:right="1123" w:bottom="278" w:left="720" w:header="720" w:footer="720" w:gutter="0"/>
          <w:cols w:space="720"/>
        </w:sectPr>
      </w:pPr>
    </w:p>
    <w:p w14:paraId="4599161C" w14:textId="77777777" w:rsidR="00B14943" w:rsidRPr="00733D8D" w:rsidRDefault="00B14943" w:rsidP="00B14943">
      <w:pPr>
        <w:pStyle w:val="Titolo1"/>
        <w:ind w:right="1782"/>
        <w:rPr>
          <w:rFonts w:asciiTheme="minorHAnsi" w:hAnsiTheme="minorHAnsi" w:cstheme="minorHAnsi"/>
          <w:color w:val="4F81BD" w:themeColor="accent1"/>
        </w:rPr>
      </w:pPr>
      <w:bookmarkStart w:id="3" w:name="SEZIONE_1._SCHEDA_ANAGRAFICA_DELL’AMMINI"/>
      <w:bookmarkEnd w:id="3"/>
      <w:r w:rsidRPr="00733D8D">
        <w:rPr>
          <w:rFonts w:asciiTheme="minorHAnsi" w:hAnsiTheme="minorHAnsi" w:cstheme="minorHAnsi"/>
          <w:color w:val="4F81BD" w:themeColor="accent1"/>
        </w:rPr>
        <w:t>PREMESSA</w:t>
      </w:r>
    </w:p>
    <w:p w14:paraId="1CF20A03" w14:textId="77777777" w:rsidR="00B14943" w:rsidRDefault="00B14943" w:rsidP="00B14943">
      <w:pPr>
        <w:pStyle w:val="Corpotesto"/>
        <w:spacing w:before="8"/>
        <w:rPr>
          <w:b/>
          <w:sz w:val="30"/>
        </w:rPr>
      </w:pPr>
    </w:p>
    <w:p w14:paraId="0C76E6C4" w14:textId="0938CF6C" w:rsidR="00B14943" w:rsidRDefault="00B14943" w:rsidP="006F244C">
      <w:pPr>
        <w:pStyle w:val="Corpotesto"/>
        <w:ind w:right="277"/>
        <w:jc w:val="both"/>
      </w:pPr>
      <w:r>
        <w:t>L’articolo 6 del decreto-legge 9 giugno 2021, n. 80, convertito, con modificazioni, dalla legge 6 agosto 2021, n.</w:t>
      </w:r>
      <w:r>
        <w:rPr>
          <w:spacing w:val="-47"/>
        </w:rPr>
        <w:t xml:space="preserve"> </w:t>
      </w:r>
      <w:r>
        <w:t>113 ha previsto che le pubbliche amministrazioni con più di cinquanta dipendenti, con esclusione delle scuole</w:t>
      </w:r>
      <w:r>
        <w:rPr>
          <w:spacing w:val="1"/>
        </w:rPr>
        <w:t xml:space="preserve"> </w:t>
      </w:r>
      <w:r>
        <w:t>di ogni ordine e grado e delle istituzioni educative, adottino, entro il 31 gennaio di ogni anno, il Piano</w:t>
      </w:r>
      <w:r>
        <w:rPr>
          <w:spacing w:val="1"/>
        </w:rPr>
        <w:t xml:space="preserve"> </w:t>
      </w:r>
      <w:r>
        <w:t xml:space="preserve">integrato di attività e organizzazione (di seguito PIAO). </w:t>
      </w:r>
    </w:p>
    <w:p w14:paraId="487FA03B" w14:textId="77777777" w:rsidR="00B14943" w:rsidRDefault="00B14943" w:rsidP="006F244C">
      <w:pPr>
        <w:pStyle w:val="Corpotesto"/>
        <w:spacing w:before="122"/>
        <w:ind w:right="277"/>
        <w:jc w:val="both"/>
      </w:pPr>
      <w:r>
        <w:t>Il Piano ha l’obiettivo di assorbire, razionalizzandone la disciplina in un’ottica di massima semplificazione,</w:t>
      </w:r>
      <w:r>
        <w:rPr>
          <w:spacing w:val="1"/>
        </w:rPr>
        <w:t xml:space="preserve"> </w:t>
      </w:r>
      <w:r>
        <w:t>molti</w:t>
      </w:r>
      <w:r>
        <w:rPr>
          <w:spacing w:val="-1"/>
        </w:rPr>
        <w:t xml:space="preserve"> </w:t>
      </w:r>
      <w:r>
        <w:t>degli atti di pianificazione</w:t>
      </w:r>
      <w:r>
        <w:rPr>
          <w:spacing w:val="1"/>
        </w:rPr>
        <w:t xml:space="preserve"> </w:t>
      </w:r>
      <w:r>
        <w:t>cui</w:t>
      </w:r>
      <w:r>
        <w:rPr>
          <w:spacing w:val="-3"/>
        </w:rPr>
        <w:t xml:space="preserve"> </w:t>
      </w:r>
      <w:r>
        <w:t>sono</w:t>
      </w:r>
      <w:r>
        <w:rPr>
          <w:spacing w:val="1"/>
        </w:rPr>
        <w:t xml:space="preserve"> </w:t>
      </w:r>
      <w:r>
        <w:t>tenute</w:t>
      </w:r>
      <w:r>
        <w:rPr>
          <w:spacing w:val="1"/>
        </w:rPr>
        <w:t xml:space="preserve"> </w:t>
      </w:r>
      <w:r>
        <w:t>le</w:t>
      </w:r>
      <w:r>
        <w:rPr>
          <w:spacing w:val="1"/>
        </w:rPr>
        <w:t xml:space="preserve"> </w:t>
      </w:r>
      <w:r>
        <w:t>amministrazioni.</w:t>
      </w:r>
    </w:p>
    <w:p w14:paraId="6332C5A8" w14:textId="77777777" w:rsidR="00B14943" w:rsidRDefault="00B14943" w:rsidP="006F244C">
      <w:pPr>
        <w:pStyle w:val="Corpotesto"/>
        <w:spacing w:before="124"/>
        <w:jc w:val="both"/>
      </w:pPr>
      <w:r>
        <w:t>Il</w:t>
      </w:r>
      <w:r>
        <w:rPr>
          <w:spacing w:val="-3"/>
        </w:rPr>
        <w:t xml:space="preserve"> </w:t>
      </w:r>
      <w:r>
        <w:t>Piano</w:t>
      </w:r>
      <w:r>
        <w:rPr>
          <w:spacing w:val="-4"/>
        </w:rPr>
        <w:t xml:space="preserve"> </w:t>
      </w:r>
      <w:r>
        <w:t>ha</w:t>
      </w:r>
      <w:r>
        <w:rPr>
          <w:spacing w:val="-3"/>
        </w:rPr>
        <w:t xml:space="preserve"> </w:t>
      </w:r>
      <w:r>
        <w:t>durata</w:t>
      </w:r>
      <w:r>
        <w:rPr>
          <w:spacing w:val="-6"/>
        </w:rPr>
        <w:t xml:space="preserve"> </w:t>
      </w:r>
      <w:r>
        <w:t>triennale,</w:t>
      </w:r>
      <w:r>
        <w:rPr>
          <w:spacing w:val="-3"/>
        </w:rPr>
        <w:t xml:space="preserve"> </w:t>
      </w:r>
      <w:r>
        <w:t>è</w:t>
      </w:r>
      <w:r>
        <w:rPr>
          <w:spacing w:val="-2"/>
        </w:rPr>
        <w:t xml:space="preserve"> </w:t>
      </w:r>
      <w:r>
        <w:t>aggiornato</w:t>
      </w:r>
      <w:r>
        <w:rPr>
          <w:spacing w:val="-4"/>
        </w:rPr>
        <w:t xml:space="preserve"> </w:t>
      </w:r>
      <w:r>
        <w:t>annualmente</w:t>
      </w:r>
      <w:r>
        <w:rPr>
          <w:spacing w:val="-2"/>
        </w:rPr>
        <w:t xml:space="preserve"> </w:t>
      </w:r>
      <w:r>
        <w:t>e</w:t>
      </w:r>
      <w:r>
        <w:rPr>
          <w:spacing w:val="-2"/>
        </w:rPr>
        <w:t xml:space="preserve"> </w:t>
      </w:r>
      <w:r>
        <w:t>definisce:</w:t>
      </w:r>
    </w:p>
    <w:p w14:paraId="2DD5B026" w14:textId="77777777" w:rsidR="00B14943" w:rsidRDefault="00B14943" w:rsidP="006F244C">
      <w:pPr>
        <w:pStyle w:val="Corpotesto"/>
        <w:spacing w:before="10"/>
        <w:jc w:val="both"/>
        <w:rPr>
          <w:sz w:val="20"/>
        </w:rPr>
      </w:pPr>
    </w:p>
    <w:p w14:paraId="79D36DC7" w14:textId="77777777" w:rsidR="00B14943" w:rsidRDefault="00B14943" w:rsidP="006F244C">
      <w:pPr>
        <w:pStyle w:val="Paragrafoelenco"/>
        <w:numPr>
          <w:ilvl w:val="0"/>
          <w:numId w:val="34"/>
        </w:numPr>
        <w:tabs>
          <w:tab w:val="left" w:pos="593"/>
        </w:tabs>
        <w:spacing w:before="1"/>
        <w:ind w:hanging="361"/>
        <w:jc w:val="both"/>
      </w:pPr>
      <w:r>
        <w:t>gli</w:t>
      </w:r>
      <w:r>
        <w:rPr>
          <w:spacing w:val="-3"/>
        </w:rPr>
        <w:t xml:space="preserve"> </w:t>
      </w:r>
      <w:r>
        <w:t>obiettivi</w:t>
      </w:r>
      <w:r>
        <w:rPr>
          <w:spacing w:val="-2"/>
        </w:rPr>
        <w:t xml:space="preserve"> </w:t>
      </w:r>
      <w:r>
        <w:t>programmatici</w:t>
      </w:r>
      <w:r>
        <w:rPr>
          <w:spacing w:val="-6"/>
        </w:rPr>
        <w:t xml:space="preserve"> </w:t>
      </w:r>
      <w:r>
        <w:t>e</w:t>
      </w:r>
      <w:r>
        <w:rPr>
          <w:spacing w:val="-1"/>
        </w:rPr>
        <w:t xml:space="preserve"> </w:t>
      </w:r>
      <w:r>
        <w:t>strategici</w:t>
      </w:r>
      <w:r>
        <w:rPr>
          <w:spacing w:val="-3"/>
        </w:rPr>
        <w:t xml:space="preserve"> </w:t>
      </w:r>
      <w:r>
        <w:t>della</w:t>
      </w:r>
      <w:r>
        <w:rPr>
          <w:spacing w:val="-5"/>
        </w:rPr>
        <w:t xml:space="preserve"> </w:t>
      </w:r>
      <w:r>
        <w:t>performance;</w:t>
      </w:r>
    </w:p>
    <w:p w14:paraId="3F27728A" w14:textId="77777777" w:rsidR="00B14943" w:rsidRDefault="00B14943" w:rsidP="006F244C">
      <w:pPr>
        <w:pStyle w:val="Paragrafoelenco"/>
        <w:numPr>
          <w:ilvl w:val="0"/>
          <w:numId w:val="34"/>
        </w:numPr>
        <w:tabs>
          <w:tab w:val="left" w:pos="593"/>
        </w:tabs>
        <w:spacing w:before="134"/>
        <w:ind w:right="277"/>
        <w:jc w:val="both"/>
      </w:pPr>
      <w:r>
        <w:t>la</w:t>
      </w:r>
      <w:r>
        <w:rPr>
          <w:spacing w:val="19"/>
        </w:rPr>
        <w:t xml:space="preserve"> </w:t>
      </w:r>
      <w:r>
        <w:t>strategia</w:t>
      </w:r>
      <w:r>
        <w:rPr>
          <w:spacing w:val="19"/>
        </w:rPr>
        <w:t xml:space="preserve"> </w:t>
      </w:r>
      <w:r>
        <w:t>di</w:t>
      </w:r>
      <w:r>
        <w:rPr>
          <w:spacing w:val="19"/>
        </w:rPr>
        <w:t xml:space="preserve"> </w:t>
      </w:r>
      <w:r>
        <w:t>gestione</w:t>
      </w:r>
      <w:r>
        <w:rPr>
          <w:spacing w:val="18"/>
        </w:rPr>
        <w:t xml:space="preserve"> </w:t>
      </w:r>
      <w:r>
        <w:t>del</w:t>
      </w:r>
      <w:r>
        <w:rPr>
          <w:spacing w:val="17"/>
        </w:rPr>
        <w:t xml:space="preserve"> </w:t>
      </w:r>
      <w:r>
        <w:t>capitale</w:t>
      </w:r>
      <w:r>
        <w:rPr>
          <w:spacing w:val="20"/>
        </w:rPr>
        <w:t xml:space="preserve"> </w:t>
      </w:r>
      <w:r>
        <w:t>umano</w:t>
      </w:r>
      <w:r>
        <w:rPr>
          <w:spacing w:val="21"/>
        </w:rPr>
        <w:t xml:space="preserve"> </w:t>
      </w:r>
      <w:r>
        <w:t>e</w:t>
      </w:r>
      <w:r>
        <w:rPr>
          <w:spacing w:val="18"/>
        </w:rPr>
        <w:t xml:space="preserve"> </w:t>
      </w:r>
      <w:r>
        <w:t>di</w:t>
      </w:r>
      <w:r>
        <w:rPr>
          <w:spacing w:val="19"/>
        </w:rPr>
        <w:t xml:space="preserve"> </w:t>
      </w:r>
      <w:r>
        <w:t>sviluppo</w:t>
      </w:r>
      <w:r>
        <w:rPr>
          <w:spacing w:val="20"/>
        </w:rPr>
        <w:t xml:space="preserve"> </w:t>
      </w:r>
      <w:r>
        <w:t>organizzativo</w:t>
      </w:r>
      <w:r>
        <w:rPr>
          <w:spacing w:val="19"/>
        </w:rPr>
        <w:t xml:space="preserve"> </w:t>
      </w:r>
      <w:r>
        <w:t>e</w:t>
      </w:r>
      <w:r>
        <w:rPr>
          <w:spacing w:val="20"/>
        </w:rPr>
        <w:t xml:space="preserve"> </w:t>
      </w:r>
      <w:r>
        <w:t>gli</w:t>
      </w:r>
      <w:r>
        <w:rPr>
          <w:spacing w:val="17"/>
        </w:rPr>
        <w:t xml:space="preserve"> </w:t>
      </w:r>
      <w:r>
        <w:t>obiettivi</w:t>
      </w:r>
      <w:r>
        <w:rPr>
          <w:spacing w:val="19"/>
        </w:rPr>
        <w:t xml:space="preserve"> </w:t>
      </w:r>
      <w:r>
        <w:t>formativi</w:t>
      </w:r>
      <w:r>
        <w:rPr>
          <w:spacing w:val="17"/>
        </w:rPr>
        <w:t xml:space="preserve"> </w:t>
      </w:r>
      <w:r>
        <w:t>annuali</w:t>
      </w:r>
      <w:r>
        <w:rPr>
          <w:spacing w:val="19"/>
        </w:rPr>
        <w:t xml:space="preserve"> </w:t>
      </w:r>
      <w:r>
        <w:t>e</w:t>
      </w:r>
      <w:r>
        <w:rPr>
          <w:spacing w:val="-47"/>
        </w:rPr>
        <w:t xml:space="preserve"> </w:t>
      </w:r>
      <w:r>
        <w:t>pluriennali;</w:t>
      </w:r>
    </w:p>
    <w:p w14:paraId="6761ECBA" w14:textId="77777777" w:rsidR="00B14943" w:rsidRDefault="00B14943" w:rsidP="006F244C">
      <w:pPr>
        <w:pStyle w:val="Paragrafoelenco"/>
        <w:numPr>
          <w:ilvl w:val="0"/>
          <w:numId w:val="34"/>
        </w:numPr>
        <w:tabs>
          <w:tab w:val="left" w:pos="593"/>
        </w:tabs>
        <w:spacing w:before="1"/>
        <w:ind w:right="276"/>
        <w:jc w:val="both"/>
      </w:pPr>
      <w:r>
        <w:t>compatibilmente</w:t>
      </w:r>
      <w:r>
        <w:rPr>
          <w:spacing w:val="12"/>
        </w:rPr>
        <w:t xml:space="preserve"> </w:t>
      </w:r>
      <w:r>
        <w:t>con</w:t>
      </w:r>
      <w:r>
        <w:rPr>
          <w:spacing w:val="11"/>
        </w:rPr>
        <w:t xml:space="preserve"> </w:t>
      </w:r>
      <w:r>
        <w:t>le</w:t>
      </w:r>
      <w:r>
        <w:rPr>
          <w:spacing w:val="12"/>
        </w:rPr>
        <w:t xml:space="preserve"> </w:t>
      </w:r>
      <w:r>
        <w:t>risorse</w:t>
      </w:r>
      <w:r>
        <w:rPr>
          <w:spacing w:val="12"/>
        </w:rPr>
        <w:t xml:space="preserve"> </w:t>
      </w:r>
      <w:r>
        <w:t>finanziarie</w:t>
      </w:r>
      <w:r>
        <w:rPr>
          <w:spacing w:val="12"/>
        </w:rPr>
        <w:t xml:space="preserve"> </w:t>
      </w:r>
      <w:r>
        <w:t>riconducibili</w:t>
      </w:r>
      <w:r>
        <w:rPr>
          <w:spacing w:val="12"/>
        </w:rPr>
        <w:t xml:space="preserve"> </w:t>
      </w:r>
      <w:r>
        <w:t>al</w:t>
      </w:r>
      <w:r>
        <w:rPr>
          <w:spacing w:val="11"/>
        </w:rPr>
        <w:t xml:space="preserve"> </w:t>
      </w:r>
      <w:r>
        <w:t>piano</w:t>
      </w:r>
      <w:r>
        <w:rPr>
          <w:spacing w:val="13"/>
        </w:rPr>
        <w:t xml:space="preserve"> </w:t>
      </w:r>
      <w:r>
        <w:t>triennale</w:t>
      </w:r>
      <w:r>
        <w:rPr>
          <w:spacing w:val="12"/>
        </w:rPr>
        <w:t xml:space="preserve"> </w:t>
      </w:r>
      <w:r>
        <w:t>dei</w:t>
      </w:r>
      <w:r>
        <w:rPr>
          <w:spacing w:val="11"/>
        </w:rPr>
        <w:t xml:space="preserve"> </w:t>
      </w:r>
      <w:r>
        <w:t>fabbisogni</w:t>
      </w:r>
      <w:r>
        <w:rPr>
          <w:spacing w:val="11"/>
        </w:rPr>
        <w:t xml:space="preserve"> </w:t>
      </w:r>
      <w:r>
        <w:t>di</w:t>
      </w:r>
      <w:r>
        <w:rPr>
          <w:spacing w:val="12"/>
        </w:rPr>
        <w:t xml:space="preserve"> </w:t>
      </w:r>
      <w:r>
        <w:t>personale,</w:t>
      </w:r>
      <w:r>
        <w:rPr>
          <w:spacing w:val="11"/>
        </w:rPr>
        <w:t xml:space="preserve"> </w:t>
      </w:r>
      <w:r>
        <w:t>gli</w:t>
      </w:r>
      <w:r>
        <w:rPr>
          <w:spacing w:val="1"/>
        </w:rPr>
        <w:t xml:space="preserve"> </w:t>
      </w:r>
      <w:r>
        <w:t>strumenti</w:t>
      </w:r>
      <w:r>
        <w:rPr>
          <w:spacing w:val="-2"/>
        </w:rPr>
        <w:t xml:space="preserve"> </w:t>
      </w:r>
      <w:r>
        <w:t>e gli</w:t>
      </w:r>
      <w:r>
        <w:rPr>
          <w:spacing w:val="-4"/>
        </w:rPr>
        <w:t xml:space="preserve"> </w:t>
      </w:r>
      <w:r>
        <w:t>obiettivi</w:t>
      </w:r>
      <w:r>
        <w:rPr>
          <w:spacing w:val="-2"/>
        </w:rPr>
        <w:t xml:space="preserve"> </w:t>
      </w:r>
      <w:r>
        <w:t>del</w:t>
      </w:r>
      <w:r>
        <w:rPr>
          <w:spacing w:val="-4"/>
        </w:rPr>
        <w:t xml:space="preserve"> </w:t>
      </w:r>
      <w:r>
        <w:t>reclutamento di</w:t>
      </w:r>
      <w:r>
        <w:rPr>
          <w:spacing w:val="-1"/>
        </w:rPr>
        <w:t xml:space="preserve"> </w:t>
      </w:r>
      <w:r>
        <w:t>nuove</w:t>
      </w:r>
      <w:r>
        <w:rPr>
          <w:spacing w:val="-4"/>
        </w:rPr>
        <w:t xml:space="preserve"> </w:t>
      </w:r>
      <w:r>
        <w:t>risorse e</w:t>
      </w:r>
      <w:r>
        <w:rPr>
          <w:spacing w:val="-3"/>
        </w:rPr>
        <w:t xml:space="preserve"> </w:t>
      </w:r>
      <w:r>
        <w:t>della</w:t>
      </w:r>
      <w:r>
        <w:rPr>
          <w:spacing w:val="-4"/>
        </w:rPr>
        <w:t xml:space="preserve"> </w:t>
      </w:r>
      <w:r>
        <w:t>valorizzazione</w:t>
      </w:r>
      <w:r>
        <w:rPr>
          <w:spacing w:val="-1"/>
        </w:rPr>
        <w:t xml:space="preserve"> </w:t>
      </w:r>
      <w:r>
        <w:t>delle risorse</w:t>
      </w:r>
      <w:r>
        <w:rPr>
          <w:spacing w:val="-3"/>
        </w:rPr>
        <w:t xml:space="preserve"> </w:t>
      </w:r>
      <w:r>
        <w:t>interne;</w:t>
      </w:r>
    </w:p>
    <w:p w14:paraId="32C3782F" w14:textId="77777777" w:rsidR="00B14943" w:rsidRDefault="00B14943" w:rsidP="006F244C">
      <w:pPr>
        <w:pStyle w:val="Paragrafoelenco"/>
        <w:numPr>
          <w:ilvl w:val="0"/>
          <w:numId w:val="34"/>
        </w:numPr>
        <w:tabs>
          <w:tab w:val="left" w:pos="593"/>
        </w:tabs>
        <w:spacing w:before="4"/>
        <w:ind w:right="280" w:hanging="361"/>
        <w:jc w:val="both"/>
      </w:pPr>
      <w:r>
        <w:t>gli</w:t>
      </w:r>
      <w:r>
        <w:rPr>
          <w:spacing w:val="23"/>
        </w:rPr>
        <w:t xml:space="preserve"> </w:t>
      </w:r>
      <w:r>
        <w:t>strumenti</w:t>
      </w:r>
      <w:r>
        <w:rPr>
          <w:spacing w:val="23"/>
        </w:rPr>
        <w:t xml:space="preserve"> </w:t>
      </w:r>
      <w:r>
        <w:t>e</w:t>
      </w:r>
      <w:r>
        <w:rPr>
          <w:spacing w:val="25"/>
        </w:rPr>
        <w:t xml:space="preserve"> </w:t>
      </w:r>
      <w:r>
        <w:t>le</w:t>
      </w:r>
      <w:r>
        <w:rPr>
          <w:spacing w:val="24"/>
        </w:rPr>
        <w:t xml:space="preserve"> </w:t>
      </w:r>
      <w:r>
        <w:t>fasi</w:t>
      </w:r>
      <w:r>
        <w:rPr>
          <w:spacing w:val="22"/>
        </w:rPr>
        <w:t xml:space="preserve"> </w:t>
      </w:r>
      <w:r>
        <w:t>per</w:t>
      </w:r>
      <w:r>
        <w:rPr>
          <w:spacing w:val="22"/>
        </w:rPr>
        <w:t xml:space="preserve"> </w:t>
      </w:r>
      <w:r>
        <w:t>giungere</w:t>
      </w:r>
      <w:r>
        <w:rPr>
          <w:spacing w:val="24"/>
        </w:rPr>
        <w:t xml:space="preserve"> </w:t>
      </w:r>
      <w:r>
        <w:t>alla</w:t>
      </w:r>
      <w:r>
        <w:rPr>
          <w:spacing w:val="23"/>
        </w:rPr>
        <w:t xml:space="preserve"> </w:t>
      </w:r>
      <w:r>
        <w:t>piena</w:t>
      </w:r>
      <w:r>
        <w:rPr>
          <w:spacing w:val="24"/>
        </w:rPr>
        <w:t xml:space="preserve"> </w:t>
      </w:r>
      <w:r>
        <w:t>trasparenza</w:t>
      </w:r>
      <w:r>
        <w:rPr>
          <w:spacing w:val="23"/>
        </w:rPr>
        <w:t xml:space="preserve"> </w:t>
      </w:r>
      <w:r>
        <w:t>dei</w:t>
      </w:r>
      <w:r>
        <w:rPr>
          <w:spacing w:val="24"/>
        </w:rPr>
        <w:t xml:space="preserve"> </w:t>
      </w:r>
      <w:r>
        <w:t>risultati</w:t>
      </w:r>
      <w:r>
        <w:rPr>
          <w:spacing w:val="22"/>
        </w:rPr>
        <w:t xml:space="preserve"> </w:t>
      </w:r>
      <w:r>
        <w:t>dell’attività</w:t>
      </w:r>
      <w:r>
        <w:rPr>
          <w:spacing w:val="21"/>
        </w:rPr>
        <w:t xml:space="preserve"> </w:t>
      </w:r>
      <w:r>
        <w:t>e</w:t>
      </w:r>
      <w:r>
        <w:rPr>
          <w:spacing w:val="25"/>
        </w:rPr>
        <w:t xml:space="preserve"> </w:t>
      </w:r>
      <w:r>
        <w:t>dell’organizzazione</w:t>
      </w:r>
      <w:r>
        <w:rPr>
          <w:spacing w:val="-47"/>
        </w:rPr>
        <w:t xml:space="preserve"> </w:t>
      </w:r>
      <w:r>
        <w:t>amministrativa</w:t>
      </w:r>
      <w:r>
        <w:rPr>
          <w:spacing w:val="-1"/>
        </w:rPr>
        <w:t xml:space="preserve"> </w:t>
      </w:r>
      <w:r>
        <w:t>nonché per</w:t>
      </w:r>
      <w:r>
        <w:rPr>
          <w:spacing w:val="-3"/>
        </w:rPr>
        <w:t xml:space="preserve"> </w:t>
      </w:r>
      <w:r>
        <w:t>raggiungere gli</w:t>
      </w:r>
      <w:r>
        <w:rPr>
          <w:spacing w:val="-1"/>
        </w:rPr>
        <w:t xml:space="preserve"> </w:t>
      </w:r>
      <w:r>
        <w:t>obiettivi in</w:t>
      </w:r>
      <w:r>
        <w:rPr>
          <w:spacing w:val="-4"/>
        </w:rPr>
        <w:t xml:space="preserve"> </w:t>
      </w:r>
      <w:r>
        <w:t>materia di</w:t>
      </w:r>
      <w:r>
        <w:rPr>
          <w:spacing w:val="-1"/>
        </w:rPr>
        <w:t xml:space="preserve"> </w:t>
      </w:r>
      <w:r>
        <w:t>contrasto</w:t>
      </w:r>
      <w:r>
        <w:rPr>
          <w:spacing w:val="-2"/>
        </w:rPr>
        <w:t xml:space="preserve"> </w:t>
      </w:r>
      <w:r>
        <w:t>alla corruzione;</w:t>
      </w:r>
    </w:p>
    <w:p w14:paraId="0FE66A09" w14:textId="77777777" w:rsidR="00B14943" w:rsidRDefault="00B14943" w:rsidP="006F244C">
      <w:pPr>
        <w:pStyle w:val="Paragrafoelenco"/>
        <w:numPr>
          <w:ilvl w:val="0"/>
          <w:numId w:val="34"/>
        </w:numPr>
        <w:tabs>
          <w:tab w:val="left" w:pos="593"/>
        </w:tabs>
        <w:ind w:hanging="361"/>
        <w:jc w:val="both"/>
      </w:pPr>
      <w:r>
        <w:t>l’elenco</w:t>
      </w:r>
      <w:r>
        <w:rPr>
          <w:spacing w:val="-2"/>
        </w:rPr>
        <w:t xml:space="preserve"> </w:t>
      </w:r>
      <w:r>
        <w:t>delle</w:t>
      </w:r>
      <w:r>
        <w:rPr>
          <w:spacing w:val="-5"/>
        </w:rPr>
        <w:t xml:space="preserve"> </w:t>
      </w:r>
      <w:r>
        <w:t>procedure</w:t>
      </w:r>
      <w:r>
        <w:rPr>
          <w:spacing w:val="-2"/>
        </w:rPr>
        <w:t xml:space="preserve"> </w:t>
      </w:r>
      <w:r>
        <w:t>da</w:t>
      </w:r>
      <w:r>
        <w:rPr>
          <w:spacing w:val="-6"/>
        </w:rPr>
        <w:t xml:space="preserve"> </w:t>
      </w:r>
      <w:r>
        <w:t>semplificare</w:t>
      </w:r>
      <w:r>
        <w:rPr>
          <w:spacing w:val="-5"/>
        </w:rPr>
        <w:t xml:space="preserve"> </w:t>
      </w:r>
      <w:r>
        <w:t>e</w:t>
      </w:r>
      <w:r>
        <w:rPr>
          <w:spacing w:val="-2"/>
        </w:rPr>
        <w:t xml:space="preserve"> </w:t>
      </w:r>
      <w:r>
        <w:t>reingegnerizzare</w:t>
      </w:r>
      <w:r>
        <w:rPr>
          <w:spacing w:val="-2"/>
        </w:rPr>
        <w:t xml:space="preserve"> </w:t>
      </w:r>
      <w:r>
        <w:t>ogni</w:t>
      </w:r>
      <w:r>
        <w:rPr>
          <w:spacing w:val="-3"/>
        </w:rPr>
        <w:t xml:space="preserve"> </w:t>
      </w:r>
      <w:r>
        <w:t>anno;</w:t>
      </w:r>
    </w:p>
    <w:p w14:paraId="157E8F46" w14:textId="77777777" w:rsidR="00B14943" w:rsidRDefault="00B14943" w:rsidP="006F244C">
      <w:pPr>
        <w:pStyle w:val="Paragrafoelenco"/>
        <w:numPr>
          <w:ilvl w:val="0"/>
          <w:numId w:val="34"/>
        </w:numPr>
        <w:tabs>
          <w:tab w:val="left" w:pos="593"/>
        </w:tabs>
        <w:spacing w:before="135"/>
        <w:ind w:hanging="361"/>
        <w:jc w:val="both"/>
      </w:pPr>
      <w:r>
        <w:t>le</w:t>
      </w:r>
      <w:r>
        <w:rPr>
          <w:spacing w:val="-2"/>
        </w:rPr>
        <w:t xml:space="preserve"> </w:t>
      </w:r>
      <w:r>
        <w:t>modalità</w:t>
      </w:r>
      <w:r>
        <w:rPr>
          <w:spacing w:val="-6"/>
        </w:rPr>
        <w:t xml:space="preserve"> </w:t>
      </w:r>
      <w:r>
        <w:t>e</w:t>
      </w:r>
      <w:r>
        <w:rPr>
          <w:spacing w:val="-1"/>
        </w:rPr>
        <w:t xml:space="preserve"> </w:t>
      </w:r>
      <w:r>
        <w:t>le</w:t>
      </w:r>
      <w:r>
        <w:rPr>
          <w:spacing w:val="-2"/>
        </w:rPr>
        <w:t xml:space="preserve"> </w:t>
      </w:r>
      <w:r>
        <w:t>azioni</w:t>
      </w:r>
      <w:r>
        <w:rPr>
          <w:spacing w:val="-3"/>
        </w:rPr>
        <w:t xml:space="preserve"> </w:t>
      </w:r>
      <w:r>
        <w:t>finalizzate</w:t>
      </w:r>
      <w:r>
        <w:rPr>
          <w:spacing w:val="-1"/>
        </w:rPr>
        <w:t xml:space="preserve"> </w:t>
      </w:r>
      <w:r>
        <w:t>a</w:t>
      </w:r>
      <w:r>
        <w:rPr>
          <w:spacing w:val="-3"/>
        </w:rPr>
        <w:t xml:space="preserve"> </w:t>
      </w:r>
      <w:r>
        <w:t>realizzare</w:t>
      </w:r>
      <w:r>
        <w:rPr>
          <w:spacing w:val="-2"/>
        </w:rPr>
        <w:t xml:space="preserve"> </w:t>
      </w:r>
      <w:r>
        <w:t>la</w:t>
      </w:r>
      <w:r>
        <w:rPr>
          <w:spacing w:val="-2"/>
        </w:rPr>
        <w:t xml:space="preserve"> </w:t>
      </w:r>
      <w:r>
        <w:t>piena</w:t>
      </w:r>
      <w:r>
        <w:rPr>
          <w:spacing w:val="-6"/>
        </w:rPr>
        <w:t xml:space="preserve"> </w:t>
      </w:r>
      <w:r>
        <w:t>accessibilità</w:t>
      </w:r>
      <w:r>
        <w:rPr>
          <w:spacing w:val="-5"/>
        </w:rPr>
        <w:t xml:space="preserve"> </w:t>
      </w:r>
      <w:r>
        <w:t>alle</w:t>
      </w:r>
      <w:r>
        <w:rPr>
          <w:spacing w:val="-2"/>
        </w:rPr>
        <w:t xml:space="preserve"> </w:t>
      </w:r>
      <w:r>
        <w:t>amministrazioni,</w:t>
      </w:r>
      <w:r>
        <w:rPr>
          <w:spacing w:val="-3"/>
        </w:rPr>
        <w:t xml:space="preserve"> </w:t>
      </w:r>
      <w:r>
        <w:t>fisica</w:t>
      </w:r>
      <w:r>
        <w:rPr>
          <w:spacing w:val="-5"/>
        </w:rPr>
        <w:t xml:space="preserve"> </w:t>
      </w:r>
      <w:r>
        <w:t>e</w:t>
      </w:r>
      <w:r>
        <w:rPr>
          <w:spacing w:val="-2"/>
        </w:rPr>
        <w:t xml:space="preserve"> </w:t>
      </w:r>
      <w:r>
        <w:t>digitale;</w:t>
      </w:r>
    </w:p>
    <w:p w14:paraId="334B2628" w14:textId="77777777" w:rsidR="00B14943" w:rsidRDefault="00B14943" w:rsidP="006F244C">
      <w:pPr>
        <w:pStyle w:val="Paragrafoelenco"/>
        <w:numPr>
          <w:ilvl w:val="0"/>
          <w:numId w:val="34"/>
        </w:numPr>
        <w:tabs>
          <w:tab w:val="left" w:pos="593"/>
        </w:tabs>
        <w:spacing w:before="135"/>
        <w:ind w:hanging="361"/>
        <w:jc w:val="both"/>
      </w:pPr>
      <w:r>
        <w:t>le</w:t>
      </w:r>
      <w:r>
        <w:rPr>
          <w:spacing w:val="-2"/>
        </w:rPr>
        <w:t xml:space="preserve"> </w:t>
      </w:r>
      <w:r>
        <w:t>modalità</w:t>
      </w:r>
      <w:r>
        <w:rPr>
          <w:spacing w:val="-6"/>
        </w:rPr>
        <w:t xml:space="preserve"> </w:t>
      </w:r>
      <w:r>
        <w:t>e</w:t>
      </w:r>
      <w:r>
        <w:rPr>
          <w:spacing w:val="-1"/>
        </w:rPr>
        <w:t xml:space="preserve"> </w:t>
      </w:r>
      <w:r>
        <w:t>le</w:t>
      </w:r>
      <w:r>
        <w:rPr>
          <w:spacing w:val="-2"/>
        </w:rPr>
        <w:t xml:space="preserve"> </w:t>
      </w:r>
      <w:r>
        <w:t>azioni</w:t>
      </w:r>
      <w:r>
        <w:rPr>
          <w:spacing w:val="-2"/>
        </w:rPr>
        <w:t xml:space="preserve"> </w:t>
      </w:r>
      <w:r>
        <w:t>finalizzate</w:t>
      </w:r>
      <w:r>
        <w:rPr>
          <w:spacing w:val="-2"/>
        </w:rPr>
        <w:t xml:space="preserve"> </w:t>
      </w:r>
      <w:r>
        <w:t>al</w:t>
      </w:r>
      <w:r>
        <w:rPr>
          <w:spacing w:val="-3"/>
        </w:rPr>
        <w:t xml:space="preserve"> </w:t>
      </w:r>
      <w:r>
        <w:t>pieno</w:t>
      </w:r>
      <w:r>
        <w:rPr>
          <w:spacing w:val="-1"/>
        </w:rPr>
        <w:t xml:space="preserve"> </w:t>
      </w:r>
      <w:r>
        <w:t>rispetto</w:t>
      </w:r>
      <w:r>
        <w:rPr>
          <w:spacing w:val="-2"/>
        </w:rPr>
        <w:t xml:space="preserve"> </w:t>
      </w:r>
      <w:r>
        <w:t>della</w:t>
      </w:r>
      <w:r>
        <w:rPr>
          <w:spacing w:val="-2"/>
        </w:rPr>
        <w:t xml:space="preserve"> </w:t>
      </w:r>
      <w:r>
        <w:t>parità</w:t>
      </w:r>
      <w:r>
        <w:rPr>
          <w:spacing w:val="-3"/>
        </w:rPr>
        <w:t xml:space="preserve"> </w:t>
      </w:r>
      <w:r>
        <w:t>di</w:t>
      </w:r>
      <w:r>
        <w:rPr>
          <w:spacing w:val="-3"/>
        </w:rPr>
        <w:t xml:space="preserve"> </w:t>
      </w:r>
      <w:r>
        <w:t>genere.</w:t>
      </w:r>
    </w:p>
    <w:p w14:paraId="65038912" w14:textId="77777777" w:rsidR="00B14943" w:rsidRDefault="00B14943" w:rsidP="006F244C">
      <w:pPr>
        <w:pStyle w:val="Corpotesto"/>
        <w:spacing w:before="10"/>
        <w:jc w:val="both"/>
        <w:rPr>
          <w:sz w:val="20"/>
        </w:rPr>
      </w:pPr>
    </w:p>
    <w:p w14:paraId="53AE6EC0" w14:textId="77777777" w:rsidR="00B14943" w:rsidRDefault="00B14943" w:rsidP="006F244C">
      <w:pPr>
        <w:pStyle w:val="Corpotesto"/>
        <w:jc w:val="both"/>
      </w:pPr>
      <w:r>
        <w:t>Il</w:t>
      </w:r>
      <w:r>
        <w:rPr>
          <w:spacing w:val="-3"/>
        </w:rPr>
        <w:t xml:space="preserve"> </w:t>
      </w:r>
      <w:r>
        <w:t>PIAO</w:t>
      </w:r>
      <w:r>
        <w:rPr>
          <w:spacing w:val="-3"/>
        </w:rPr>
        <w:t xml:space="preserve"> </w:t>
      </w:r>
      <w:r>
        <w:t>sostituisce,</w:t>
      </w:r>
      <w:r>
        <w:rPr>
          <w:spacing w:val="-5"/>
        </w:rPr>
        <w:t xml:space="preserve"> </w:t>
      </w:r>
      <w:r>
        <w:t>quindi,</w:t>
      </w:r>
      <w:r>
        <w:rPr>
          <w:spacing w:val="-3"/>
        </w:rPr>
        <w:t xml:space="preserve"> </w:t>
      </w:r>
      <w:r>
        <w:t>alcuni</w:t>
      </w:r>
      <w:r>
        <w:rPr>
          <w:spacing w:val="-2"/>
        </w:rPr>
        <w:t xml:space="preserve"> </w:t>
      </w:r>
      <w:r>
        <w:t>altri</w:t>
      </w:r>
      <w:r>
        <w:rPr>
          <w:spacing w:val="-3"/>
        </w:rPr>
        <w:t xml:space="preserve"> </w:t>
      </w:r>
      <w:r>
        <w:t>strumenti</w:t>
      </w:r>
      <w:r>
        <w:rPr>
          <w:spacing w:val="-6"/>
        </w:rPr>
        <w:t xml:space="preserve"> </w:t>
      </w:r>
      <w:r>
        <w:t>di</w:t>
      </w:r>
      <w:r>
        <w:rPr>
          <w:spacing w:val="-3"/>
        </w:rPr>
        <w:t xml:space="preserve"> </w:t>
      </w:r>
      <w:r>
        <w:t>programmazione,</w:t>
      </w:r>
      <w:r>
        <w:rPr>
          <w:spacing w:val="-4"/>
        </w:rPr>
        <w:t xml:space="preserve"> </w:t>
      </w:r>
      <w:r>
        <w:t>in</w:t>
      </w:r>
      <w:r>
        <w:rPr>
          <w:spacing w:val="-4"/>
        </w:rPr>
        <w:t xml:space="preserve"> </w:t>
      </w:r>
      <w:r>
        <w:t>particolare:</w:t>
      </w:r>
    </w:p>
    <w:p w14:paraId="65DB9536" w14:textId="77777777" w:rsidR="00B14943" w:rsidRDefault="00B14943" w:rsidP="006F244C">
      <w:pPr>
        <w:pStyle w:val="Corpotesto"/>
        <w:spacing w:before="8"/>
        <w:jc w:val="both"/>
        <w:rPr>
          <w:sz w:val="20"/>
        </w:rPr>
      </w:pPr>
    </w:p>
    <w:p w14:paraId="33F8342D" w14:textId="77777777" w:rsidR="00B14943" w:rsidRDefault="00B14943" w:rsidP="006F244C">
      <w:pPr>
        <w:pStyle w:val="Paragrafoelenco"/>
        <w:numPr>
          <w:ilvl w:val="0"/>
          <w:numId w:val="35"/>
        </w:numPr>
        <w:tabs>
          <w:tab w:val="left" w:pos="593"/>
        </w:tabs>
        <w:spacing w:before="1"/>
        <w:ind w:right="277"/>
        <w:jc w:val="both"/>
      </w:pPr>
      <w:r>
        <w:t>il</w:t>
      </w:r>
      <w:r>
        <w:rPr>
          <w:spacing w:val="28"/>
        </w:rPr>
        <w:t xml:space="preserve"> </w:t>
      </w:r>
      <w:r>
        <w:t>Piano</w:t>
      </w:r>
      <w:r>
        <w:rPr>
          <w:spacing w:val="30"/>
        </w:rPr>
        <w:t xml:space="preserve"> </w:t>
      </w:r>
      <w:r>
        <w:t>della</w:t>
      </w:r>
      <w:r>
        <w:rPr>
          <w:spacing w:val="26"/>
        </w:rPr>
        <w:t xml:space="preserve"> </w:t>
      </w:r>
      <w:r>
        <w:t>Performance,</w:t>
      </w:r>
      <w:r>
        <w:rPr>
          <w:spacing w:val="29"/>
        </w:rPr>
        <w:t xml:space="preserve"> </w:t>
      </w:r>
      <w:r>
        <w:t>poiché</w:t>
      </w:r>
      <w:r>
        <w:rPr>
          <w:spacing w:val="29"/>
        </w:rPr>
        <w:t xml:space="preserve"> </w:t>
      </w:r>
      <w:r>
        <w:t>definisce</w:t>
      </w:r>
      <w:r>
        <w:rPr>
          <w:spacing w:val="30"/>
        </w:rPr>
        <w:t xml:space="preserve"> </w:t>
      </w:r>
      <w:r>
        <w:t>gli</w:t>
      </w:r>
      <w:r>
        <w:rPr>
          <w:spacing w:val="28"/>
        </w:rPr>
        <w:t xml:space="preserve"> </w:t>
      </w:r>
      <w:r>
        <w:t>obiettivi</w:t>
      </w:r>
      <w:r>
        <w:rPr>
          <w:spacing w:val="29"/>
        </w:rPr>
        <w:t xml:space="preserve"> </w:t>
      </w:r>
      <w:r>
        <w:t>programmatici</w:t>
      </w:r>
      <w:r>
        <w:rPr>
          <w:spacing w:val="25"/>
        </w:rPr>
        <w:t xml:space="preserve"> </w:t>
      </w:r>
      <w:r>
        <w:t>e</w:t>
      </w:r>
      <w:r>
        <w:rPr>
          <w:spacing w:val="30"/>
        </w:rPr>
        <w:t xml:space="preserve"> </w:t>
      </w:r>
      <w:r>
        <w:t>strategici</w:t>
      </w:r>
      <w:r>
        <w:rPr>
          <w:spacing w:val="29"/>
        </w:rPr>
        <w:t xml:space="preserve"> </w:t>
      </w:r>
      <w:r>
        <w:t>della</w:t>
      </w:r>
      <w:r>
        <w:rPr>
          <w:spacing w:val="28"/>
        </w:rPr>
        <w:t xml:space="preserve"> </w:t>
      </w:r>
      <w:r>
        <w:t>performance,</w:t>
      </w:r>
      <w:r>
        <w:rPr>
          <w:spacing w:val="-47"/>
        </w:rPr>
        <w:t xml:space="preserve"> </w:t>
      </w:r>
      <w:r>
        <w:t>stabilendo</w:t>
      </w:r>
      <w:r>
        <w:rPr>
          <w:spacing w:val="-1"/>
        </w:rPr>
        <w:t xml:space="preserve"> </w:t>
      </w:r>
      <w:r>
        <w:t>il</w:t>
      </w:r>
      <w:r>
        <w:rPr>
          <w:spacing w:val="-4"/>
        </w:rPr>
        <w:t xml:space="preserve"> </w:t>
      </w:r>
      <w:r>
        <w:t>collegamento</w:t>
      </w:r>
      <w:r>
        <w:rPr>
          <w:spacing w:val="-3"/>
        </w:rPr>
        <w:t xml:space="preserve"> </w:t>
      </w:r>
      <w:r>
        <w:t>tra</w:t>
      </w:r>
      <w:r>
        <w:rPr>
          <w:spacing w:val="-1"/>
        </w:rPr>
        <w:t xml:space="preserve"> </w:t>
      </w:r>
      <w:r>
        <w:t>performance</w:t>
      </w:r>
      <w:r>
        <w:rPr>
          <w:spacing w:val="-1"/>
        </w:rPr>
        <w:t xml:space="preserve"> </w:t>
      </w:r>
      <w:r>
        <w:t>individuale e</w:t>
      </w:r>
      <w:r>
        <w:rPr>
          <w:spacing w:val="-1"/>
        </w:rPr>
        <w:t xml:space="preserve"> </w:t>
      </w:r>
      <w:r>
        <w:t>risultati</w:t>
      </w:r>
      <w:r>
        <w:rPr>
          <w:spacing w:val="-1"/>
        </w:rPr>
        <w:t xml:space="preserve"> </w:t>
      </w:r>
      <w:r>
        <w:t>della</w:t>
      </w:r>
      <w:r>
        <w:rPr>
          <w:spacing w:val="-5"/>
        </w:rPr>
        <w:t xml:space="preserve"> </w:t>
      </w:r>
      <w:r>
        <w:t>performance organizzativa;</w:t>
      </w:r>
    </w:p>
    <w:p w14:paraId="53F669FA" w14:textId="77777777" w:rsidR="00B14943" w:rsidRDefault="00B14943" w:rsidP="006F244C">
      <w:pPr>
        <w:pStyle w:val="Paragrafoelenco"/>
        <w:numPr>
          <w:ilvl w:val="0"/>
          <w:numId w:val="35"/>
        </w:numPr>
        <w:tabs>
          <w:tab w:val="left" w:pos="593"/>
        </w:tabs>
        <w:spacing w:before="11"/>
        <w:ind w:right="276"/>
        <w:jc w:val="both"/>
      </w:pPr>
      <w:r>
        <w:t>il</w:t>
      </w:r>
      <w:r>
        <w:rPr>
          <w:spacing w:val="7"/>
        </w:rPr>
        <w:t xml:space="preserve"> </w:t>
      </w:r>
      <w:r>
        <w:t>Piano</w:t>
      </w:r>
      <w:r>
        <w:rPr>
          <w:spacing w:val="6"/>
        </w:rPr>
        <w:t xml:space="preserve"> </w:t>
      </w:r>
      <w:r>
        <w:t>Organizzativo</w:t>
      </w:r>
      <w:r>
        <w:rPr>
          <w:spacing w:val="9"/>
        </w:rPr>
        <w:t xml:space="preserve"> </w:t>
      </w:r>
      <w:r>
        <w:t>del</w:t>
      </w:r>
      <w:r>
        <w:rPr>
          <w:spacing w:val="7"/>
        </w:rPr>
        <w:t xml:space="preserve"> </w:t>
      </w:r>
      <w:r>
        <w:t>Lavoro</w:t>
      </w:r>
      <w:r>
        <w:rPr>
          <w:spacing w:val="9"/>
        </w:rPr>
        <w:t xml:space="preserve"> </w:t>
      </w:r>
      <w:r>
        <w:t>Agile</w:t>
      </w:r>
      <w:r>
        <w:rPr>
          <w:spacing w:val="6"/>
        </w:rPr>
        <w:t xml:space="preserve"> </w:t>
      </w:r>
      <w:r>
        <w:t>(POLA)</w:t>
      </w:r>
      <w:r>
        <w:rPr>
          <w:spacing w:val="5"/>
        </w:rPr>
        <w:t xml:space="preserve"> </w:t>
      </w:r>
      <w:r>
        <w:t>e</w:t>
      </w:r>
      <w:r>
        <w:rPr>
          <w:spacing w:val="9"/>
        </w:rPr>
        <w:t xml:space="preserve"> </w:t>
      </w:r>
      <w:r>
        <w:t>il</w:t>
      </w:r>
      <w:r>
        <w:rPr>
          <w:spacing w:val="7"/>
        </w:rPr>
        <w:t xml:space="preserve"> </w:t>
      </w:r>
      <w:r>
        <w:t>Piano</w:t>
      </w:r>
      <w:r>
        <w:rPr>
          <w:spacing w:val="9"/>
        </w:rPr>
        <w:t xml:space="preserve"> </w:t>
      </w:r>
      <w:r>
        <w:t>della</w:t>
      </w:r>
      <w:r>
        <w:rPr>
          <w:spacing w:val="7"/>
        </w:rPr>
        <w:t xml:space="preserve"> </w:t>
      </w:r>
      <w:r>
        <w:t>Formazione,</w:t>
      </w:r>
      <w:r>
        <w:rPr>
          <w:spacing w:val="8"/>
        </w:rPr>
        <w:t xml:space="preserve"> </w:t>
      </w:r>
      <w:r>
        <w:t>poiché</w:t>
      </w:r>
      <w:r>
        <w:rPr>
          <w:spacing w:val="8"/>
        </w:rPr>
        <w:t xml:space="preserve"> </w:t>
      </w:r>
      <w:r>
        <w:t>definisce</w:t>
      </w:r>
      <w:r>
        <w:rPr>
          <w:spacing w:val="8"/>
        </w:rPr>
        <w:t xml:space="preserve"> </w:t>
      </w:r>
      <w:r>
        <w:t>la</w:t>
      </w:r>
      <w:r>
        <w:rPr>
          <w:spacing w:val="5"/>
        </w:rPr>
        <w:t xml:space="preserve"> </w:t>
      </w:r>
      <w:r>
        <w:t>strategia</w:t>
      </w:r>
      <w:r>
        <w:rPr>
          <w:spacing w:val="7"/>
        </w:rPr>
        <w:t xml:space="preserve"> </w:t>
      </w:r>
      <w:r>
        <w:t>di</w:t>
      </w:r>
      <w:r>
        <w:rPr>
          <w:spacing w:val="1"/>
        </w:rPr>
        <w:t xml:space="preserve"> </w:t>
      </w:r>
      <w:r>
        <w:t>gestione del capitale</w:t>
      </w:r>
      <w:r>
        <w:rPr>
          <w:spacing w:val="1"/>
        </w:rPr>
        <w:t xml:space="preserve"> </w:t>
      </w:r>
      <w:r>
        <w:t>umano</w:t>
      </w:r>
      <w:r>
        <w:rPr>
          <w:spacing w:val="1"/>
        </w:rPr>
        <w:t xml:space="preserve"> </w:t>
      </w:r>
      <w:r>
        <w:t>e</w:t>
      </w:r>
      <w:r>
        <w:rPr>
          <w:spacing w:val="-2"/>
        </w:rPr>
        <w:t xml:space="preserve"> </w:t>
      </w:r>
      <w:r>
        <w:t>dello</w:t>
      </w:r>
      <w:r>
        <w:rPr>
          <w:spacing w:val="-1"/>
        </w:rPr>
        <w:t xml:space="preserve"> </w:t>
      </w:r>
      <w:r>
        <w:t>sviluppo</w:t>
      </w:r>
      <w:r>
        <w:rPr>
          <w:spacing w:val="-1"/>
        </w:rPr>
        <w:t xml:space="preserve"> </w:t>
      </w:r>
      <w:r>
        <w:t>organizzativo;</w:t>
      </w:r>
    </w:p>
    <w:p w14:paraId="2F4C8E89" w14:textId="77777777" w:rsidR="00B14943" w:rsidRDefault="00B14943" w:rsidP="006F244C">
      <w:pPr>
        <w:pStyle w:val="Paragrafoelenco"/>
        <w:numPr>
          <w:ilvl w:val="0"/>
          <w:numId w:val="35"/>
        </w:numPr>
        <w:tabs>
          <w:tab w:val="left" w:pos="593"/>
        </w:tabs>
        <w:spacing w:before="11"/>
        <w:ind w:right="276"/>
        <w:jc w:val="both"/>
      </w:pPr>
      <w:r>
        <w:t>il</w:t>
      </w:r>
      <w:r>
        <w:rPr>
          <w:spacing w:val="21"/>
        </w:rPr>
        <w:t xml:space="preserve"> </w:t>
      </w:r>
      <w:r>
        <w:t>Piano</w:t>
      </w:r>
      <w:r>
        <w:rPr>
          <w:spacing w:val="20"/>
        </w:rPr>
        <w:t xml:space="preserve"> </w:t>
      </w:r>
      <w:r>
        <w:t>Triennale</w:t>
      </w:r>
      <w:r>
        <w:rPr>
          <w:spacing w:val="22"/>
        </w:rPr>
        <w:t xml:space="preserve"> </w:t>
      </w:r>
      <w:r>
        <w:t>del</w:t>
      </w:r>
      <w:r>
        <w:rPr>
          <w:spacing w:val="18"/>
        </w:rPr>
        <w:t xml:space="preserve"> </w:t>
      </w:r>
      <w:r>
        <w:t>Fabbisogno</w:t>
      </w:r>
      <w:r>
        <w:rPr>
          <w:spacing w:val="22"/>
        </w:rPr>
        <w:t xml:space="preserve"> </w:t>
      </w:r>
      <w:r>
        <w:t>del</w:t>
      </w:r>
      <w:r>
        <w:rPr>
          <w:spacing w:val="18"/>
        </w:rPr>
        <w:t xml:space="preserve"> </w:t>
      </w:r>
      <w:r>
        <w:t>Personale,</w:t>
      </w:r>
      <w:r>
        <w:rPr>
          <w:spacing w:val="19"/>
        </w:rPr>
        <w:t xml:space="preserve"> </w:t>
      </w:r>
      <w:r>
        <w:t>poiché</w:t>
      </w:r>
      <w:r>
        <w:rPr>
          <w:spacing w:val="22"/>
        </w:rPr>
        <w:t xml:space="preserve"> </w:t>
      </w:r>
      <w:r>
        <w:t>definisce</w:t>
      </w:r>
      <w:r>
        <w:rPr>
          <w:spacing w:val="22"/>
        </w:rPr>
        <w:t xml:space="preserve"> </w:t>
      </w:r>
      <w:r>
        <w:t>gli</w:t>
      </w:r>
      <w:r>
        <w:rPr>
          <w:spacing w:val="18"/>
        </w:rPr>
        <w:t xml:space="preserve"> </w:t>
      </w:r>
      <w:r>
        <w:t>strumenti</w:t>
      </w:r>
      <w:r>
        <w:rPr>
          <w:spacing w:val="18"/>
        </w:rPr>
        <w:t xml:space="preserve"> </w:t>
      </w:r>
      <w:r>
        <w:t>e</w:t>
      </w:r>
      <w:r>
        <w:rPr>
          <w:spacing w:val="22"/>
        </w:rPr>
        <w:t xml:space="preserve"> </w:t>
      </w:r>
      <w:r>
        <w:t>gli</w:t>
      </w:r>
      <w:r>
        <w:rPr>
          <w:spacing w:val="18"/>
        </w:rPr>
        <w:t xml:space="preserve"> </w:t>
      </w:r>
      <w:r>
        <w:t>obiettivi</w:t>
      </w:r>
      <w:r>
        <w:rPr>
          <w:spacing w:val="21"/>
        </w:rPr>
        <w:t xml:space="preserve"> </w:t>
      </w:r>
      <w:r>
        <w:t>del</w:t>
      </w:r>
      <w:r>
        <w:rPr>
          <w:spacing w:val="-47"/>
        </w:rPr>
        <w:t xml:space="preserve"> </w:t>
      </w:r>
      <w:r>
        <w:t>reclutamento di nuove</w:t>
      </w:r>
      <w:r>
        <w:rPr>
          <w:spacing w:val="-2"/>
        </w:rPr>
        <w:t xml:space="preserve"> </w:t>
      </w:r>
      <w:r>
        <w:t>risorse</w:t>
      </w:r>
      <w:r>
        <w:rPr>
          <w:spacing w:val="1"/>
        </w:rPr>
        <w:t xml:space="preserve"> </w:t>
      </w:r>
      <w:r>
        <w:t>e</w:t>
      </w:r>
      <w:r>
        <w:rPr>
          <w:spacing w:val="-2"/>
        </w:rPr>
        <w:t xml:space="preserve"> </w:t>
      </w:r>
      <w:r>
        <w:t>la valorizzazione</w:t>
      </w:r>
      <w:r>
        <w:rPr>
          <w:spacing w:val="-2"/>
        </w:rPr>
        <w:t xml:space="preserve"> </w:t>
      </w:r>
      <w:r>
        <w:t>delle</w:t>
      </w:r>
      <w:r>
        <w:rPr>
          <w:spacing w:val="-2"/>
        </w:rPr>
        <w:t xml:space="preserve"> </w:t>
      </w:r>
      <w:r>
        <w:t>risorse interne;</w:t>
      </w:r>
    </w:p>
    <w:p w14:paraId="2704FB22" w14:textId="77777777" w:rsidR="00B14943" w:rsidRDefault="00B14943" w:rsidP="006F244C">
      <w:pPr>
        <w:pStyle w:val="Paragrafoelenco"/>
        <w:numPr>
          <w:ilvl w:val="0"/>
          <w:numId w:val="35"/>
        </w:numPr>
        <w:tabs>
          <w:tab w:val="left" w:pos="593"/>
        </w:tabs>
        <w:spacing w:before="14"/>
        <w:ind w:hanging="361"/>
        <w:jc w:val="both"/>
      </w:pPr>
      <w:r>
        <w:t>il</w:t>
      </w:r>
      <w:r>
        <w:rPr>
          <w:spacing w:val="-3"/>
        </w:rPr>
        <w:t xml:space="preserve"> </w:t>
      </w:r>
      <w:r>
        <w:t>Piano</w:t>
      </w:r>
      <w:r>
        <w:rPr>
          <w:spacing w:val="-3"/>
        </w:rPr>
        <w:t xml:space="preserve"> </w:t>
      </w:r>
      <w:r>
        <w:t>Triennale</w:t>
      </w:r>
      <w:r>
        <w:rPr>
          <w:spacing w:val="-4"/>
        </w:rPr>
        <w:t xml:space="preserve"> </w:t>
      </w:r>
      <w:r>
        <w:t>della</w:t>
      </w:r>
      <w:r>
        <w:rPr>
          <w:spacing w:val="-5"/>
        </w:rPr>
        <w:t xml:space="preserve"> </w:t>
      </w:r>
      <w:r>
        <w:t>Prevenzione</w:t>
      </w:r>
      <w:r>
        <w:rPr>
          <w:spacing w:val="-4"/>
        </w:rPr>
        <w:t xml:space="preserve"> </w:t>
      </w:r>
      <w:r>
        <w:t>della</w:t>
      </w:r>
      <w:r>
        <w:rPr>
          <w:spacing w:val="-2"/>
        </w:rPr>
        <w:t xml:space="preserve"> </w:t>
      </w:r>
      <w:r>
        <w:t>Corruzione</w:t>
      </w:r>
      <w:r>
        <w:rPr>
          <w:spacing w:val="-4"/>
        </w:rPr>
        <w:t xml:space="preserve"> </w:t>
      </w:r>
      <w:r>
        <w:t>e</w:t>
      </w:r>
      <w:r>
        <w:rPr>
          <w:spacing w:val="-1"/>
        </w:rPr>
        <w:t xml:space="preserve"> </w:t>
      </w:r>
      <w:r>
        <w:t>della</w:t>
      </w:r>
      <w:r>
        <w:rPr>
          <w:spacing w:val="-2"/>
        </w:rPr>
        <w:t xml:space="preserve"> </w:t>
      </w:r>
      <w:r>
        <w:t>Trasparenza</w:t>
      </w:r>
      <w:r>
        <w:rPr>
          <w:spacing w:val="-2"/>
        </w:rPr>
        <w:t xml:space="preserve"> </w:t>
      </w:r>
      <w:r>
        <w:t>(PTPCT).</w:t>
      </w:r>
    </w:p>
    <w:p w14:paraId="05230745" w14:textId="77777777" w:rsidR="00B14943" w:rsidRDefault="00B14943" w:rsidP="006F244C">
      <w:pPr>
        <w:pStyle w:val="Corpotesto"/>
        <w:spacing w:before="11"/>
        <w:jc w:val="both"/>
        <w:rPr>
          <w:sz w:val="20"/>
        </w:rPr>
      </w:pPr>
    </w:p>
    <w:p w14:paraId="7B4EAB2C" w14:textId="31A10490" w:rsidR="00B14943" w:rsidRDefault="00B14943" w:rsidP="00430D69">
      <w:pPr>
        <w:pStyle w:val="Corpotesto"/>
        <w:ind w:right="276"/>
        <w:jc w:val="both"/>
      </w:pPr>
      <w:r>
        <w:t>Il</w:t>
      </w:r>
      <w:r>
        <w:rPr>
          <w:spacing w:val="10"/>
        </w:rPr>
        <w:t xml:space="preserve"> </w:t>
      </w:r>
      <w:r>
        <w:t>principio</w:t>
      </w:r>
      <w:r>
        <w:rPr>
          <w:spacing w:val="11"/>
        </w:rPr>
        <w:t xml:space="preserve"> </w:t>
      </w:r>
      <w:r>
        <w:t>che</w:t>
      </w:r>
      <w:r>
        <w:rPr>
          <w:spacing w:val="12"/>
        </w:rPr>
        <w:t xml:space="preserve"> </w:t>
      </w:r>
      <w:r>
        <w:t>guida</w:t>
      </w:r>
      <w:r>
        <w:rPr>
          <w:spacing w:val="10"/>
        </w:rPr>
        <w:t xml:space="preserve"> </w:t>
      </w:r>
      <w:r>
        <w:t>la</w:t>
      </w:r>
      <w:r>
        <w:rPr>
          <w:spacing w:val="11"/>
        </w:rPr>
        <w:t xml:space="preserve"> </w:t>
      </w:r>
      <w:r>
        <w:t>definizione</w:t>
      </w:r>
      <w:r>
        <w:rPr>
          <w:spacing w:val="11"/>
        </w:rPr>
        <w:t xml:space="preserve"> </w:t>
      </w:r>
      <w:r>
        <w:t>del</w:t>
      </w:r>
      <w:r>
        <w:rPr>
          <w:spacing w:val="11"/>
        </w:rPr>
        <w:t xml:space="preserve"> </w:t>
      </w:r>
      <w:r>
        <w:t>PIAO</w:t>
      </w:r>
      <w:r>
        <w:rPr>
          <w:spacing w:val="10"/>
        </w:rPr>
        <w:t xml:space="preserve"> </w:t>
      </w:r>
      <w:r>
        <w:t>risponde</w:t>
      </w:r>
      <w:r>
        <w:rPr>
          <w:spacing w:val="9"/>
        </w:rPr>
        <w:t xml:space="preserve"> </w:t>
      </w:r>
      <w:r>
        <w:t>alla</w:t>
      </w:r>
      <w:r>
        <w:rPr>
          <w:spacing w:val="10"/>
        </w:rPr>
        <w:t xml:space="preserve"> </w:t>
      </w:r>
      <w:r>
        <w:t>volontà</w:t>
      </w:r>
      <w:r>
        <w:rPr>
          <w:spacing w:val="11"/>
        </w:rPr>
        <w:t xml:space="preserve"> </w:t>
      </w:r>
      <w:r>
        <w:t>di</w:t>
      </w:r>
      <w:r>
        <w:rPr>
          <w:spacing w:val="10"/>
        </w:rPr>
        <w:t xml:space="preserve"> </w:t>
      </w:r>
      <w:r>
        <w:t>superare</w:t>
      </w:r>
      <w:r>
        <w:rPr>
          <w:spacing w:val="12"/>
        </w:rPr>
        <w:t xml:space="preserve"> </w:t>
      </w:r>
      <w:r>
        <w:t>la</w:t>
      </w:r>
      <w:r>
        <w:rPr>
          <w:spacing w:val="7"/>
        </w:rPr>
        <w:t xml:space="preserve"> </w:t>
      </w:r>
      <w:r>
        <w:t>molteplicità</w:t>
      </w:r>
      <w:r>
        <w:rPr>
          <w:spacing w:val="11"/>
        </w:rPr>
        <w:t xml:space="preserve"> </w:t>
      </w:r>
      <w:r>
        <w:t>degli</w:t>
      </w:r>
      <w:r>
        <w:rPr>
          <w:spacing w:val="10"/>
        </w:rPr>
        <w:t xml:space="preserve"> </w:t>
      </w:r>
      <w:r>
        <w:t>strumenti</w:t>
      </w:r>
      <w:r>
        <w:rPr>
          <w:spacing w:val="-47"/>
        </w:rPr>
        <w:t xml:space="preserve"> </w:t>
      </w:r>
      <w:r>
        <w:t>di</w:t>
      </w:r>
      <w:r>
        <w:rPr>
          <w:spacing w:val="15"/>
        </w:rPr>
        <w:t xml:space="preserve"> </w:t>
      </w:r>
      <w:r>
        <w:t>programmazione</w:t>
      </w:r>
      <w:r>
        <w:rPr>
          <w:spacing w:val="16"/>
        </w:rPr>
        <w:t xml:space="preserve"> </w:t>
      </w:r>
      <w:r>
        <w:t>introdotti</w:t>
      </w:r>
      <w:r>
        <w:rPr>
          <w:spacing w:val="15"/>
        </w:rPr>
        <w:t xml:space="preserve"> </w:t>
      </w:r>
      <w:r>
        <w:t>in</w:t>
      </w:r>
      <w:r>
        <w:rPr>
          <w:spacing w:val="14"/>
        </w:rPr>
        <w:t xml:space="preserve"> </w:t>
      </w:r>
      <w:r>
        <w:t>diverse</w:t>
      </w:r>
      <w:r>
        <w:rPr>
          <w:spacing w:val="16"/>
        </w:rPr>
        <w:t xml:space="preserve"> </w:t>
      </w:r>
      <w:r>
        <w:t>fasi</w:t>
      </w:r>
      <w:r>
        <w:rPr>
          <w:spacing w:val="15"/>
        </w:rPr>
        <w:t xml:space="preserve"> </w:t>
      </w:r>
      <w:r>
        <w:t>dell’evoluzione</w:t>
      </w:r>
      <w:r>
        <w:rPr>
          <w:spacing w:val="16"/>
        </w:rPr>
        <w:t xml:space="preserve"> </w:t>
      </w:r>
      <w:r>
        <w:t>normativa</w:t>
      </w:r>
      <w:r>
        <w:rPr>
          <w:spacing w:val="15"/>
        </w:rPr>
        <w:t xml:space="preserve"> </w:t>
      </w:r>
      <w:r>
        <w:t>e</w:t>
      </w:r>
      <w:r>
        <w:rPr>
          <w:spacing w:val="13"/>
        </w:rPr>
        <w:t xml:space="preserve"> </w:t>
      </w:r>
      <w:r>
        <w:t>di</w:t>
      </w:r>
      <w:r>
        <w:rPr>
          <w:spacing w:val="15"/>
        </w:rPr>
        <w:t xml:space="preserve"> </w:t>
      </w:r>
      <w:r>
        <w:t>creare</w:t>
      </w:r>
      <w:r>
        <w:rPr>
          <w:spacing w:val="16"/>
        </w:rPr>
        <w:t xml:space="preserve"> </w:t>
      </w:r>
      <w:r>
        <w:t>un</w:t>
      </w:r>
      <w:r>
        <w:rPr>
          <w:spacing w:val="14"/>
        </w:rPr>
        <w:t xml:space="preserve"> </w:t>
      </w:r>
      <w:r>
        <w:t>piano</w:t>
      </w:r>
      <w:r>
        <w:rPr>
          <w:spacing w:val="16"/>
        </w:rPr>
        <w:t xml:space="preserve"> </w:t>
      </w:r>
      <w:r>
        <w:t>unico</w:t>
      </w:r>
      <w:r>
        <w:rPr>
          <w:spacing w:val="14"/>
        </w:rPr>
        <w:t xml:space="preserve"> </w:t>
      </w:r>
      <w:r>
        <w:t>di</w:t>
      </w:r>
      <w:r>
        <w:rPr>
          <w:i/>
        </w:rPr>
        <w:t>governance</w:t>
      </w:r>
      <w:r>
        <w:t>. In quest’ottica, il Piano Integrato di Attività e Organizzazione rappresenta una sorta di “testo</w:t>
      </w:r>
      <w:r>
        <w:rPr>
          <w:spacing w:val="1"/>
        </w:rPr>
        <w:t xml:space="preserve"> </w:t>
      </w:r>
      <w:r>
        <w:t>unico”</w:t>
      </w:r>
      <w:r>
        <w:rPr>
          <w:spacing w:val="1"/>
        </w:rPr>
        <w:t xml:space="preserve"> </w:t>
      </w:r>
      <w:r>
        <w:t>della programmazione.</w:t>
      </w:r>
    </w:p>
    <w:p w14:paraId="1409C367" w14:textId="77777777" w:rsidR="00B14943" w:rsidRDefault="00B14943" w:rsidP="006F244C">
      <w:pPr>
        <w:pStyle w:val="Corpotesto"/>
        <w:spacing w:before="121"/>
        <w:ind w:right="276"/>
        <w:jc w:val="both"/>
      </w:pPr>
      <w:r>
        <w:t>In un’ottica di transizione dall’attuale sistema di programmazione al PIAO, in sede di prima applicazione, il</w:t>
      </w:r>
      <w:r>
        <w:rPr>
          <w:spacing w:val="1"/>
        </w:rPr>
        <w:t xml:space="preserve"> </w:t>
      </w:r>
      <w:r>
        <w:t>compito principale che questa Amministrazione si è posta è quello di fornire in modo organico una visione</w:t>
      </w:r>
      <w:r>
        <w:rPr>
          <w:spacing w:val="1"/>
        </w:rPr>
        <w:t xml:space="preserve"> </w:t>
      </w:r>
      <w:r>
        <w:t>d’insieme sui principali strumenti di programmazione operativa già adottati, al fine di coordinare le diverse</w:t>
      </w:r>
      <w:r>
        <w:rPr>
          <w:spacing w:val="1"/>
        </w:rPr>
        <w:t xml:space="preserve"> </w:t>
      </w:r>
      <w:r>
        <w:t>azioni contenute</w:t>
      </w:r>
      <w:r>
        <w:rPr>
          <w:spacing w:val="-2"/>
        </w:rPr>
        <w:t xml:space="preserve"> </w:t>
      </w:r>
      <w:r>
        <w:t>nei singoli documenti.</w:t>
      </w:r>
    </w:p>
    <w:p w14:paraId="559A092E" w14:textId="77777777" w:rsidR="00B14943" w:rsidRDefault="00B14943" w:rsidP="006F244C">
      <w:pPr>
        <w:pStyle w:val="Corpotesto"/>
        <w:spacing w:before="119"/>
        <w:ind w:right="279"/>
        <w:jc w:val="both"/>
      </w:pPr>
      <w:r>
        <w:t>Nella sua redazione, oltre alle Linee Guida per la compilazione del Piano Integrato di Attività e Organizzazione</w:t>
      </w:r>
      <w:r>
        <w:rPr>
          <w:spacing w:val="-47"/>
        </w:rPr>
        <w:t xml:space="preserve"> </w:t>
      </w:r>
      <w:r>
        <w:t>(PIAO) pubblicate dal Dipartimento della Funzione Pubblica, è stata quindi tenuta in considerazione anche la</w:t>
      </w:r>
      <w:r>
        <w:rPr>
          <w:spacing w:val="1"/>
        </w:rPr>
        <w:t xml:space="preserve"> </w:t>
      </w:r>
      <w:r>
        <w:t>normativa</w:t>
      </w:r>
      <w:r>
        <w:rPr>
          <w:spacing w:val="-4"/>
        </w:rPr>
        <w:t xml:space="preserve"> </w:t>
      </w:r>
      <w:r>
        <w:t>precedente</w:t>
      </w:r>
      <w:r>
        <w:rPr>
          <w:spacing w:val="-3"/>
        </w:rPr>
        <w:t xml:space="preserve"> </w:t>
      </w:r>
      <w:r>
        <w:t>e</w:t>
      </w:r>
      <w:r>
        <w:rPr>
          <w:spacing w:val="1"/>
        </w:rPr>
        <w:t xml:space="preserve"> </w:t>
      </w:r>
      <w:r>
        <w:t>non</w:t>
      </w:r>
      <w:r>
        <w:rPr>
          <w:spacing w:val="-2"/>
        </w:rPr>
        <w:t xml:space="preserve"> </w:t>
      </w:r>
      <w:r>
        <w:t>ancora</w:t>
      </w:r>
      <w:r>
        <w:rPr>
          <w:spacing w:val="-1"/>
        </w:rPr>
        <w:t xml:space="preserve"> </w:t>
      </w:r>
      <w:r>
        <w:t>abrogata</w:t>
      </w:r>
      <w:r>
        <w:rPr>
          <w:spacing w:val="-3"/>
        </w:rPr>
        <w:t xml:space="preserve"> </w:t>
      </w:r>
      <w:r>
        <w:t>riguardante la</w:t>
      </w:r>
      <w:r>
        <w:rPr>
          <w:spacing w:val="-1"/>
        </w:rPr>
        <w:t xml:space="preserve"> </w:t>
      </w:r>
      <w:r>
        <w:t>programmazione</w:t>
      </w:r>
      <w:r>
        <w:rPr>
          <w:spacing w:val="1"/>
        </w:rPr>
        <w:t xml:space="preserve"> </w:t>
      </w:r>
      <w:r>
        <w:t>degli</w:t>
      </w:r>
      <w:r>
        <w:rPr>
          <w:spacing w:val="-1"/>
        </w:rPr>
        <w:t xml:space="preserve"> </w:t>
      </w:r>
      <w:r>
        <w:t>Enti</w:t>
      </w:r>
      <w:r>
        <w:rPr>
          <w:spacing w:val="-1"/>
        </w:rPr>
        <w:t xml:space="preserve"> </w:t>
      </w:r>
      <w:r>
        <w:t>Pubblici.</w:t>
      </w:r>
    </w:p>
    <w:p w14:paraId="115EFD7C" w14:textId="77777777" w:rsidR="00B14943" w:rsidRDefault="00B14943" w:rsidP="006F244C">
      <w:pPr>
        <w:pStyle w:val="Corpotesto"/>
        <w:spacing w:before="119"/>
        <w:jc w:val="both"/>
      </w:pPr>
      <w:r>
        <w:t>Nello</w:t>
      </w:r>
      <w:r>
        <w:rPr>
          <w:spacing w:val="-2"/>
        </w:rPr>
        <w:t xml:space="preserve"> </w:t>
      </w:r>
      <w:r>
        <w:t>specifico,</w:t>
      </w:r>
      <w:r>
        <w:rPr>
          <w:spacing w:val="-3"/>
        </w:rPr>
        <w:t xml:space="preserve"> </w:t>
      </w:r>
      <w:r>
        <w:t>è</w:t>
      </w:r>
      <w:r>
        <w:rPr>
          <w:spacing w:val="-5"/>
        </w:rPr>
        <w:t xml:space="preserve"> </w:t>
      </w:r>
      <w:r>
        <w:t>stato</w:t>
      </w:r>
      <w:r>
        <w:rPr>
          <w:spacing w:val="-2"/>
        </w:rPr>
        <w:t xml:space="preserve"> </w:t>
      </w:r>
      <w:r>
        <w:t>rispettato</w:t>
      </w:r>
      <w:r>
        <w:rPr>
          <w:spacing w:val="-2"/>
        </w:rPr>
        <w:t xml:space="preserve"> </w:t>
      </w:r>
      <w:r>
        <w:t>il</w:t>
      </w:r>
      <w:r>
        <w:rPr>
          <w:spacing w:val="-3"/>
        </w:rPr>
        <w:t xml:space="preserve"> </w:t>
      </w:r>
      <w:r>
        <w:t>quadro</w:t>
      </w:r>
      <w:r>
        <w:rPr>
          <w:spacing w:val="-2"/>
        </w:rPr>
        <w:t xml:space="preserve"> </w:t>
      </w:r>
      <w:r>
        <w:t>normativo</w:t>
      </w:r>
      <w:r>
        <w:rPr>
          <w:spacing w:val="-4"/>
        </w:rPr>
        <w:t xml:space="preserve"> </w:t>
      </w:r>
      <w:r>
        <w:t>di</w:t>
      </w:r>
      <w:r>
        <w:rPr>
          <w:spacing w:val="-3"/>
        </w:rPr>
        <w:t xml:space="preserve"> </w:t>
      </w:r>
      <w:r>
        <w:t>riferimento,</w:t>
      </w:r>
      <w:r>
        <w:rPr>
          <w:spacing w:val="-3"/>
        </w:rPr>
        <w:t xml:space="preserve"> </w:t>
      </w:r>
      <w:r>
        <w:t>ovvero:</w:t>
      </w:r>
    </w:p>
    <w:p w14:paraId="042F3460" w14:textId="77777777" w:rsidR="00B14943" w:rsidRDefault="00B14943" w:rsidP="006F244C">
      <w:pPr>
        <w:pStyle w:val="Corpotesto"/>
        <w:spacing w:before="10"/>
        <w:jc w:val="both"/>
        <w:rPr>
          <w:sz w:val="20"/>
        </w:rPr>
      </w:pPr>
    </w:p>
    <w:p w14:paraId="21F8EE70" w14:textId="77777777" w:rsidR="00B14943" w:rsidRDefault="00B14943" w:rsidP="006F244C">
      <w:pPr>
        <w:pStyle w:val="Paragrafoelenco"/>
        <w:numPr>
          <w:ilvl w:val="0"/>
          <w:numId w:val="36"/>
        </w:numPr>
        <w:tabs>
          <w:tab w:val="left" w:pos="593"/>
        </w:tabs>
        <w:ind w:right="277"/>
        <w:jc w:val="both"/>
      </w:pPr>
      <w:r>
        <w:t>per quanto concerne la Performance, il decreto legislativo n. 150/2009 e s.m.i, e</w:t>
      </w:r>
      <w:r w:rsidR="001C2B67">
        <w:t xml:space="preserve"> </w:t>
      </w:r>
      <w:r>
        <w:rPr>
          <w:spacing w:val="-47"/>
        </w:rPr>
        <w:t xml:space="preserve"> </w:t>
      </w:r>
      <w:r>
        <w:t>le Linee</w:t>
      </w:r>
      <w:r>
        <w:rPr>
          <w:spacing w:val="1"/>
        </w:rPr>
        <w:t xml:space="preserve"> </w:t>
      </w:r>
      <w:r>
        <w:t>Guida emanate</w:t>
      </w:r>
      <w:r>
        <w:rPr>
          <w:spacing w:val="1"/>
        </w:rPr>
        <w:t xml:space="preserve"> </w:t>
      </w:r>
      <w:r>
        <w:t>dal</w:t>
      </w:r>
      <w:r>
        <w:rPr>
          <w:spacing w:val="-3"/>
        </w:rPr>
        <w:t xml:space="preserve"> </w:t>
      </w:r>
      <w:r>
        <w:t>Dipartimento</w:t>
      </w:r>
      <w:r>
        <w:rPr>
          <w:spacing w:val="1"/>
        </w:rPr>
        <w:t xml:space="preserve"> </w:t>
      </w:r>
      <w:r>
        <w:t>della Funzione</w:t>
      </w:r>
      <w:r>
        <w:rPr>
          <w:spacing w:val="1"/>
        </w:rPr>
        <w:t xml:space="preserve"> </w:t>
      </w:r>
      <w:r>
        <w:t>Pubblica;</w:t>
      </w:r>
    </w:p>
    <w:p w14:paraId="65E014EE" w14:textId="77777777" w:rsidR="00B14943" w:rsidRDefault="00B14943" w:rsidP="006F244C">
      <w:pPr>
        <w:pStyle w:val="Paragrafoelenco"/>
        <w:numPr>
          <w:ilvl w:val="0"/>
          <w:numId w:val="36"/>
        </w:numPr>
        <w:tabs>
          <w:tab w:val="left" w:pos="593"/>
        </w:tabs>
        <w:spacing w:before="1"/>
        <w:ind w:right="278"/>
        <w:jc w:val="both"/>
      </w:pPr>
      <w:r>
        <w:t>riguardo</w:t>
      </w:r>
      <w:r>
        <w:rPr>
          <w:spacing w:val="1"/>
        </w:rPr>
        <w:t xml:space="preserve"> </w:t>
      </w:r>
      <w:r>
        <w:t>ai</w:t>
      </w:r>
      <w:r>
        <w:rPr>
          <w:spacing w:val="1"/>
        </w:rPr>
        <w:t xml:space="preserve"> </w:t>
      </w:r>
      <w:r>
        <w:t>Rischi</w:t>
      </w:r>
      <w:r>
        <w:rPr>
          <w:spacing w:val="1"/>
        </w:rPr>
        <w:t xml:space="preserve"> </w:t>
      </w:r>
      <w:r>
        <w:t>corruttivi</w:t>
      </w:r>
      <w:r>
        <w:rPr>
          <w:spacing w:val="1"/>
        </w:rPr>
        <w:t xml:space="preserve"> </w:t>
      </w:r>
      <w:r>
        <w:t>ed</w:t>
      </w:r>
      <w:r>
        <w:rPr>
          <w:spacing w:val="1"/>
        </w:rPr>
        <w:t xml:space="preserve"> </w:t>
      </w:r>
      <w:r>
        <w:t>alla trasparenza,</w:t>
      </w:r>
      <w:r>
        <w:rPr>
          <w:spacing w:val="1"/>
        </w:rPr>
        <w:t xml:space="preserve"> </w:t>
      </w:r>
      <w:r>
        <w:t>il Piano</w:t>
      </w:r>
      <w:r>
        <w:rPr>
          <w:spacing w:val="1"/>
        </w:rPr>
        <w:t xml:space="preserve"> </w:t>
      </w:r>
      <w:r>
        <w:t>nazionale</w:t>
      </w:r>
      <w:r>
        <w:rPr>
          <w:spacing w:val="1"/>
        </w:rPr>
        <w:t xml:space="preserve"> </w:t>
      </w:r>
      <w:r>
        <w:t>anticorruzione</w:t>
      </w:r>
      <w:r>
        <w:rPr>
          <w:spacing w:val="1"/>
        </w:rPr>
        <w:t xml:space="preserve"> </w:t>
      </w:r>
      <w:r>
        <w:t>(PNA)</w:t>
      </w:r>
      <w:r>
        <w:rPr>
          <w:spacing w:val="1"/>
        </w:rPr>
        <w:t xml:space="preserve"> </w:t>
      </w:r>
      <w:r>
        <w:t>e</w:t>
      </w:r>
      <w:r>
        <w:rPr>
          <w:spacing w:val="1"/>
        </w:rPr>
        <w:t xml:space="preserve"> </w:t>
      </w:r>
      <w:r>
        <w:t>gli</w:t>
      </w:r>
      <w:r>
        <w:rPr>
          <w:spacing w:val="1"/>
        </w:rPr>
        <w:t xml:space="preserve"> </w:t>
      </w:r>
      <w:r>
        <w:t>atti di</w:t>
      </w:r>
      <w:r>
        <w:rPr>
          <w:spacing w:val="1"/>
        </w:rPr>
        <w:t xml:space="preserve"> </w:t>
      </w:r>
      <w:r>
        <w:t>regolazione generali adottati dall’ANAC ai sensi della legge n. 190 del 2012, il decreto legislativo n. 33 del</w:t>
      </w:r>
      <w:r>
        <w:rPr>
          <w:spacing w:val="1"/>
        </w:rPr>
        <w:t xml:space="preserve"> </w:t>
      </w:r>
      <w:r>
        <w:t>2013</w:t>
      </w:r>
      <w:r w:rsidR="00AD4B9F">
        <w:t>, Orientamenti applicativi ANAC</w:t>
      </w:r>
      <w:r w:rsidR="003D6D62">
        <w:t xml:space="preserve"> del 12 gennaio 2022 </w:t>
      </w:r>
      <w:r w:rsidR="00AD4B9F">
        <w:t xml:space="preserve"> </w:t>
      </w:r>
      <w:r>
        <w:t>;</w:t>
      </w:r>
    </w:p>
    <w:p w14:paraId="608FCAEC" w14:textId="77777777" w:rsidR="00B14943" w:rsidRDefault="00B14943" w:rsidP="006F244C">
      <w:pPr>
        <w:pStyle w:val="Paragrafoelenco"/>
        <w:numPr>
          <w:ilvl w:val="0"/>
          <w:numId w:val="36"/>
        </w:numPr>
        <w:tabs>
          <w:tab w:val="left" w:pos="593"/>
        </w:tabs>
        <w:spacing w:before="1"/>
        <w:ind w:right="277"/>
        <w:jc w:val="both"/>
      </w:pPr>
      <w:r>
        <w:t>in materia di Organizzazione</w:t>
      </w:r>
      <w:r>
        <w:rPr>
          <w:spacing w:val="1"/>
        </w:rPr>
        <w:t xml:space="preserve"> </w:t>
      </w:r>
      <w:r>
        <w:t>del lavoro agile, Linee Guida emanate dal Dipartimento della Funzione</w:t>
      </w:r>
      <w:r>
        <w:rPr>
          <w:spacing w:val="1"/>
        </w:rPr>
        <w:t xml:space="preserve"> </w:t>
      </w:r>
      <w:r>
        <w:t>Pubblica e tutte le ulteriori specifiche normative di riferimento delle altre materie relative al Piano delle</w:t>
      </w:r>
      <w:r>
        <w:rPr>
          <w:spacing w:val="1"/>
        </w:rPr>
        <w:t xml:space="preserve"> </w:t>
      </w:r>
      <w:r>
        <w:t>azioni</w:t>
      </w:r>
      <w:r>
        <w:rPr>
          <w:spacing w:val="-1"/>
        </w:rPr>
        <w:t xml:space="preserve"> </w:t>
      </w:r>
      <w:r>
        <w:t>positive, al</w:t>
      </w:r>
      <w:r>
        <w:rPr>
          <w:spacing w:val="-3"/>
        </w:rPr>
        <w:t xml:space="preserve"> </w:t>
      </w:r>
      <w:r>
        <w:t>Piano</w:t>
      </w:r>
      <w:r>
        <w:rPr>
          <w:spacing w:val="-1"/>
        </w:rPr>
        <w:t xml:space="preserve"> </w:t>
      </w:r>
      <w:r>
        <w:t>triennale dei fabbisogni di personale</w:t>
      </w:r>
      <w:r>
        <w:rPr>
          <w:spacing w:val="-2"/>
        </w:rPr>
        <w:t xml:space="preserve"> </w:t>
      </w:r>
      <w:r>
        <w:t>ed</w:t>
      </w:r>
      <w:r>
        <w:rPr>
          <w:spacing w:val="-2"/>
        </w:rPr>
        <w:t xml:space="preserve"> </w:t>
      </w:r>
      <w:r>
        <w:t>alla Formazione.</w:t>
      </w:r>
    </w:p>
    <w:p w14:paraId="07689F1F" w14:textId="77777777" w:rsidR="00B14943" w:rsidRDefault="00B14943" w:rsidP="006F244C">
      <w:pPr>
        <w:pStyle w:val="Corpotesto"/>
        <w:spacing w:before="119"/>
        <w:ind w:right="279"/>
        <w:jc w:val="both"/>
        <w:rPr>
          <w:rFonts w:ascii="Calibri Light" w:hAnsi="Calibri Light"/>
          <w:color w:val="2E5395"/>
          <w:sz w:val="32"/>
        </w:rPr>
      </w:pPr>
      <w:r>
        <w:t>Il</w:t>
      </w:r>
      <w:r>
        <w:rPr>
          <w:spacing w:val="1"/>
        </w:rPr>
        <w:t xml:space="preserve"> </w:t>
      </w:r>
      <w:r>
        <w:t>presente</w:t>
      </w:r>
      <w:r>
        <w:rPr>
          <w:spacing w:val="1"/>
        </w:rPr>
        <w:t xml:space="preserve"> </w:t>
      </w:r>
      <w:r>
        <w:t>documento</w:t>
      </w:r>
      <w:r>
        <w:rPr>
          <w:spacing w:val="1"/>
        </w:rPr>
        <w:t xml:space="preserve"> </w:t>
      </w:r>
      <w:r>
        <w:t>è</w:t>
      </w:r>
      <w:r>
        <w:rPr>
          <w:spacing w:val="1"/>
        </w:rPr>
        <w:t xml:space="preserve"> </w:t>
      </w:r>
      <w:r>
        <w:t>stato</w:t>
      </w:r>
      <w:r>
        <w:rPr>
          <w:spacing w:val="1"/>
        </w:rPr>
        <w:t xml:space="preserve"> </w:t>
      </w:r>
      <w:r>
        <w:t>dunque</w:t>
      </w:r>
      <w:r>
        <w:rPr>
          <w:spacing w:val="1"/>
        </w:rPr>
        <w:t xml:space="preserve"> </w:t>
      </w:r>
      <w:r>
        <w:t>predisposto</w:t>
      </w:r>
      <w:r>
        <w:rPr>
          <w:spacing w:val="1"/>
        </w:rPr>
        <w:t xml:space="preserve"> </w:t>
      </w:r>
      <w:r>
        <w:t>dal</w:t>
      </w:r>
      <w:r>
        <w:rPr>
          <w:spacing w:val="1"/>
        </w:rPr>
        <w:t xml:space="preserve"> </w:t>
      </w:r>
      <w:r>
        <w:t>Segretario</w:t>
      </w:r>
      <w:r>
        <w:rPr>
          <w:spacing w:val="1"/>
        </w:rPr>
        <w:t xml:space="preserve"> </w:t>
      </w:r>
      <w:r>
        <w:t>Generale,</w:t>
      </w:r>
      <w:r>
        <w:rPr>
          <w:spacing w:val="1"/>
        </w:rPr>
        <w:t xml:space="preserve"> </w:t>
      </w:r>
      <w:r>
        <w:t>con</w:t>
      </w:r>
      <w:r>
        <w:rPr>
          <w:spacing w:val="1"/>
        </w:rPr>
        <w:t xml:space="preserve"> </w:t>
      </w:r>
      <w:r>
        <w:t>il</w:t>
      </w:r>
      <w:r>
        <w:rPr>
          <w:spacing w:val="1"/>
        </w:rPr>
        <w:t xml:space="preserve"> </w:t>
      </w:r>
      <w:r>
        <w:t>supporto</w:t>
      </w:r>
      <w:r>
        <w:rPr>
          <w:spacing w:val="1"/>
        </w:rPr>
        <w:t xml:space="preserve"> </w:t>
      </w:r>
      <w:r>
        <w:t>della</w:t>
      </w:r>
      <w:r>
        <w:rPr>
          <w:spacing w:val="49"/>
        </w:rPr>
        <w:t xml:space="preserve"> </w:t>
      </w:r>
      <w:r>
        <w:t>sua</w:t>
      </w:r>
      <w:r>
        <w:rPr>
          <w:spacing w:val="1"/>
        </w:rPr>
        <w:t xml:space="preserve"> </w:t>
      </w:r>
      <w:r>
        <w:t>struttura ed il coinvolgimento</w:t>
      </w:r>
      <w:r>
        <w:rPr>
          <w:spacing w:val="1"/>
        </w:rPr>
        <w:t xml:space="preserve"> </w:t>
      </w:r>
      <w:r w:rsidR="00615C0E">
        <w:t xml:space="preserve">dei Responsabili dei Settori </w:t>
      </w:r>
      <w:r>
        <w:t xml:space="preserve"> dell’Ente, in ottemperanza a quanto</w:t>
      </w:r>
      <w:r>
        <w:rPr>
          <w:spacing w:val="1"/>
        </w:rPr>
        <w:t xml:space="preserve"> </w:t>
      </w:r>
      <w:r>
        <w:t>previsto</w:t>
      </w:r>
      <w:r>
        <w:rPr>
          <w:spacing w:val="49"/>
        </w:rPr>
        <w:t xml:space="preserve"> </w:t>
      </w:r>
      <w:r>
        <w:t>dalla normativa</w:t>
      </w:r>
      <w:r>
        <w:rPr>
          <w:spacing w:val="1"/>
        </w:rPr>
        <w:t xml:space="preserve"> </w:t>
      </w:r>
      <w:r>
        <w:t>sopra riportata</w:t>
      </w:r>
      <w:r>
        <w:rPr>
          <w:spacing w:val="-3"/>
        </w:rPr>
        <w:t xml:space="preserve"> </w:t>
      </w:r>
      <w:r w:rsidR="003D6D62">
        <w:t>.</w:t>
      </w:r>
    </w:p>
    <w:p w14:paraId="53AD2481" w14:textId="77777777" w:rsidR="003D6D62" w:rsidRDefault="003D6D62" w:rsidP="003D6D62">
      <w:pPr>
        <w:spacing w:before="10" w:line="276" w:lineRule="auto"/>
        <w:ind w:left="120"/>
        <w:rPr>
          <w:rFonts w:ascii="Calibri Light" w:hAnsi="Calibri Light"/>
          <w:color w:val="2E5395"/>
          <w:sz w:val="32"/>
        </w:rPr>
      </w:pPr>
    </w:p>
    <w:p w14:paraId="345E4434" w14:textId="77777777" w:rsidR="003D6D62" w:rsidRDefault="003D6D62" w:rsidP="003D6D62">
      <w:pPr>
        <w:spacing w:before="10" w:line="276" w:lineRule="auto"/>
        <w:ind w:left="120"/>
        <w:rPr>
          <w:rFonts w:ascii="Calibri Light" w:hAnsi="Calibri Light"/>
          <w:color w:val="2E5395"/>
          <w:sz w:val="32"/>
        </w:rPr>
      </w:pPr>
    </w:p>
    <w:p w14:paraId="1F6B427A" w14:textId="77777777" w:rsidR="003D6D62" w:rsidRDefault="003D6D62" w:rsidP="003D6D62">
      <w:pPr>
        <w:spacing w:before="10" w:line="276" w:lineRule="auto"/>
        <w:ind w:left="120"/>
        <w:rPr>
          <w:rFonts w:ascii="Calibri Light" w:hAnsi="Calibri Light"/>
          <w:color w:val="2E5395"/>
          <w:sz w:val="32"/>
        </w:rPr>
      </w:pPr>
    </w:p>
    <w:p w14:paraId="70E21603" w14:textId="77777777" w:rsidR="003D6D62" w:rsidRDefault="003D6D62" w:rsidP="003D6D62">
      <w:pPr>
        <w:spacing w:before="10" w:line="276" w:lineRule="auto"/>
        <w:ind w:left="120"/>
        <w:rPr>
          <w:rFonts w:ascii="Calibri Light" w:hAnsi="Calibri Light"/>
          <w:color w:val="2E5395"/>
          <w:sz w:val="32"/>
        </w:rPr>
      </w:pPr>
    </w:p>
    <w:p w14:paraId="2C736D2C" w14:textId="77777777" w:rsidR="003D6D62" w:rsidRDefault="003D6D62">
      <w:pPr>
        <w:spacing w:before="10"/>
        <w:ind w:left="120"/>
        <w:rPr>
          <w:rFonts w:ascii="Calibri Light" w:hAnsi="Calibri Light"/>
          <w:color w:val="2E5395"/>
          <w:sz w:val="32"/>
        </w:rPr>
      </w:pPr>
    </w:p>
    <w:p w14:paraId="63300307" w14:textId="77777777" w:rsidR="003D6D62" w:rsidRDefault="003D6D62">
      <w:pPr>
        <w:spacing w:before="10"/>
        <w:ind w:left="120"/>
        <w:rPr>
          <w:rFonts w:ascii="Calibri Light" w:hAnsi="Calibri Light"/>
          <w:color w:val="2E5395"/>
          <w:sz w:val="32"/>
        </w:rPr>
      </w:pPr>
    </w:p>
    <w:p w14:paraId="43F11FC6" w14:textId="77777777" w:rsidR="003D6D62" w:rsidRDefault="003D6D62">
      <w:pPr>
        <w:spacing w:before="10"/>
        <w:ind w:left="120"/>
        <w:rPr>
          <w:rFonts w:ascii="Calibri Light" w:hAnsi="Calibri Light"/>
          <w:color w:val="2E5395"/>
          <w:sz w:val="32"/>
        </w:rPr>
      </w:pPr>
    </w:p>
    <w:p w14:paraId="145CCEEA" w14:textId="77777777" w:rsidR="003D6D62" w:rsidRDefault="003D6D62">
      <w:pPr>
        <w:spacing w:before="10"/>
        <w:ind w:left="120"/>
        <w:rPr>
          <w:rFonts w:ascii="Calibri Light" w:hAnsi="Calibri Light"/>
          <w:color w:val="2E5395"/>
          <w:sz w:val="32"/>
        </w:rPr>
      </w:pPr>
    </w:p>
    <w:p w14:paraId="477AB4A2" w14:textId="77777777" w:rsidR="003D6D62" w:rsidRDefault="003D6D62">
      <w:pPr>
        <w:spacing w:before="10"/>
        <w:ind w:left="120"/>
        <w:rPr>
          <w:rFonts w:ascii="Calibri Light" w:hAnsi="Calibri Light"/>
          <w:color w:val="2E5395"/>
          <w:sz w:val="32"/>
        </w:rPr>
      </w:pPr>
    </w:p>
    <w:p w14:paraId="49708B95" w14:textId="77777777" w:rsidR="003D6D62" w:rsidRDefault="003D6D62">
      <w:pPr>
        <w:spacing w:before="10"/>
        <w:ind w:left="120"/>
        <w:rPr>
          <w:rFonts w:ascii="Calibri Light" w:hAnsi="Calibri Light"/>
          <w:color w:val="2E5395"/>
          <w:sz w:val="32"/>
        </w:rPr>
      </w:pPr>
    </w:p>
    <w:p w14:paraId="7DA7C012" w14:textId="77777777" w:rsidR="003D6D62" w:rsidRDefault="003D6D62">
      <w:pPr>
        <w:spacing w:before="10"/>
        <w:ind w:left="120"/>
        <w:rPr>
          <w:rFonts w:ascii="Calibri Light" w:hAnsi="Calibri Light"/>
          <w:color w:val="2E5395"/>
          <w:sz w:val="32"/>
        </w:rPr>
      </w:pPr>
    </w:p>
    <w:p w14:paraId="278076CA" w14:textId="77777777" w:rsidR="00BC544D" w:rsidRDefault="00BC544D">
      <w:pPr>
        <w:spacing w:before="10"/>
        <w:ind w:left="120"/>
        <w:rPr>
          <w:rFonts w:ascii="Calibri Light" w:hAnsi="Calibri Light"/>
          <w:color w:val="2E5395"/>
          <w:sz w:val="32"/>
        </w:rPr>
      </w:pPr>
    </w:p>
    <w:p w14:paraId="0659EDCA" w14:textId="77777777" w:rsidR="00BC544D" w:rsidRDefault="00BC544D">
      <w:pPr>
        <w:spacing w:before="10"/>
        <w:ind w:left="120"/>
        <w:rPr>
          <w:rFonts w:ascii="Calibri Light" w:hAnsi="Calibri Light"/>
          <w:color w:val="2E5395"/>
          <w:sz w:val="32"/>
        </w:rPr>
      </w:pPr>
    </w:p>
    <w:p w14:paraId="43042005" w14:textId="77777777" w:rsidR="00BC544D" w:rsidRDefault="00BC544D">
      <w:pPr>
        <w:spacing w:before="10"/>
        <w:ind w:left="120"/>
        <w:rPr>
          <w:rFonts w:ascii="Calibri Light" w:hAnsi="Calibri Light"/>
          <w:color w:val="2E5395"/>
          <w:sz w:val="32"/>
        </w:rPr>
      </w:pPr>
    </w:p>
    <w:p w14:paraId="104D3E28" w14:textId="77777777" w:rsidR="00BC544D" w:rsidRDefault="00BC544D">
      <w:pPr>
        <w:spacing w:before="10"/>
        <w:ind w:left="120"/>
        <w:rPr>
          <w:rFonts w:ascii="Calibri Light" w:hAnsi="Calibri Light"/>
          <w:color w:val="2E5395"/>
          <w:sz w:val="32"/>
        </w:rPr>
      </w:pPr>
    </w:p>
    <w:p w14:paraId="7E562BF1" w14:textId="77777777" w:rsidR="006F244C" w:rsidRDefault="006F244C">
      <w:pPr>
        <w:spacing w:before="10"/>
        <w:ind w:left="120"/>
        <w:rPr>
          <w:rFonts w:ascii="Calibri Light" w:hAnsi="Calibri Light"/>
          <w:color w:val="2E5395"/>
          <w:sz w:val="32"/>
        </w:rPr>
      </w:pPr>
    </w:p>
    <w:p w14:paraId="4AE0AB38" w14:textId="77777777" w:rsidR="006F244C" w:rsidRDefault="006F244C">
      <w:pPr>
        <w:spacing w:before="10"/>
        <w:ind w:left="120"/>
        <w:rPr>
          <w:rFonts w:ascii="Calibri Light" w:hAnsi="Calibri Light"/>
          <w:color w:val="2E5395"/>
          <w:sz w:val="32"/>
        </w:rPr>
      </w:pPr>
    </w:p>
    <w:p w14:paraId="28156820" w14:textId="77777777" w:rsidR="006F244C" w:rsidRDefault="006F244C">
      <w:pPr>
        <w:spacing w:before="10"/>
        <w:ind w:left="120"/>
        <w:rPr>
          <w:rFonts w:ascii="Calibri Light" w:hAnsi="Calibri Light"/>
          <w:color w:val="2E5395"/>
          <w:sz w:val="32"/>
        </w:rPr>
      </w:pPr>
    </w:p>
    <w:p w14:paraId="584852DD" w14:textId="77777777" w:rsidR="006F244C" w:rsidRDefault="006F244C">
      <w:pPr>
        <w:spacing w:before="10"/>
        <w:ind w:left="120"/>
        <w:rPr>
          <w:rFonts w:ascii="Calibri Light" w:hAnsi="Calibri Light"/>
          <w:color w:val="2E5395"/>
          <w:sz w:val="32"/>
        </w:rPr>
      </w:pPr>
    </w:p>
    <w:p w14:paraId="699FCDD0" w14:textId="77777777" w:rsidR="006F244C" w:rsidRDefault="006F244C">
      <w:pPr>
        <w:spacing w:before="10"/>
        <w:ind w:left="120"/>
        <w:rPr>
          <w:rFonts w:ascii="Calibri Light" w:hAnsi="Calibri Light"/>
          <w:color w:val="2E5395"/>
          <w:sz w:val="32"/>
        </w:rPr>
      </w:pPr>
    </w:p>
    <w:p w14:paraId="32A78320" w14:textId="77777777" w:rsidR="006F244C" w:rsidRDefault="006F244C">
      <w:pPr>
        <w:spacing w:before="10"/>
        <w:ind w:left="120"/>
        <w:rPr>
          <w:rFonts w:ascii="Calibri Light" w:hAnsi="Calibri Light"/>
          <w:color w:val="2E5395"/>
          <w:sz w:val="32"/>
        </w:rPr>
      </w:pPr>
    </w:p>
    <w:p w14:paraId="637A242B" w14:textId="77777777" w:rsidR="00430D69" w:rsidRDefault="00430D69">
      <w:pPr>
        <w:spacing w:before="10"/>
        <w:ind w:left="120"/>
        <w:rPr>
          <w:rFonts w:ascii="Calibri Light" w:hAnsi="Calibri Light"/>
          <w:color w:val="2E5395"/>
          <w:sz w:val="32"/>
        </w:rPr>
      </w:pPr>
    </w:p>
    <w:p w14:paraId="5FCA7FD4" w14:textId="77777777" w:rsidR="00430D69" w:rsidRDefault="00430D69">
      <w:pPr>
        <w:spacing w:before="10"/>
        <w:ind w:left="120"/>
        <w:rPr>
          <w:rFonts w:ascii="Calibri Light" w:hAnsi="Calibri Light"/>
          <w:color w:val="2E5395"/>
          <w:sz w:val="32"/>
        </w:rPr>
      </w:pPr>
    </w:p>
    <w:p w14:paraId="5F5E1EF1" w14:textId="77777777" w:rsidR="006F244C" w:rsidRDefault="006F244C">
      <w:pPr>
        <w:spacing w:before="10"/>
        <w:ind w:left="120"/>
        <w:rPr>
          <w:rFonts w:ascii="Calibri Light" w:hAnsi="Calibri Light"/>
          <w:color w:val="2E5395"/>
          <w:sz w:val="32"/>
        </w:rPr>
      </w:pPr>
    </w:p>
    <w:p w14:paraId="38D5E5DC" w14:textId="77777777" w:rsidR="00BC544D" w:rsidRDefault="00BC544D">
      <w:pPr>
        <w:spacing w:before="10"/>
        <w:ind w:left="120"/>
        <w:rPr>
          <w:rFonts w:ascii="Calibri Light" w:hAnsi="Calibri Light"/>
          <w:color w:val="2E5395"/>
          <w:sz w:val="32"/>
        </w:rPr>
      </w:pPr>
    </w:p>
    <w:p w14:paraId="00DFE864" w14:textId="77777777" w:rsidR="00BC544D" w:rsidRDefault="00BC544D">
      <w:pPr>
        <w:spacing w:before="10"/>
        <w:ind w:left="120"/>
        <w:rPr>
          <w:rFonts w:ascii="Calibri Light" w:hAnsi="Calibri Light"/>
          <w:color w:val="2E5395"/>
          <w:sz w:val="32"/>
        </w:rPr>
      </w:pPr>
    </w:p>
    <w:p w14:paraId="28E2F209" w14:textId="77777777" w:rsidR="00BC544D" w:rsidRDefault="00BC544D">
      <w:pPr>
        <w:spacing w:before="10"/>
        <w:ind w:left="120"/>
        <w:rPr>
          <w:rFonts w:ascii="Calibri Light" w:hAnsi="Calibri Light"/>
          <w:color w:val="2E5395"/>
          <w:sz w:val="32"/>
        </w:rPr>
      </w:pPr>
    </w:p>
    <w:p w14:paraId="256C1578" w14:textId="77777777" w:rsidR="00CC29FB" w:rsidRDefault="00CC29FB">
      <w:pPr>
        <w:spacing w:before="10"/>
        <w:ind w:left="120"/>
        <w:rPr>
          <w:rFonts w:ascii="Calibri Light" w:hAnsi="Calibri Light"/>
          <w:color w:val="2E5395"/>
          <w:sz w:val="32"/>
        </w:rPr>
      </w:pPr>
    </w:p>
    <w:p w14:paraId="3E806589" w14:textId="77777777" w:rsidR="00CF4963" w:rsidRPr="00733D8D" w:rsidRDefault="00AA5D50">
      <w:pPr>
        <w:spacing w:before="10"/>
        <w:ind w:left="120"/>
        <w:rPr>
          <w:rFonts w:asciiTheme="minorHAnsi" w:hAnsiTheme="minorHAnsi" w:cstheme="minorHAnsi"/>
          <w:sz w:val="32"/>
        </w:rPr>
      </w:pPr>
      <w:r w:rsidRPr="00733D8D">
        <w:rPr>
          <w:rFonts w:asciiTheme="minorHAnsi" w:hAnsiTheme="minorHAnsi" w:cstheme="minorHAnsi"/>
          <w:color w:val="2E5395"/>
          <w:sz w:val="32"/>
        </w:rPr>
        <w:t>SEZIONE</w:t>
      </w:r>
      <w:r w:rsidRPr="00733D8D">
        <w:rPr>
          <w:rFonts w:asciiTheme="minorHAnsi" w:hAnsiTheme="minorHAnsi" w:cstheme="minorHAnsi"/>
          <w:color w:val="2E5395"/>
          <w:spacing w:val="-7"/>
          <w:sz w:val="32"/>
        </w:rPr>
        <w:t xml:space="preserve"> </w:t>
      </w:r>
      <w:r w:rsidRPr="00733D8D">
        <w:rPr>
          <w:rFonts w:asciiTheme="minorHAnsi" w:hAnsiTheme="minorHAnsi" w:cstheme="minorHAnsi"/>
          <w:color w:val="2E5395"/>
          <w:sz w:val="32"/>
        </w:rPr>
        <w:t>1.</w:t>
      </w:r>
      <w:r w:rsidRPr="00733D8D">
        <w:rPr>
          <w:rFonts w:asciiTheme="minorHAnsi" w:hAnsiTheme="minorHAnsi" w:cstheme="minorHAnsi"/>
          <w:color w:val="2E5395"/>
          <w:spacing w:val="-5"/>
          <w:sz w:val="32"/>
        </w:rPr>
        <w:t xml:space="preserve"> </w:t>
      </w:r>
      <w:r w:rsidRPr="00733D8D">
        <w:rPr>
          <w:rFonts w:asciiTheme="minorHAnsi" w:hAnsiTheme="minorHAnsi" w:cstheme="minorHAnsi"/>
          <w:color w:val="2E5395"/>
          <w:sz w:val="32"/>
        </w:rPr>
        <w:t>SCHEDA</w:t>
      </w:r>
      <w:r w:rsidRPr="00733D8D">
        <w:rPr>
          <w:rFonts w:asciiTheme="minorHAnsi" w:hAnsiTheme="minorHAnsi" w:cstheme="minorHAnsi"/>
          <w:color w:val="2E5395"/>
          <w:spacing w:val="-6"/>
          <w:sz w:val="32"/>
        </w:rPr>
        <w:t xml:space="preserve"> </w:t>
      </w:r>
      <w:r w:rsidRPr="00733D8D">
        <w:rPr>
          <w:rFonts w:asciiTheme="minorHAnsi" w:hAnsiTheme="minorHAnsi" w:cstheme="minorHAnsi"/>
          <w:color w:val="2E5395"/>
          <w:sz w:val="32"/>
        </w:rPr>
        <w:t>ANAGRAFICA</w:t>
      </w:r>
      <w:r w:rsidRPr="00733D8D">
        <w:rPr>
          <w:rFonts w:asciiTheme="minorHAnsi" w:hAnsiTheme="minorHAnsi" w:cstheme="minorHAnsi"/>
          <w:color w:val="2E5395"/>
          <w:spacing w:val="-5"/>
          <w:sz w:val="32"/>
        </w:rPr>
        <w:t xml:space="preserve"> </w:t>
      </w:r>
      <w:r w:rsidRPr="00733D8D">
        <w:rPr>
          <w:rFonts w:asciiTheme="minorHAnsi" w:hAnsiTheme="minorHAnsi" w:cstheme="minorHAnsi"/>
          <w:color w:val="2E5395"/>
          <w:sz w:val="32"/>
        </w:rPr>
        <w:t>DELL’AMMINISTRAZIONE</w:t>
      </w:r>
    </w:p>
    <w:p w14:paraId="5EC41F28" w14:textId="77777777" w:rsidR="00CF4963" w:rsidRDefault="001F25BA">
      <w:pPr>
        <w:pStyle w:val="Corpotesto"/>
        <w:spacing w:before="8"/>
        <w:rPr>
          <w:rFonts w:ascii="Calibri Light"/>
          <w:sz w:val="26"/>
        </w:rPr>
      </w:pPr>
      <w:r>
        <w:rPr>
          <w:noProof/>
          <w:lang w:eastAsia="it-IT"/>
        </w:rPr>
        <mc:AlternateContent>
          <mc:Choice Requires="wps">
            <w:drawing>
              <wp:anchor distT="0" distB="0" distL="0" distR="0" simplePos="0" relativeHeight="487588352" behindDoc="1" locked="0" layoutInCell="1" allowOverlap="1" wp14:anchorId="6E883C28" wp14:editId="7B78B24E">
                <wp:simplePos x="0" y="0"/>
                <wp:positionH relativeFrom="page">
                  <wp:posOffset>381635</wp:posOffset>
                </wp:positionH>
                <wp:positionV relativeFrom="paragraph">
                  <wp:posOffset>238125</wp:posOffset>
                </wp:positionV>
                <wp:extent cx="6788150" cy="2135505"/>
                <wp:effectExtent l="0" t="0" r="0" b="0"/>
                <wp:wrapTopAndBottom/>
                <wp:docPr id="3732" name="Text Box 15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8150" cy="2135505"/>
                        </a:xfrm>
                        <a:prstGeom prst="rect">
                          <a:avLst/>
                        </a:prstGeom>
                        <a:noFill/>
                        <a:ln w="12700">
                          <a:solidFill>
                            <a:srgbClr val="2E528F"/>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F0843BE" w14:textId="77777777" w:rsidR="006E6896" w:rsidRDefault="006E6896">
                            <w:pPr>
                              <w:pStyle w:val="Corpotesto"/>
                              <w:spacing w:before="96"/>
                              <w:ind w:left="696"/>
                              <w:rPr>
                                <w:rFonts w:ascii="Calibri Light"/>
                              </w:rPr>
                            </w:pPr>
                            <w:bookmarkStart w:id="4" w:name="Scheda_Anagrafica"/>
                            <w:bookmarkEnd w:id="4"/>
                            <w:r>
                              <w:rPr>
                                <w:rFonts w:ascii="Calibri Light"/>
                                <w:color w:val="2E5395"/>
                              </w:rPr>
                              <w:t>Scheda</w:t>
                            </w:r>
                            <w:r>
                              <w:rPr>
                                <w:rFonts w:ascii="Calibri Light"/>
                                <w:color w:val="2E5395"/>
                                <w:spacing w:val="-8"/>
                              </w:rPr>
                              <w:t xml:space="preserve"> </w:t>
                            </w:r>
                            <w:r>
                              <w:rPr>
                                <w:rFonts w:ascii="Calibri Light"/>
                                <w:color w:val="2E5395"/>
                              </w:rPr>
                              <w:t>Anagrafica</w:t>
                            </w:r>
                          </w:p>
                          <w:p w14:paraId="2B1BC61D" w14:textId="77777777" w:rsidR="006E6896" w:rsidRDefault="006E6896">
                            <w:pPr>
                              <w:pStyle w:val="Corpotesto"/>
                              <w:tabs>
                                <w:tab w:val="left" w:pos="2820"/>
                              </w:tabs>
                              <w:spacing w:before="21"/>
                              <w:ind w:left="696"/>
                            </w:pPr>
                            <w:r>
                              <w:t>Denominazione</w:t>
                            </w:r>
                            <w:r>
                              <w:rPr>
                                <w:spacing w:val="-4"/>
                              </w:rPr>
                              <w:t xml:space="preserve"> </w:t>
                            </w:r>
                            <w:r>
                              <w:t>Ente:</w:t>
                            </w:r>
                            <w:r>
                              <w:tab/>
                              <w:t>Comune di     Santi  Cosma  e Damiano</w:t>
                            </w:r>
                          </w:p>
                          <w:p w14:paraId="638C0433" w14:textId="77777777" w:rsidR="006E6896" w:rsidRDefault="006E6896">
                            <w:pPr>
                              <w:pStyle w:val="Corpotesto"/>
                              <w:tabs>
                                <w:tab w:val="left" w:pos="1405"/>
                                <w:tab w:val="left" w:pos="2112"/>
                              </w:tabs>
                              <w:spacing w:before="1"/>
                              <w:ind w:left="697" w:right="4657" w:hanging="1"/>
                            </w:pPr>
                            <w:r>
                              <w:t xml:space="preserve">Indirizzo    Largo  E. De Nicola   5 </w:t>
                            </w:r>
                          </w:p>
                          <w:p w14:paraId="0D8A052D" w14:textId="77777777" w:rsidR="006E6896" w:rsidRDefault="006E6896">
                            <w:pPr>
                              <w:pStyle w:val="Corpotesto"/>
                              <w:tabs>
                                <w:tab w:val="left" w:pos="1405"/>
                                <w:tab w:val="left" w:pos="2112"/>
                              </w:tabs>
                              <w:spacing w:before="1"/>
                              <w:ind w:left="697" w:right="4657" w:hanging="1"/>
                            </w:pPr>
                            <w:r>
                              <w:t>PEC protocollo@pec.comune.santicosamedamiano</w:t>
                            </w:r>
                          </w:p>
                          <w:p w14:paraId="02F5515D" w14:textId="77777777" w:rsidR="006E6896" w:rsidRDefault="006E6896">
                            <w:pPr>
                              <w:pStyle w:val="Corpotesto"/>
                              <w:tabs>
                                <w:tab w:val="left" w:pos="1405"/>
                                <w:tab w:val="left" w:pos="2112"/>
                              </w:tabs>
                              <w:spacing w:before="1"/>
                              <w:ind w:left="697" w:right="4657" w:hanging="1"/>
                            </w:pPr>
                          </w:p>
                          <w:p w14:paraId="183F113D" w14:textId="77777777" w:rsidR="006E6896" w:rsidRDefault="006E6896">
                            <w:pPr>
                              <w:pStyle w:val="Corpotesto"/>
                              <w:tabs>
                                <w:tab w:val="left" w:pos="2112"/>
                              </w:tabs>
                              <w:spacing w:line="268" w:lineRule="exact"/>
                              <w:ind w:left="696"/>
                            </w:pPr>
                            <w:r>
                              <w:t>Partita</w:t>
                            </w:r>
                            <w:r>
                              <w:rPr>
                                <w:spacing w:val="-3"/>
                              </w:rPr>
                              <w:t xml:space="preserve"> </w:t>
                            </w:r>
                            <w:r>
                              <w:t>Iva</w:t>
                            </w:r>
                            <w:r>
                              <w:tab/>
                              <w:t>81003550597</w:t>
                            </w:r>
                          </w:p>
                          <w:p w14:paraId="46850A55" w14:textId="77777777" w:rsidR="006E6896" w:rsidRDefault="006E6896">
                            <w:pPr>
                              <w:pStyle w:val="Corpotesto"/>
                              <w:tabs>
                                <w:tab w:val="left" w:pos="2112"/>
                              </w:tabs>
                              <w:ind w:left="696"/>
                            </w:pPr>
                            <w:r>
                              <w:t>Codice</w:t>
                            </w:r>
                            <w:r>
                              <w:rPr>
                                <w:spacing w:val="-3"/>
                              </w:rPr>
                              <w:t xml:space="preserve"> </w:t>
                            </w:r>
                            <w:r>
                              <w:t>Istat        059026</w:t>
                            </w:r>
                          </w:p>
                          <w:p w14:paraId="78EA400F" w14:textId="77777777" w:rsidR="006E6896" w:rsidRDefault="006E6896">
                            <w:pPr>
                              <w:pStyle w:val="Corpotesto"/>
                              <w:tabs>
                                <w:tab w:val="left" w:pos="2112"/>
                              </w:tabs>
                              <w:ind w:left="696"/>
                            </w:pPr>
                            <w:r>
                              <w:t xml:space="preserve">Codice catastale I339 </w:t>
                            </w:r>
                          </w:p>
                          <w:p w14:paraId="4DA86FD7" w14:textId="77777777" w:rsidR="006E6896" w:rsidRDefault="006E6896">
                            <w:pPr>
                              <w:pStyle w:val="Corpotesto"/>
                              <w:tabs>
                                <w:tab w:val="left" w:pos="2112"/>
                              </w:tabs>
                              <w:ind w:left="696"/>
                            </w:pPr>
                            <w:r>
                              <w:t>Prefisso                 0771</w:t>
                            </w:r>
                          </w:p>
                          <w:p w14:paraId="51D776A0" w14:textId="77777777" w:rsidR="006E6896" w:rsidRDefault="006E6896">
                            <w:pPr>
                              <w:pStyle w:val="Corpotesto"/>
                              <w:tabs>
                                <w:tab w:val="left" w:pos="2112"/>
                              </w:tabs>
                              <w:ind w:left="696"/>
                            </w:pPr>
                            <w:r>
                              <w:t xml:space="preserve">CAP                        04020 </w:t>
                            </w:r>
                          </w:p>
                          <w:p w14:paraId="51EECB10" w14:textId="77777777" w:rsidR="006E6896" w:rsidRDefault="006E6896">
                            <w:pPr>
                              <w:pStyle w:val="Corpotesto"/>
                              <w:tabs>
                                <w:tab w:val="left" w:pos="2821"/>
                              </w:tabs>
                              <w:spacing w:line="268" w:lineRule="exact"/>
                              <w:ind w:left="696"/>
                            </w:pPr>
                            <w:r>
                              <w:t>Sito</w:t>
                            </w:r>
                            <w:r>
                              <w:rPr>
                                <w:spacing w:val="-3"/>
                              </w:rPr>
                              <w:t xml:space="preserve"> </w:t>
                            </w:r>
                            <w:r>
                              <w:t>web</w:t>
                            </w:r>
                            <w:r>
                              <w:rPr>
                                <w:spacing w:val="-3"/>
                              </w:rPr>
                              <w:t xml:space="preserve"> </w:t>
                            </w:r>
                            <w:r>
                              <w:t>istituzionale</w:t>
                            </w:r>
                            <w:r>
                              <w:tab/>
                              <w:t>https:// comune.santicosamedamiano.lt.it</w:t>
                            </w:r>
                          </w:p>
                          <w:p w14:paraId="50F11714" w14:textId="77777777" w:rsidR="006E6896" w:rsidRDefault="006E6896">
                            <w:pPr>
                              <w:pStyle w:val="Corpotesto"/>
                              <w:tabs>
                                <w:tab w:val="left" w:pos="2821"/>
                              </w:tabs>
                              <w:ind w:left="697"/>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3C28" id="_x0000_t202" coordsize="21600,21600" o:spt="202" path="m,l,21600r21600,l21600,xe">
                <v:stroke joinstyle="miter"/>
                <v:path gradientshapeok="t" o:connecttype="rect"/>
              </v:shapetype>
              <v:shape id="Text Box 1567" o:spid="_x0000_s1026" type="#_x0000_t202" style="position:absolute;margin-left:30.05pt;margin-top:18.75pt;width:534.5pt;height:168.1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" filled="f" strokecolor="#2e528f" strokeweight="1pt">
                <v:textbox inset="0,0,0,0">
                  <w:txbxContent>
                    <w:p w14:paraId="6F0843BE" w14:textId="77777777" w:rsidR="006E6896" w:rsidRDefault="006E6896">
                      <w:pPr>
                        <w:pStyle w:val="Corpotesto"/>
                        <w:spacing w:before="96"/>
                        <w:ind w:left="696"/>
                        <w:rPr>
                          <w:rFonts w:ascii="Calibri Light"/>
                        </w:rPr>
                      </w:pPr>
                      <w:bookmarkStart w:id="4" w:name="Scheda_Anagrafica"/>
                      <w:bookmarkEnd w:id="4"/>
                      <w:r>
                        <w:rPr>
                          <w:rFonts w:ascii="Calibri Light"/>
                          <w:color w:val="2E5395"/>
                        </w:rPr>
                        <w:t>Scheda</w:t>
                      </w:r>
                      <w:r>
                        <w:rPr>
                          <w:rFonts w:ascii="Calibri Light"/>
                          <w:color w:val="2E5395"/>
                          <w:spacing w:val="-8"/>
                        </w:rPr>
                        <w:t xml:space="preserve"> </w:t>
                      </w:r>
                      <w:r>
                        <w:rPr>
                          <w:rFonts w:ascii="Calibri Light"/>
                          <w:color w:val="2E5395"/>
                        </w:rPr>
                        <w:t>Anagrafica</w:t>
                      </w:r>
                    </w:p>
                    <w:p w14:paraId="2B1BC61D" w14:textId="77777777" w:rsidR="006E6896" w:rsidRDefault="006E6896">
                      <w:pPr>
                        <w:pStyle w:val="Corpotesto"/>
                        <w:tabs>
                          <w:tab w:val="left" w:pos="2820"/>
                        </w:tabs>
                        <w:spacing w:before="21"/>
                        <w:ind w:left="696"/>
                      </w:pPr>
                      <w:r>
                        <w:t>Denominazione</w:t>
                      </w:r>
                      <w:r>
                        <w:rPr>
                          <w:spacing w:val="-4"/>
                        </w:rPr>
                        <w:t xml:space="preserve"> </w:t>
                      </w:r>
                      <w:r>
                        <w:t>Ente:</w:t>
                      </w:r>
                      <w:r>
                        <w:tab/>
                        <w:t>Comune di     Santi  Cosma  e Damiano</w:t>
                      </w:r>
                    </w:p>
                    <w:p w14:paraId="638C0433" w14:textId="77777777" w:rsidR="006E6896" w:rsidRDefault="006E6896">
                      <w:pPr>
                        <w:pStyle w:val="Corpotesto"/>
                        <w:tabs>
                          <w:tab w:val="left" w:pos="1405"/>
                          <w:tab w:val="left" w:pos="2112"/>
                        </w:tabs>
                        <w:spacing w:before="1"/>
                        <w:ind w:left="697" w:right="4657" w:hanging="1"/>
                      </w:pPr>
                      <w:r>
                        <w:t xml:space="preserve">Indirizzo    Largo  E. De Nicola   5 </w:t>
                      </w:r>
                    </w:p>
                    <w:p w14:paraId="0D8A052D" w14:textId="77777777" w:rsidR="006E6896" w:rsidRDefault="006E6896">
                      <w:pPr>
                        <w:pStyle w:val="Corpotesto"/>
                        <w:tabs>
                          <w:tab w:val="left" w:pos="1405"/>
                          <w:tab w:val="left" w:pos="2112"/>
                        </w:tabs>
                        <w:spacing w:before="1"/>
                        <w:ind w:left="697" w:right="4657" w:hanging="1"/>
                      </w:pPr>
                      <w:r>
                        <w:t>PEC protocollo@pec.comune.santicosamedamiano</w:t>
                      </w:r>
                    </w:p>
                    <w:p w14:paraId="02F5515D" w14:textId="77777777" w:rsidR="006E6896" w:rsidRDefault="006E6896">
                      <w:pPr>
                        <w:pStyle w:val="Corpotesto"/>
                        <w:tabs>
                          <w:tab w:val="left" w:pos="1405"/>
                          <w:tab w:val="left" w:pos="2112"/>
                        </w:tabs>
                        <w:spacing w:before="1"/>
                        <w:ind w:left="697" w:right="4657" w:hanging="1"/>
                      </w:pPr>
                    </w:p>
                    <w:p w14:paraId="183F113D" w14:textId="77777777" w:rsidR="006E6896" w:rsidRDefault="006E6896">
                      <w:pPr>
                        <w:pStyle w:val="Corpotesto"/>
                        <w:tabs>
                          <w:tab w:val="left" w:pos="2112"/>
                        </w:tabs>
                        <w:spacing w:line="268" w:lineRule="exact"/>
                        <w:ind w:left="696"/>
                      </w:pPr>
                      <w:r>
                        <w:t>Partita</w:t>
                      </w:r>
                      <w:r>
                        <w:rPr>
                          <w:spacing w:val="-3"/>
                        </w:rPr>
                        <w:t xml:space="preserve"> </w:t>
                      </w:r>
                      <w:r>
                        <w:t>Iva</w:t>
                      </w:r>
                      <w:r>
                        <w:tab/>
                        <w:t>81003550597</w:t>
                      </w:r>
                    </w:p>
                    <w:p w14:paraId="46850A55" w14:textId="77777777" w:rsidR="006E6896" w:rsidRDefault="006E6896">
                      <w:pPr>
                        <w:pStyle w:val="Corpotesto"/>
                        <w:tabs>
                          <w:tab w:val="left" w:pos="2112"/>
                        </w:tabs>
                        <w:ind w:left="696"/>
                      </w:pPr>
                      <w:r>
                        <w:t>Codice</w:t>
                      </w:r>
                      <w:r>
                        <w:rPr>
                          <w:spacing w:val="-3"/>
                        </w:rPr>
                        <w:t xml:space="preserve"> </w:t>
                      </w:r>
                      <w:r>
                        <w:t>Istat        059026</w:t>
                      </w:r>
                    </w:p>
                    <w:p w14:paraId="78EA400F" w14:textId="77777777" w:rsidR="006E6896" w:rsidRDefault="006E6896">
                      <w:pPr>
                        <w:pStyle w:val="Corpotesto"/>
                        <w:tabs>
                          <w:tab w:val="left" w:pos="2112"/>
                        </w:tabs>
                        <w:ind w:left="696"/>
                      </w:pPr>
                      <w:r>
                        <w:t xml:space="preserve">Codice catastale I339 </w:t>
                      </w:r>
                    </w:p>
                    <w:p w14:paraId="4DA86FD7" w14:textId="77777777" w:rsidR="006E6896" w:rsidRDefault="006E6896">
                      <w:pPr>
                        <w:pStyle w:val="Corpotesto"/>
                        <w:tabs>
                          <w:tab w:val="left" w:pos="2112"/>
                        </w:tabs>
                        <w:ind w:left="696"/>
                      </w:pPr>
                      <w:r>
                        <w:t>Prefisso                 0771</w:t>
                      </w:r>
                    </w:p>
                    <w:p w14:paraId="51D776A0" w14:textId="77777777" w:rsidR="006E6896" w:rsidRDefault="006E6896">
                      <w:pPr>
                        <w:pStyle w:val="Corpotesto"/>
                        <w:tabs>
                          <w:tab w:val="left" w:pos="2112"/>
                        </w:tabs>
                        <w:ind w:left="696"/>
                      </w:pPr>
                      <w:r>
                        <w:t xml:space="preserve">CAP                        04020 </w:t>
                      </w:r>
                    </w:p>
                    <w:p w14:paraId="51EECB10" w14:textId="77777777" w:rsidR="006E6896" w:rsidRDefault="006E6896">
                      <w:pPr>
                        <w:pStyle w:val="Corpotesto"/>
                        <w:tabs>
                          <w:tab w:val="left" w:pos="2821"/>
                        </w:tabs>
                        <w:spacing w:line="268" w:lineRule="exact"/>
                        <w:ind w:left="696"/>
                      </w:pPr>
                      <w:r>
                        <w:t>Sito</w:t>
                      </w:r>
                      <w:r>
                        <w:rPr>
                          <w:spacing w:val="-3"/>
                        </w:rPr>
                        <w:t xml:space="preserve"> </w:t>
                      </w:r>
                      <w:r>
                        <w:t>web</w:t>
                      </w:r>
                      <w:r>
                        <w:rPr>
                          <w:spacing w:val="-3"/>
                        </w:rPr>
                        <w:t xml:space="preserve"> </w:t>
                      </w:r>
                      <w:r>
                        <w:t>istituzionale</w:t>
                      </w:r>
                      <w:r>
                        <w:tab/>
                        <w:t>https:// comune.santicosamedamiano.lt.it</w:t>
                      </w:r>
                    </w:p>
                    <w:p w14:paraId="50F11714" w14:textId="77777777" w:rsidR="006E6896" w:rsidRDefault="006E6896">
                      <w:pPr>
                        <w:pStyle w:val="Corpotesto"/>
                        <w:tabs>
                          <w:tab w:val="left" w:pos="2821"/>
                        </w:tabs>
                        <w:ind w:left="697"/>
                      </w:pPr>
                    </w:p>
                  </w:txbxContent>
                </v:textbox>
                <w10:wrap type="topAndBottom" anchorx="page"/>
              </v:shape>
            </w:pict>
          </mc:Fallback>
        </mc:AlternateContent>
      </w:r>
    </w:p>
    <w:p w14:paraId="24EC36B9" w14:textId="77777777" w:rsidR="00BC544D" w:rsidRDefault="00695D0E" w:rsidP="00541DA1">
      <w:pPr>
        <w:pStyle w:val="Corpotesto"/>
        <w:spacing w:before="130" w:line="259" w:lineRule="auto"/>
        <w:ind w:right="455"/>
        <w:jc w:val="both"/>
      </w:pPr>
      <w:r>
        <w:t>Popolazione : 6955 abitanti M 3403 F 3552</w:t>
      </w:r>
    </w:p>
    <w:p w14:paraId="14FC0DFC" w14:textId="77777777" w:rsidR="00695D0E" w:rsidRDefault="00695D0E" w:rsidP="00541DA1">
      <w:pPr>
        <w:pStyle w:val="Corpotesto"/>
        <w:spacing w:before="130" w:line="259" w:lineRule="auto"/>
        <w:ind w:right="455"/>
        <w:jc w:val="both"/>
      </w:pPr>
      <w:r>
        <w:t>Densita’ 220,4 per KM</w:t>
      </w:r>
    </w:p>
    <w:p w14:paraId="24B1278F" w14:textId="77777777" w:rsidR="00695D0E" w:rsidRDefault="00695D0E" w:rsidP="00541DA1">
      <w:pPr>
        <w:pStyle w:val="Corpotesto"/>
        <w:spacing w:before="130" w:line="259" w:lineRule="auto"/>
        <w:ind w:right="455"/>
        <w:jc w:val="both"/>
      </w:pPr>
      <w:r>
        <w:t>Superficie 31.55 Kmq</w:t>
      </w:r>
    </w:p>
    <w:p w14:paraId="3B475677" w14:textId="77777777" w:rsidR="00695D0E" w:rsidRDefault="00695D0E" w:rsidP="00541DA1">
      <w:pPr>
        <w:pStyle w:val="Corpotesto"/>
        <w:spacing w:before="130" w:line="259" w:lineRule="auto"/>
        <w:ind w:right="455"/>
        <w:jc w:val="both"/>
      </w:pPr>
      <w:r>
        <w:t>Altitudine 181 mt slm</w:t>
      </w:r>
    </w:p>
    <w:p w14:paraId="3ACCF1F1" w14:textId="77777777" w:rsidR="00695D0E" w:rsidRDefault="00695D0E" w:rsidP="00541DA1">
      <w:pPr>
        <w:pStyle w:val="Corpotesto"/>
        <w:spacing w:before="130" w:line="259" w:lineRule="auto"/>
        <w:ind w:right="455"/>
        <w:jc w:val="both"/>
      </w:pPr>
      <w:r>
        <w:t xml:space="preserve">Frazioni e localita’ : Grunuovo, capoluogo , Parchetto , Pilone , San Lorenzo , Cerri Aprano , Torraccio , Ferrara , Volpara , Pantanello , San Luca , Cisterna , Veterinella, Campomaggiore , Perusi , Campanili. </w:t>
      </w:r>
    </w:p>
    <w:p w14:paraId="636A74CE" w14:textId="77777777" w:rsidR="00695D0E" w:rsidRDefault="00695D0E" w:rsidP="00541DA1">
      <w:pPr>
        <w:pStyle w:val="Corpotesto"/>
        <w:spacing w:before="130" w:line="259" w:lineRule="auto"/>
        <w:ind w:right="455"/>
        <w:jc w:val="both"/>
      </w:pPr>
      <w:r>
        <w:t xml:space="preserve">Comuni confinanti : Minturno , Coreno Ausonio , Castelforte , Sessa Aurunca </w:t>
      </w:r>
    </w:p>
    <w:p w14:paraId="060FDCE7" w14:textId="77777777" w:rsidR="00695D0E" w:rsidRDefault="00695D0E" w:rsidP="00541DA1">
      <w:pPr>
        <w:pStyle w:val="Corpotesto"/>
        <w:spacing w:before="130" w:line="259" w:lineRule="auto"/>
        <w:ind w:right="455"/>
        <w:jc w:val="both"/>
      </w:pPr>
    </w:p>
    <w:p w14:paraId="299A4A22" w14:textId="77777777" w:rsidR="00695D0E" w:rsidRDefault="00695D0E" w:rsidP="00541DA1">
      <w:pPr>
        <w:pStyle w:val="Corpotesto"/>
        <w:spacing w:before="130" w:line="259" w:lineRule="auto"/>
        <w:ind w:right="455"/>
        <w:jc w:val="both"/>
      </w:pPr>
      <w:r>
        <w:t>Economia : impulso importante all’economia lo ha dato l’impianto industriale Manuli ( produzione di autoadesivi ) e l’apertura dell’ippodromo del Garigliano.</w:t>
      </w:r>
    </w:p>
    <w:p w14:paraId="1F1AC761" w14:textId="77777777" w:rsidR="00695D0E" w:rsidRDefault="00695D0E" w:rsidP="00541DA1">
      <w:pPr>
        <w:pStyle w:val="Corpotesto"/>
        <w:spacing w:before="130" w:line="259" w:lineRule="auto"/>
        <w:ind w:right="455"/>
        <w:jc w:val="both"/>
      </w:pPr>
    </w:p>
    <w:p w14:paraId="615FA396" w14:textId="77777777" w:rsidR="00695D0E" w:rsidRDefault="00695D0E" w:rsidP="00541DA1">
      <w:pPr>
        <w:pStyle w:val="Corpotesto"/>
        <w:spacing w:before="130" w:line="259" w:lineRule="auto"/>
        <w:ind w:right="455"/>
        <w:jc w:val="both"/>
      </w:pPr>
      <w:r>
        <w:t>Amministrazione comunale : riconfermato a seguito delle consultazioni amministrative del 12 giugno 2022 il Sindaco Franco Taddeo.</w:t>
      </w:r>
    </w:p>
    <w:p w14:paraId="2D13990B" w14:textId="77777777" w:rsidR="00695D0E" w:rsidRDefault="00695D0E" w:rsidP="00541DA1">
      <w:pPr>
        <w:pStyle w:val="Corpotesto"/>
        <w:spacing w:before="130" w:line="259" w:lineRule="auto"/>
        <w:ind w:right="455"/>
        <w:jc w:val="both"/>
      </w:pPr>
    </w:p>
    <w:p w14:paraId="63E315E2" w14:textId="16BEA094" w:rsidR="00695D0E" w:rsidRDefault="00695D0E" w:rsidP="00541DA1">
      <w:pPr>
        <w:pStyle w:val="Corpotesto"/>
        <w:spacing w:before="130" w:line="259" w:lineRule="auto"/>
        <w:ind w:right="455"/>
        <w:jc w:val="both"/>
      </w:pPr>
      <w:r>
        <w:t>Organigramma  della struttura con indicazione del numero dei dipendenti in servizi</w:t>
      </w:r>
      <w:r w:rsidR="00615C0E">
        <w:t>o</w:t>
      </w:r>
      <w:r>
        <w:t xml:space="preserve"> al 31.</w:t>
      </w:r>
      <w:r w:rsidR="00430D69">
        <w:t>12.2024</w:t>
      </w:r>
      <w:r w:rsidR="00031A38">
        <w:t xml:space="preserve">  all’interno.</w:t>
      </w:r>
    </w:p>
    <w:p w14:paraId="19CB659B" w14:textId="77777777" w:rsidR="00BC544D" w:rsidRDefault="00BC544D" w:rsidP="00541DA1">
      <w:pPr>
        <w:pStyle w:val="Corpotesto"/>
        <w:spacing w:before="130" w:line="259" w:lineRule="auto"/>
        <w:ind w:right="455"/>
        <w:jc w:val="both"/>
      </w:pPr>
    </w:p>
    <w:p w14:paraId="2B05B15E" w14:textId="77777777" w:rsidR="00BC544D" w:rsidRDefault="00BC544D" w:rsidP="00541DA1">
      <w:pPr>
        <w:pStyle w:val="Corpotesto"/>
        <w:spacing w:before="130" w:line="259" w:lineRule="auto"/>
        <w:ind w:right="455"/>
        <w:jc w:val="both"/>
      </w:pPr>
    </w:p>
    <w:p w14:paraId="1472369F" w14:textId="77777777" w:rsidR="00BC544D" w:rsidRDefault="00BC544D" w:rsidP="00541DA1">
      <w:pPr>
        <w:pStyle w:val="Corpotesto"/>
        <w:spacing w:before="130" w:line="259" w:lineRule="auto"/>
        <w:ind w:right="455"/>
        <w:jc w:val="both"/>
      </w:pPr>
    </w:p>
    <w:p w14:paraId="7CA63292" w14:textId="77777777" w:rsidR="00BC544D" w:rsidRDefault="00BC544D" w:rsidP="00541DA1">
      <w:pPr>
        <w:pStyle w:val="Corpotesto"/>
        <w:spacing w:before="130" w:line="259" w:lineRule="auto"/>
        <w:ind w:right="455"/>
        <w:jc w:val="both"/>
      </w:pPr>
    </w:p>
    <w:p w14:paraId="0EEF0FD1" w14:textId="77777777" w:rsidR="00BC544D" w:rsidRDefault="00BC544D" w:rsidP="00541DA1">
      <w:pPr>
        <w:pStyle w:val="Corpotesto"/>
        <w:spacing w:before="130" w:line="259" w:lineRule="auto"/>
        <w:ind w:right="455"/>
        <w:jc w:val="both"/>
      </w:pPr>
    </w:p>
    <w:p w14:paraId="043E734F" w14:textId="77777777" w:rsidR="00BC544D" w:rsidRDefault="00BC544D" w:rsidP="00541DA1">
      <w:pPr>
        <w:pStyle w:val="Corpotesto"/>
        <w:spacing w:before="130" w:line="259" w:lineRule="auto"/>
        <w:ind w:right="455"/>
        <w:jc w:val="both"/>
      </w:pPr>
    </w:p>
    <w:p w14:paraId="6ADA61E2" w14:textId="77777777" w:rsidR="00BC544D" w:rsidRDefault="00BC544D" w:rsidP="00541DA1">
      <w:pPr>
        <w:pStyle w:val="Corpotesto"/>
        <w:spacing w:before="130" w:line="259" w:lineRule="auto"/>
        <w:ind w:right="455"/>
        <w:jc w:val="both"/>
      </w:pPr>
    </w:p>
    <w:p w14:paraId="56EA002E" w14:textId="77777777" w:rsidR="00BC544D" w:rsidRDefault="00BC544D" w:rsidP="00541DA1">
      <w:pPr>
        <w:pStyle w:val="Corpotesto"/>
        <w:spacing w:before="130" w:line="259" w:lineRule="auto"/>
        <w:ind w:right="455"/>
        <w:jc w:val="both"/>
      </w:pPr>
    </w:p>
    <w:p w14:paraId="6A15BFE5" w14:textId="77777777" w:rsidR="00BC544D" w:rsidRDefault="00BC544D" w:rsidP="00541DA1">
      <w:pPr>
        <w:pStyle w:val="Corpotesto"/>
        <w:spacing w:before="130" w:line="259" w:lineRule="auto"/>
        <w:ind w:right="455"/>
        <w:jc w:val="both"/>
      </w:pPr>
    </w:p>
    <w:p w14:paraId="5F6FB691" w14:textId="77777777" w:rsidR="00BC544D" w:rsidRDefault="00BC544D" w:rsidP="00541DA1">
      <w:pPr>
        <w:pStyle w:val="Corpotesto"/>
        <w:spacing w:before="130" w:line="259" w:lineRule="auto"/>
        <w:ind w:right="455"/>
        <w:jc w:val="both"/>
      </w:pPr>
    </w:p>
    <w:p w14:paraId="5BBBB49D" w14:textId="77777777" w:rsidR="00BC544D" w:rsidRDefault="00BC544D" w:rsidP="00541DA1">
      <w:pPr>
        <w:pStyle w:val="Corpotesto"/>
        <w:spacing w:before="130" w:line="259" w:lineRule="auto"/>
        <w:ind w:right="455"/>
        <w:jc w:val="both"/>
      </w:pPr>
    </w:p>
    <w:p w14:paraId="4B0CC001" w14:textId="77777777" w:rsidR="00BC544D" w:rsidRDefault="00BC544D" w:rsidP="00541DA1">
      <w:pPr>
        <w:pStyle w:val="Corpotesto"/>
        <w:spacing w:before="130" w:line="259" w:lineRule="auto"/>
        <w:ind w:right="455"/>
        <w:jc w:val="both"/>
      </w:pPr>
    </w:p>
    <w:p w14:paraId="432EBF74" w14:textId="77777777" w:rsidR="00CF4963" w:rsidRPr="00733D8D" w:rsidRDefault="00AA5D50">
      <w:pPr>
        <w:pStyle w:val="Titolo1"/>
        <w:spacing w:before="20"/>
        <w:ind w:left="214"/>
        <w:jc w:val="both"/>
        <w:rPr>
          <w:rFonts w:asciiTheme="minorHAnsi" w:hAnsiTheme="minorHAnsi" w:cstheme="minorHAnsi"/>
          <w:color w:val="2E5395"/>
        </w:rPr>
      </w:pPr>
      <w:bookmarkStart w:id="5" w:name="SEZIONE_2_VALORE_PUBBLICO_E__PERFORMANCE"/>
      <w:bookmarkEnd w:id="5"/>
      <w:r w:rsidRPr="00733D8D">
        <w:rPr>
          <w:rFonts w:asciiTheme="minorHAnsi" w:hAnsiTheme="minorHAnsi" w:cstheme="minorHAnsi"/>
          <w:color w:val="2E5395"/>
        </w:rPr>
        <w:t>SEZIONE</w:t>
      </w:r>
      <w:r w:rsidRPr="00733D8D">
        <w:rPr>
          <w:rFonts w:asciiTheme="minorHAnsi" w:hAnsiTheme="minorHAnsi" w:cstheme="minorHAnsi"/>
          <w:color w:val="2E5395"/>
          <w:spacing w:val="-2"/>
        </w:rPr>
        <w:t xml:space="preserve"> </w:t>
      </w:r>
      <w:r w:rsidRPr="00733D8D">
        <w:rPr>
          <w:rFonts w:asciiTheme="minorHAnsi" w:hAnsiTheme="minorHAnsi" w:cstheme="minorHAnsi"/>
          <w:color w:val="2E5395"/>
        </w:rPr>
        <w:t>2</w:t>
      </w:r>
      <w:r w:rsidRPr="00733D8D">
        <w:rPr>
          <w:rFonts w:asciiTheme="minorHAnsi" w:hAnsiTheme="minorHAnsi" w:cstheme="minorHAnsi"/>
          <w:color w:val="2E5395"/>
          <w:spacing w:val="-2"/>
        </w:rPr>
        <w:t xml:space="preserve"> </w:t>
      </w:r>
      <w:r w:rsidRPr="00733D8D">
        <w:rPr>
          <w:rFonts w:asciiTheme="minorHAnsi" w:hAnsiTheme="minorHAnsi" w:cstheme="minorHAnsi"/>
          <w:color w:val="2E5395"/>
        </w:rPr>
        <w:t>VALORE PUBBLICO</w:t>
      </w:r>
      <w:r w:rsidRPr="00733D8D">
        <w:rPr>
          <w:rFonts w:asciiTheme="minorHAnsi" w:hAnsiTheme="minorHAnsi" w:cstheme="minorHAnsi"/>
          <w:color w:val="2E5395"/>
          <w:spacing w:val="-1"/>
        </w:rPr>
        <w:t xml:space="preserve"> </w:t>
      </w:r>
      <w:r w:rsidR="00912292" w:rsidRPr="00733D8D">
        <w:rPr>
          <w:rFonts w:asciiTheme="minorHAnsi" w:hAnsiTheme="minorHAnsi" w:cstheme="minorHAnsi"/>
          <w:color w:val="2E5395"/>
        </w:rPr>
        <w:t>,</w:t>
      </w:r>
      <w:r w:rsidRPr="00733D8D">
        <w:rPr>
          <w:rFonts w:asciiTheme="minorHAnsi" w:hAnsiTheme="minorHAnsi" w:cstheme="minorHAnsi"/>
          <w:color w:val="2E5395"/>
          <w:spacing w:val="70"/>
        </w:rPr>
        <w:t xml:space="preserve"> </w:t>
      </w:r>
      <w:r w:rsidRPr="00733D8D">
        <w:rPr>
          <w:rFonts w:asciiTheme="minorHAnsi" w:hAnsiTheme="minorHAnsi" w:cstheme="minorHAnsi"/>
          <w:color w:val="2E5395"/>
        </w:rPr>
        <w:t>PERFORMANCE</w:t>
      </w:r>
      <w:r w:rsidR="00912292" w:rsidRPr="00733D8D">
        <w:rPr>
          <w:rFonts w:asciiTheme="minorHAnsi" w:hAnsiTheme="minorHAnsi" w:cstheme="minorHAnsi"/>
          <w:color w:val="2E5395"/>
        </w:rPr>
        <w:t xml:space="preserve"> E PREVENZIONE DELLA CORRUZIONE </w:t>
      </w:r>
    </w:p>
    <w:p w14:paraId="73739DDA" w14:textId="77777777" w:rsidR="003762C7" w:rsidRDefault="00602895">
      <w:pPr>
        <w:pStyle w:val="Titolo1"/>
        <w:spacing w:before="20"/>
        <w:ind w:left="214"/>
        <w:jc w:val="both"/>
        <w:rPr>
          <w:rFonts w:asciiTheme="minorHAnsi" w:hAnsiTheme="minorHAnsi" w:cstheme="minorHAnsi"/>
          <w:color w:val="2E5395"/>
          <w:sz w:val="28"/>
          <w:szCs w:val="28"/>
        </w:rPr>
      </w:pPr>
      <w:r w:rsidRPr="00733D8D">
        <w:rPr>
          <w:rFonts w:asciiTheme="minorHAnsi" w:hAnsiTheme="minorHAnsi" w:cstheme="minorHAnsi"/>
          <w:color w:val="2E5395"/>
          <w:sz w:val="28"/>
          <w:szCs w:val="28"/>
        </w:rPr>
        <w:t xml:space="preserve">2.1 Valore pubblico </w:t>
      </w:r>
    </w:p>
    <w:p w14:paraId="357BB6CC" w14:textId="77777777" w:rsidR="003850C6" w:rsidRPr="00733D8D" w:rsidRDefault="003850C6">
      <w:pPr>
        <w:pStyle w:val="Titolo1"/>
        <w:spacing w:before="20"/>
        <w:ind w:left="214"/>
        <w:jc w:val="both"/>
        <w:rPr>
          <w:rFonts w:asciiTheme="minorHAnsi" w:hAnsiTheme="minorHAnsi" w:cstheme="minorHAnsi"/>
          <w:color w:val="2E5395"/>
          <w:sz w:val="28"/>
          <w:szCs w:val="28"/>
        </w:rPr>
      </w:pPr>
    </w:p>
    <w:p w14:paraId="66207AA9" w14:textId="77777777" w:rsidR="003762C7" w:rsidRDefault="003762C7" w:rsidP="003850C6">
      <w:pPr>
        <w:pStyle w:val="Corpotesto"/>
        <w:ind w:right="462"/>
        <w:jc w:val="both"/>
      </w:pPr>
      <w:r>
        <w:t>L’operato della Pubblica Amministrazione deve essere orientato principalmente al soddisfacimento dei</w:t>
      </w:r>
      <w:r>
        <w:rPr>
          <w:spacing w:val="1"/>
        </w:rPr>
        <w:t xml:space="preserve"> </w:t>
      </w:r>
      <w:r>
        <w:t>bisogni del cittadino. La misurazione della performance è un elemento fondamentale per il miglioramento</w:t>
      </w:r>
      <w:r>
        <w:rPr>
          <w:spacing w:val="1"/>
        </w:rPr>
        <w:t xml:space="preserve"> </w:t>
      </w:r>
      <w:r>
        <w:t>dell’efficienza ed efficacia dell’Ente, in quanto per poter misurare è necessario acquisire tutti gli elementi</w:t>
      </w:r>
      <w:r>
        <w:rPr>
          <w:spacing w:val="1"/>
        </w:rPr>
        <w:t xml:space="preserve"> </w:t>
      </w:r>
      <w:r>
        <w:t>informativi necessari, avere percezione e comprensione delle problematiche connesse alla questione e</w:t>
      </w:r>
      <w:r>
        <w:rPr>
          <w:spacing w:val="1"/>
        </w:rPr>
        <w:t xml:space="preserve"> </w:t>
      </w:r>
      <w:r>
        <w:t>orientare la propria</w:t>
      </w:r>
      <w:r>
        <w:rPr>
          <w:spacing w:val="-1"/>
        </w:rPr>
        <w:t xml:space="preserve"> </w:t>
      </w:r>
      <w:r>
        <w:t>attività</w:t>
      </w:r>
      <w:r>
        <w:rPr>
          <w:spacing w:val="-3"/>
        </w:rPr>
        <w:t xml:space="preserve"> </w:t>
      </w:r>
      <w:r>
        <w:t>al</w:t>
      </w:r>
      <w:r>
        <w:rPr>
          <w:spacing w:val="-1"/>
        </w:rPr>
        <w:t xml:space="preserve"> </w:t>
      </w:r>
      <w:r>
        <w:t>loro</w:t>
      </w:r>
      <w:r>
        <w:rPr>
          <w:spacing w:val="1"/>
        </w:rPr>
        <w:t xml:space="preserve"> </w:t>
      </w:r>
      <w:r>
        <w:t>superamento</w:t>
      </w:r>
      <w:r>
        <w:rPr>
          <w:spacing w:val="-2"/>
        </w:rPr>
        <w:t xml:space="preserve"> </w:t>
      </w:r>
      <w:r>
        <w:t>e</w:t>
      </w:r>
      <w:r>
        <w:rPr>
          <w:spacing w:val="1"/>
        </w:rPr>
        <w:t xml:space="preserve"> </w:t>
      </w:r>
      <w:r>
        <w:t>al</w:t>
      </w:r>
      <w:r>
        <w:rPr>
          <w:spacing w:val="-4"/>
        </w:rPr>
        <w:t xml:space="preserve"> </w:t>
      </w:r>
      <w:r>
        <w:t>raggiungimento</w:t>
      </w:r>
      <w:r>
        <w:rPr>
          <w:spacing w:val="1"/>
        </w:rPr>
        <w:t xml:space="preserve"> </w:t>
      </w:r>
      <w:r>
        <w:t>dello</w:t>
      </w:r>
      <w:r>
        <w:rPr>
          <w:spacing w:val="-2"/>
        </w:rPr>
        <w:t xml:space="preserve"> </w:t>
      </w:r>
      <w:r>
        <w:t>scopo</w:t>
      </w:r>
      <w:r>
        <w:rPr>
          <w:spacing w:val="-1"/>
        </w:rPr>
        <w:t xml:space="preserve"> </w:t>
      </w:r>
      <w:r>
        <w:t>prefisso.</w:t>
      </w:r>
    </w:p>
    <w:p w14:paraId="070E9B56" w14:textId="77777777" w:rsidR="003850C6" w:rsidRDefault="003850C6" w:rsidP="003850C6">
      <w:pPr>
        <w:pStyle w:val="Corpotesto"/>
        <w:ind w:right="462"/>
        <w:jc w:val="both"/>
      </w:pPr>
    </w:p>
    <w:p w14:paraId="5669E1F8" w14:textId="77777777" w:rsidR="003762C7" w:rsidRDefault="003762C7" w:rsidP="003850C6">
      <w:pPr>
        <w:pStyle w:val="Corpotesto"/>
        <w:ind w:right="465"/>
        <w:jc w:val="both"/>
      </w:pPr>
      <w:r>
        <w:t>Al fine del soddisfacimento dei bisogni dei cittadini, occ</w:t>
      </w:r>
      <w:r w:rsidR="003850C6">
        <w:t xml:space="preserve">orre avviare una vera e propria </w:t>
      </w:r>
      <w:r>
        <w:t>programmazione</w:t>
      </w:r>
      <w:r>
        <w:rPr>
          <w:spacing w:val="1"/>
        </w:rPr>
        <w:t xml:space="preserve"> </w:t>
      </w:r>
      <w:r>
        <w:t>strategica.</w:t>
      </w:r>
    </w:p>
    <w:p w14:paraId="370EDBFC" w14:textId="77777777" w:rsidR="003762C7" w:rsidRDefault="003762C7" w:rsidP="003850C6">
      <w:pPr>
        <w:pStyle w:val="Corpotesto"/>
        <w:ind w:right="466"/>
        <w:jc w:val="both"/>
      </w:pPr>
      <w:r>
        <w:t>Alla base della programmazione strategica dell’Ente vi è il Documento Unico di Programmazione (DUP) e la</w:t>
      </w:r>
      <w:r>
        <w:rPr>
          <w:spacing w:val="1"/>
        </w:rPr>
        <w:t xml:space="preserve"> </w:t>
      </w:r>
      <w:r>
        <w:t>relativa</w:t>
      </w:r>
      <w:r>
        <w:rPr>
          <w:spacing w:val="-3"/>
        </w:rPr>
        <w:t xml:space="preserve"> </w:t>
      </w:r>
      <w:r>
        <w:t>Nota di Aggiornamento.</w:t>
      </w:r>
    </w:p>
    <w:p w14:paraId="501A13CF" w14:textId="77777777" w:rsidR="003850C6" w:rsidRDefault="003850C6" w:rsidP="003850C6">
      <w:pPr>
        <w:pStyle w:val="Corpotesto"/>
        <w:ind w:right="466"/>
        <w:jc w:val="both"/>
      </w:pPr>
    </w:p>
    <w:p w14:paraId="1376CE0F" w14:textId="77777777" w:rsidR="003762C7" w:rsidRDefault="003762C7" w:rsidP="003850C6">
      <w:pPr>
        <w:pStyle w:val="Corpotesto"/>
        <w:ind w:right="464"/>
        <w:jc w:val="both"/>
      </w:pPr>
      <w:r>
        <w:t>Il DUP è lo strumento che permette l’attività di guida strategica ed operativa dell’Ente e rappresenta, nel</w:t>
      </w:r>
      <w:r>
        <w:rPr>
          <w:spacing w:val="1"/>
        </w:rPr>
        <w:t xml:space="preserve"> </w:t>
      </w:r>
      <w:r>
        <w:t>rispetto del principio del coordinamento e coerenza dei documenti che costituiscono il sistema di bilancio, il</w:t>
      </w:r>
      <w:r>
        <w:rPr>
          <w:spacing w:val="-47"/>
        </w:rPr>
        <w:t xml:space="preserve"> </w:t>
      </w:r>
      <w:r>
        <w:t>presupposto necessario</w:t>
      </w:r>
      <w:r>
        <w:rPr>
          <w:spacing w:val="1"/>
        </w:rPr>
        <w:t xml:space="preserve"> </w:t>
      </w:r>
      <w:r>
        <w:t>di</w:t>
      </w:r>
      <w:r>
        <w:rPr>
          <w:spacing w:val="-3"/>
        </w:rPr>
        <w:t xml:space="preserve"> </w:t>
      </w:r>
      <w:r>
        <w:t>tutti gli altri</w:t>
      </w:r>
      <w:r>
        <w:rPr>
          <w:spacing w:val="-3"/>
        </w:rPr>
        <w:t xml:space="preserve"> </w:t>
      </w:r>
      <w:r>
        <w:t>documenti</w:t>
      </w:r>
      <w:r>
        <w:rPr>
          <w:spacing w:val="-3"/>
        </w:rPr>
        <w:t xml:space="preserve"> </w:t>
      </w:r>
      <w:r>
        <w:t>di programmazione.</w:t>
      </w:r>
    </w:p>
    <w:p w14:paraId="4FCBD177" w14:textId="77777777" w:rsidR="003762C7" w:rsidRDefault="003762C7" w:rsidP="003850C6">
      <w:pPr>
        <w:pStyle w:val="Corpotesto"/>
        <w:ind w:right="463"/>
        <w:jc w:val="both"/>
      </w:pPr>
      <w:r>
        <w:t>La Sezione Strategica (SeS) costituisce la prima parte del documento nonché la base per la redazione della</w:t>
      </w:r>
      <w:r>
        <w:rPr>
          <w:spacing w:val="1"/>
        </w:rPr>
        <w:t xml:space="preserve"> </w:t>
      </w:r>
      <w:r>
        <w:t>successiva</w:t>
      </w:r>
      <w:r>
        <w:rPr>
          <w:spacing w:val="1"/>
        </w:rPr>
        <w:t xml:space="preserve"> </w:t>
      </w:r>
      <w:r>
        <w:t>Sezione</w:t>
      </w:r>
      <w:r>
        <w:rPr>
          <w:spacing w:val="1"/>
        </w:rPr>
        <w:t xml:space="preserve"> </w:t>
      </w:r>
      <w:r>
        <w:t>Operativa</w:t>
      </w:r>
      <w:r>
        <w:rPr>
          <w:spacing w:val="1"/>
        </w:rPr>
        <w:t xml:space="preserve"> </w:t>
      </w:r>
      <w:r>
        <w:t>(SeO)</w:t>
      </w:r>
      <w:r>
        <w:rPr>
          <w:spacing w:val="1"/>
        </w:rPr>
        <w:t xml:space="preserve"> </w:t>
      </w:r>
      <w:r>
        <w:t>e</w:t>
      </w:r>
      <w:r>
        <w:rPr>
          <w:spacing w:val="1"/>
        </w:rPr>
        <w:t xml:space="preserve"> </w:t>
      </w:r>
      <w:r>
        <w:t>sviluppa</w:t>
      </w:r>
      <w:r>
        <w:rPr>
          <w:spacing w:val="1"/>
        </w:rPr>
        <w:t xml:space="preserve"> </w:t>
      </w:r>
      <w:r>
        <w:t>le</w:t>
      </w:r>
      <w:r>
        <w:rPr>
          <w:spacing w:val="1"/>
        </w:rPr>
        <w:t xml:space="preserve"> </w:t>
      </w:r>
      <w:r>
        <w:t>linee</w:t>
      </w:r>
      <w:r>
        <w:rPr>
          <w:spacing w:val="1"/>
        </w:rPr>
        <w:t xml:space="preserve"> </w:t>
      </w:r>
      <w:r>
        <w:t>programmatiche</w:t>
      </w:r>
      <w:r>
        <w:rPr>
          <w:spacing w:val="1"/>
        </w:rPr>
        <w:t xml:space="preserve"> </w:t>
      </w:r>
      <w:r>
        <w:t>di</w:t>
      </w:r>
      <w:r>
        <w:rPr>
          <w:spacing w:val="1"/>
        </w:rPr>
        <w:t xml:space="preserve"> </w:t>
      </w:r>
      <w:r>
        <w:t>mandato,</w:t>
      </w:r>
      <w:r>
        <w:rPr>
          <w:spacing w:val="1"/>
        </w:rPr>
        <w:t xml:space="preserve"> </w:t>
      </w:r>
      <w:r>
        <w:t>individuando</w:t>
      </w:r>
      <w:r>
        <w:rPr>
          <w:spacing w:val="49"/>
        </w:rPr>
        <w:t xml:space="preserve"> </w:t>
      </w:r>
      <w:r>
        <w:t>gli</w:t>
      </w:r>
      <w:r>
        <w:rPr>
          <w:spacing w:val="1"/>
        </w:rPr>
        <w:t xml:space="preserve"> </w:t>
      </w:r>
      <w:r>
        <w:t>indirizzi</w:t>
      </w:r>
      <w:r>
        <w:rPr>
          <w:spacing w:val="1"/>
        </w:rPr>
        <w:t xml:space="preserve"> </w:t>
      </w:r>
      <w:r>
        <w:t>strategici</w:t>
      </w:r>
      <w:r>
        <w:rPr>
          <w:spacing w:val="1"/>
        </w:rPr>
        <w:t xml:space="preserve"> </w:t>
      </w:r>
      <w:r>
        <w:t>dell’Ente</w:t>
      </w:r>
      <w:r>
        <w:rPr>
          <w:spacing w:val="1"/>
        </w:rPr>
        <w:t xml:space="preserve"> </w:t>
      </w:r>
      <w:r>
        <w:t>con</w:t>
      </w:r>
      <w:r>
        <w:rPr>
          <w:spacing w:val="1"/>
        </w:rPr>
        <w:t xml:space="preserve"> </w:t>
      </w:r>
      <w:r>
        <w:t>un</w:t>
      </w:r>
      <w:r>
        <w:rPr>
          <w:spacing w:val="1"/>
        </w:rPr>
        <w:t xml:space="preserve"> </w:t>
      </w:r>
      <w:r>
        <w:t>orizzonte</w:t>
      </w:r>
      <w:r>
        <w:rPr>
          <w:spacing w:val="1"/>
        </w:rPr>
        <w:t xml:space="preserve"> </w:t>
      </w:r>
      <w:r>
        <w:t>temporale</w:t>
      </w:r>
      <w:r>
        <w:rPr>
          <w:spacing w:val="1"/>
        </w:rPr>
        <w:t xml:space="preserve"> </w:t>
      </w:r>
      <w:r>
        <w:t>di</w:t>
      </w:r>
      <w:r>
        <w:rPr>
          <w:spacing w:val="1"/>
        </w:rPr>
        <w:t xml:space="preserve"> </w:t>
      </w:r>
      <w:r>
        <w:t>riferimento</w:t>
      </w:r>
      <w:r>
        <w:rPr>
          <w:spacing w:val="1"/>
        </w:rPr>
        <w:t xml:space="preserve"> </w:t>
      </w:r>
      <w:r>
        <w:t>pari</w:t>
      </w:r>
      <w:r>
        <w:rPr>
          <w:spacing w:val="1"/>
        </w:rPr>
        <w:t xml:space="preserve"> </w:t>
      </w:r>
      <w:r>
        <w:t>a</w:t>
      </w:r>
      <w:r>
        <w:rPr>
          <w:spacing w:val="1"/>
        </w:rPr>
        <w:t xml:space="preserve"> </w:t>
      </w:r>
      <w:r>
        <w:t>quello</w:t>
      </w:r>
      <w:r>
        <w:rPr>
          <w:spacing w:val="1"/>
        </w:rPr>
        <w:t xml:space="preserve"> </w:t>
      </w:r>
      <w:r>
        <w:t>del</w:t>
      </w:r>
      <w:r>
        <w:rPr>
          <w:spacing w:val="1"/>
        </w:rPr>
        <w:t xml:space="preserve"> </w:t>
      </w:r>
      <w:r>
        <w:t>mandato</w:t>
      </w:r>
      <w:r>
        <w:rPr>
          <w:spacing w:val="1"/>
        </w:rPr>
        <w:t xml:space="preserve"> </w:t>
      </w:r>
      <w:r>
        <w:t>amministrativo.</w:t>
      </w:r>
      <w:r>
        <w:rPr>
          <w:spacing w:val="30"/>
        </w:rPr>
        <w:t xml:space="preserve"> </w:t>
      </w:r>
      <w:r>
        <w:t>L’individuazione</w:t>
      </w:r>
      <w:r>
        <w:rPr>
          <w:spacing w:val="34"/>
        </w:rPr>
        <w:t xml:space="preserve"> </w:t>
      </w:r>
      <w:r>
        <w:t>degli</w:t>
      </w:r>
      <w:r>
        <w:rPr>
          <w:spacing w:val="33"/>
        </w:rPr>
        <w:t xml:space="preserve"> </w:t>
      </w:r>
      <w:r>
        <w:t>obiettivi</w:t>
      </w:r>
      <w:r>
        <w:rPr>
          <w:spacing w:val="33"/>
        </w:rPr>
        <w:t xml:space="preserve"> </w:t>
      </w:r>
      <w:r>
        <w:t>strategici</w:t>
      </w:r>
      <w:r>
        <w:rPr>
          <w:spacing w:val="33"/>
        </w:rPr>
        <w:t xml:space="preserve"> </w:t>
      </w:r>
      <w:r>
        <w:t>è</w:t>
      </w:r>
      <w:r>
        <w:rPr>
          <w:spacing w:val="35"/>
        </w:rPr>
        <w:t xml:space="preserve"> </w:t>
      </w:r>
      <w:r>
        <w:t>il</w:t>
      </w:r>
      <w:r>
        <w:rPr>
          <w:spacing w:val="33"/>
        </w:rPr>
        <w:t xml:space="preserve"> </w:t>
      </w:r>
      <w:r>
        <w:t>frutto</w:t>
      </w:r>
      <w:r>
        <w:rPr>
          <w:spacing w:val="34"/>
        </w:rPr>
        <w:t xml:space="preserve"> </w:t>
      </w:r>
      <w:r>
        <w:t>di</w:t>
      </w:r>
      <w:r>
        <w:rPr>
          <w:spacing w:val="33"/>
        </w:rPr>
        <w:t xml:space="preserve"> </w:t>
      </w:r>
      <w:r>
        <w:t>un</w:t>
      </w:r>
      <w:r>
        <w:rPr>
          <w:spacing w:val="32"/>
        </w:rPr>
        <w:t xml:space="preserve"> </w:t>
      </w:r>
      <w:r>
        <w:t>processo</w:t>
      </w:r>
      <w:r>
        <w:rPr>
          <w:spacing w:val="34"/>
        </w:rPr>
        <w:t xml:space="preserve"> </w:t>
      </w:r>
      <w:r>
        <w:t>conoscitivo</w:t>
      </w:r>
      <w:r>
        <w:rPr>
          <w:spacing w:val="35"/>
        </w:rPr>
        <w:t xml:space="preserve"> </w:t>
      </w:r>
      <w:r>
        <w:t>di</w:t>
      </w:r>
      <w:r>
        <w:rPr>
          <w:spacing w:val="33"/>
        </w:rPr>
        <w:t xml:space="preserve"> </w:t>
      </w:r>
      <w:r>
        <w:t>analisi</w:t>
      </w:r>
      <w:r>
        <w:rPr>
          <w:spacing w:val="1"/>
        </w:rPr>
        <w:t xml:space="preserve"> </w:t>
      </w:r>
      <w:r>
        <w:t>delle</w:t>
      </w:r>
      <w:r>
        <w:rPr>
          <w:spacing w:val="-1"/>
        </w:rPr>
        <w:t xml:space="preserve"> </w:t>
      </w:r>
      <w:r>
        <w:t>situazioni</w:t>
      </w:r>
      <w:r>
        <w:rPr>
          <w:spacing w:val="-1"/>
        </w:rPr>
        <w:t xml:space="preserve"> </w:t>
      </w:r>
      <w:r>
        <w:t>sia</w:t>
      </w:r>
      <w:r>
        <w:rPr>
          <w:spacing w:val="-1"/>
        </w:rPr>
        <w:t xml:space="preserve"> </w:t>
      </w:r>
      <w:r>
        <w:t>esterne,</w:t>
      </w:r>
      <w:r>
        <w:rPr>
          <w:spacing w:val="-3"/>
        </w:rPr>
        <w:t xml:space="preserve"> </w:t>
      </w:r>
      <w:r>
        <w:t>sia</w:t>
      </w:r>
      <w:r>
        <w:rPr>
          <w:spacing w:val="-1"/>
        </w:rPr>
        <w:t xml:space="preserve"> </w:t>
      </w:r>
      <w:r>
        <w:t>interne</w:t>
      </w:r>
      <w:r>
        <w:rPr>
          <w:spacing w:val="-4"/>
        </w:rPr>
        <w:t xml:space="preserve"> </w:t>
      </w:r>
      <w:r>
        <w:t>all’Ente e,</w:t>
      </w:r>
      <w:r>
        <w:rPr>
          <w:spacing w:val="-3"/>
        </w:rPr>
        <w:t xml:space="preserve"> </w:t>
      </w:r>
      <w:r>
        <w:t>soprattutto,</w:t>
      </w:r>
      <w:r>
        <w:rPr>
          <w:spacing w:val="-1"/>
        </w:rPr>
        <w:t xml:space="preserve"> </w:t>
      </w:r>
      <w:r>
        <w:t>dei</w:t>
      </w:r>
      <w:r>
        <w:rPr>
          <w:spacing w:val="-4"/>
        </w:rPr>
        <w:t xml:space="preserve"> </w:t>
      </w:r>
      <w:r>
        <w:t>bisogni</w:t>
      </w:r>
      <w:r>
        <w:rPr>
          <w:spacing w:val="-1"/>
        </w:rPr>
        <w:t xml:space="preserve"> </w:t>
      </w:r>
      <w:r>
        <w:t>della</w:t>
      </w:r>
      <w:r>
        <w:rPr>
          <w:spacing w:val="-4"/>
        </w:rPr>
        <w:t xml:space="preserve"> </w:t>
      </w:r>
      <w:r>
        <w:t>comunità</w:t>
      </w:r>
      <w:r>
        <w:rPr>
          <w:spacing w:val="-2"/>
        </w:rPr>
        <w:t xml:space="preserve"> </w:t>
      </w:r>
      <w:r>
        <w:t>di</w:t>
      </w:r>
      <w:r>
        <w:rPr>
          <w:spacing w:val="-1"/>
        </w:rPr>
        <w:t xml:space="preserve"> </w:t>
      </w:r>
      <w:r>
        <w:t>riferimento.</w:t>
      </w:r>
    </w:p>
    <w:p w14:paraId="592FAF06" w14:textId="77777777" w:rsidR="003850C6" w:rsidRDefault="003850C6" w:rsidP="003850C6">
      <w:pPr>
        <w:pStyle w:val="Corpotesto"/>
        <w:ind w:right="463"/>
        <w:jc w:val="both"/>
      </w:pPr>
    </w:p>
    <w:p w14:paraId="155A6F7F" w14:textId="77777777" w:rsidR="003762C7" w:rsidRDefault="003762C7" w:rsidP="003850C6">
      <w:pPr>
        <w:pStyle w:val="Corpotesto"/>
        <w:ind w:right="462"/>
        <w:jc w:val="both"/>
      </w:pPr>
      <w:r>
        <w:t>La</w:t>
      </w:r>
      <w:r>
        <w:rPr>
          <w:spacing w:val="1"/>
        </w:rPr>
        <w:t xml:space="preserve"> </w:t>
      </w:r>
      <w:r>
        <w:t>Sezione</w:t>
      </w:r>
      <w:r>
        <w:rPr>
          <w:spacing w:val="1"/>
        </w:rPr>
        <w:t xml:space="preserve"> </w:t>
      </w:r>
      <w:r>
        <w:t>Operativa</w:t>
      </w:r>
      <w:r>
        <w:rPr>
          <w:spacing w:val="1"/>
        </w:rPr>
        <w:t xml:space="preserve"> </w:t>
      </w:r>
      <w:r>
        <w:t>(SeO),</w:t>
      </w:r>
      <w:r>
        <w:rPr>
          <w:spacing w:val="1"/>
        </w:rPr>
        <w:t xml:space="preserve"> </w:t>
      </w:r>
      <w:r>
        <w:t>seconda</w:t>
      </w:r>
      <w:r>
        <w:rPr>
          <w:spacing w:val="1"/>
        </w:rPr>
        <w:t xml:space="preserve"> </w:t>
      </w:r>
      <w:r>
        <w:t>parte</w:t>
      </w:r>
      <w:r>
        <w:rPr>
          <w:spacing w:val="1"/>
        </w:rPr>
        <w:t xml:space="preserve"> </w:t>
      </w:r>
      <w:r>
        <w:t>del</w:t>
      </w:r>
      <w:r>
        <w:rPr>
          <w:spacing w:val="1"/>
        </w:rPr>
        <w:t xml:space="preserve"> </w:t>
      </w:r>
      <w:r>
        <w:t>DUP/Nota</w:t>
      </w:r>
      <w:r>
        <w:rPr>
          <w:spacing w:val="1"/>
        </w:rPr>
        <w:t xml:space="preserve"> </w:t>
      </w:r>
      <w:r>
        <w:t>di</w:t>
      </w:r>
      <w:r>
        <w:rPr>
          <w:spacing w:val="1"/>
        </w:rPr>
        <w:t xml:space="preserve"> </w:t>
      </w:r>
      <w:r>
        <w:t>Aggiornamento,</w:t>
      </w:r>
      <w:r>
        <w:rPr>
          <w:spacing w:val="1"/>
        </w:rPr>
        <w:t xml:space="preserve"> </w:t>
      </w:r>
      <w:r>
        <w:t>contiene</w:t>
      </w:r>
      <w:r>
        <w:rPr>
          <w:spacing w:val="1"/>
        </w:rPr>
        <w:t xml:space="preserve"> </w:t>
      </w:r>
      <w:r>
        <w:t>invece</w:t>
      </w:r>
      <w:r>
        <w:rPr>
          <w:spacing w:val="1"/>
        </w:rPr>
        <w:t xml:space="preserve"> </w:t>
      </w:r>
      <w:r>
        <w:t>la</w:t>
      </w:r>
      <w:r>
        <w:rPr>
          <w:spacing w:val="1"/>
        </w:rPr>
        <w:t xml:space="preserve"> </w:t>
      </w:r>
      <w:r>
        <w:t xml:space="preserve">programmazione operativa dell’Ente con un orizzonte temporale corrispondente al bilancio di </w:t>
      </w:r>
      <w:r w:rsidRPr="002E662A">
        <w:t>previsione</w:t>
      </w:r>
      <w:r w:rsidRPr="002E662A">
        <w:rPr>
          <w:spacing w:val="1"/>
        </w:rPr>
        <w:t xml:space="preserve"> </w:t>
      </w:r>
      <w:r w:rsidRPr="002E662A">
        <w:t>(triennio</w:t>
      </w:r>
      <w:r w:rsidRPr="002E662A">
        <w:rPr>
          <w:spacing w:val="1"/>
        </w:rPr>
        <w:t xml:space="preserve"> </w:t>
      </w:r>
      <w:r w:rsidRPr="002E662A">
        <w:t>202</w:t>
      </w:r>
      <w:r w:rsidR="001B4F3A">
        <w:t>4</w:t>
      </w:r>
      <w:r w:rsidRPr="002E662A">
        <w:t>/202</w:t>
      </w:r>
      <w:r w:rsidR="001B4F3A">
        <w:t>6</w:t>
      </w:r>
      <w:r w:rsidRPr="002E662A">
        <w:t>).</w:t>
      </w:r>
      <w:r>
        <w:rPr>
          <w:spacing w:val="1"/>
        </w:rPr>
        <w:t xml:space="preserve"> </w:t>
      </w:r>
      <w:r>
        <w:t>La</w:t>
      </w:r>
      <w:r>
        <w:rPr>
          <w:spacing w:val="1"/>
        </w:rPr>
        <w:t xml:space="preserve"> </w:t>
      </w:r>
      <w:r>
        <w:t>SeO</w:t>
      </w:r>
      <w:r>
        <w:rPr>
          <w:spacing w:val="1"/>
        </w:rPr>
        <w:t xml:space="preserve"> </w:t>
      </w:r>
      <w:r>
        <w:t>ha</w:t>
      </w:r>
      <w:r>
        <w:rPr>
          <w:spacing w:val="1"/>
        </w:rPr>
        <w:t xml:space="preserve"> </w:t>
      </w:r>
      <w:r>
        <w:t>lo</w:t>
      </w:r>
      <w:r>
        <w:rPr>
          <w:spacing w:val="1"/>
        </w:rPr>
        <w:t xml:space="preserve"> </w:t>
      </w:r>
      <w:r>
        <w:t>scopo</w:t>
      </w:r>
      <w:r>
        <w:rPr>
          <w:spacing w:val="1"/>
        </w:rPr>
        <w:t xml:space="preserve"> </w:t>
      </w:r>
      <w:r>
        <w:t>di</w:t>
      </w:r>
      <w:r>
        <w:rPr>
          <w:spacing w:val="1"/>
        </w:rPr>
        <w:t xml:space="preserve"> </w:t>
      </w:r>
      <w:r>
        <w:t>declinare,</w:t>
      </w:r>
      <w:r>
        <w:rPr>
          <w:spacing w:val="1"/>
        </w:rPr>
        <w:t xml:space="preserve"> </w:t>
      </w:r>
      <w:r>
        <w:t>con</w:t>
      </w:r>
      <w:r>
        <w:rPr>
          <w:spacing w:val="1"/>
        </w:rPr>
        <w:t xml:space="preserve"> </w:t>
      </w:r>
      <w:r>
        <w:t>riferimento</w:t>
      </w:r>
      <w:r>
        <w:rPr>
          <w:spacing w:val="1"/>
        </w:rPr>
        <w:t xml:space="preserve"> </w:t>
      </w:r>
      <w:r>
        <w:t>all’Ente</w:t>
      </w:r>
      <w:r>
        <w:rPr>
          <w:spacing w:val="1"/>
        </w:rPr>
        <w:t xml:space="preserve"> </w:t>
      </w:r>
      <w:r>
        <w:t>e</w:t>
      </w:r>
      <w:r>
        <w:rPr>
          <w:spacing w:val="1"/>
        </w:rPr>
        <w:t xml:space="preserve"> </w:t>
      </w:r>
      <w:r>
        <w:t>alle</w:t>
      </w:r>
      <w:r>
        <w:rPr>
          <w:spacing w:val="1"/>
        </w:rPr>
        <w:t xml:space="preserve"> </w:t>
      </w:r>
      <w:r>
        <w:t>sue</w:t>
      </w:r>
      <w:r>
        <w:rPr>
          <w:spacing w:val="49"/>
        </w:rPr>
        <w:t xml:space="preserve"> </w:t>
      </w:r>
      <w:r>
        <w:t>società</w:t>
      </w:r>
      <w:r>
        <w:rPr>
          <w:spacing w:val="1"/>
        </w:rPr>
        <w:t xml:space="preserve"> </w:t>
      </w:r>
      <w:r>
        <w:t>partecipate,</w:t>
      </w:r>
      <w:r>
        <w:rPr>
          <w:spacing w:val="7"/>
        </w:rPr>
        <w:t xml:space="preserve"> </w:t>
      </w:r>
      <w:r>
        <w:t>le</w:t>
      </w:r>
      <w:r>
        <w:rPr>
          <w:spacing w:val="8"/>
        </w:rPr>
        <w:t xml:space="preserve"> </w:t>
      </w:r>
      <w:r>
        <w:t>linee</w:t>
      </w:r>
      <w:r>
        <w:rPr>
          <w:spacing w:val="7"/>
        </w:rPr>
        <w:t xml:space="preserve"> </w:t>
      </w:r>
      <w:r>
        <w:t>strategiche</w:t>
      </w:r>
      <w:r>
        <w:rPr>
          <w:spacing w:val="8"/>
        </w:rPr>
        <w:t xml:space="preserve"> </w:t>
      </w:r>
      <w:r>
        <w:t>in</w:t>
      </w:r>
      <w:r>
        <w:rPr>
          <w:spacing w:val="6"/>
        </w:rPr>
        <w:t xml:space="preserve"> </w:t>
      </w:r>
      <w:r>
        <w:t>obiettivi</w:t>
      </w:r>
      <w:r>
        <w:rPr>
          <w:spacing w:val="7"/>
        </w:rPr>
        <w:t xml:space="preserve"> </w:t>
      </w:r>
      <w:r>
        <w:t>operativi</w:t>
      </w:r>
      <w:r>
        <w:rPr>
          <w:spacing w:val="7"/>
        </w:rPr>
        <w:t xml:space="preserve"> </w:t>
      </w:r>
      <w:r>
        <w:t>all’interno</w:t>
      </w:r>
      <w:r>
        <w:rPr>
          <w:spacing w:val="8"/>
        </w:rPr>
        <w:t xml:space="preserve"> </w:t>
      </w:r>
      <w:r>
        <w:t>delle</w:t>
      </w:r>
      <w:r>
        <w:rPr>
          <w:spacing w:val="8"/>
        </w:rPr>
        <w:t xml:space="preserve"> </w:t>
      </w:r>
      <w:r>
        <w:t>singole</w:t>
      </w:r>
      <w:r>
        <w:rPr>
          <w:spacing w:val="5"/>
        </w:rPr>
        <w:t xml:space="preserve"> </w:t>
      </w:r>
      <w:r>
        <w:t>missioni</w:t>
      </w:r>
      <w:r>
        <w:rPr>
          <w:spacing w:val="7"/>
        </w:rPr>
        <w:t xml:space="preserve"> </w:t>
      </w:r>
      <w:r>
        <w:t>e</w:t>
      </w:r>
      <w:r>
        <w:rPr>
          <w:spacing w:val="8"/>
        </w:rPr>
        <w:t xml:space="preserve"> </w:t>
      </w:r>
      <w:r>
        <w:t>costituisce,</w:t>
      </w:r>
      <w:r>
        <w:rPr>
          <w:spacing w:val="7"/>
        </w:rPr>
        <w:t xml:space="preserve"> </w:t>
      </w:r>
      <w:r>
        <w:t>inoltre,</w:t>
      </w:r>
      <w:r>
        <w:rPr>
          <w:spacing w:val="1"/>
        </w:rPr>
        <w:t xml:space="preserve"> </w:t>
      </w:r>
      <w:r>
        <w:t>il</w:t>
      </w:r>
      <w:r>
        <w:rPr>
          <w:spacing w:val="1"/>
        </w:rPr>
        <w:t xml:space="preserve"> </w:t>
      </w:r>
      <w:r>
        <w:t>presupposto</w:t>
      </w:r>
      <w:r>
        <w:rPr>
          <w:spacing w:val="1"/>
        </w:rPr>
        <w:t xml:space="preserve"> </w:t>
      </w:r>
      <w:r>
        <w:t>dell’attività</w:t>
      </w:r>
      <w:r>
        <w:rPr>
          <w:spacing w:val="1"/>
        </w:rPr>
        <w:t xml:space="preserve"> </w:t>
      </w:r>
      <w:r>
        <w:t>di</w:t>
      </w:r>
      <w:r>
        <w:rPr>
          <w:spacing w:val="1"/>
        </w:rPr>
        <w:t xml:space="preserve"> </w:t>
      </w:r>
      <w:r>
        <w:t>controllo</w:t>
      </w:r>
      <w:r>
        <w:rPr>
          <w:spacing w:val="1"/>
        </w:rPr>
        <w:t xml:space="preserve"> </w:t>
      </w:r>
      <w:r>
        <w:t>strategico</w:t>
      </w:r>
      <w:r>
        <w:rPr>
          <w:spacing w:val="1"/>
        </w:rPr>
        <w:t xml:space="preserve"> </w:t>
      </w:r>
      <w:r>
        <w:t>e</w:t>
      </w:r>
      <w:r>
        <w:rPr>
          <w:spacing w:val="1"/>
        </w:rPr>
        <w:t xml:space="preserve"> </w:t>
      </w:r>
      <w:r>
        <w:t>dei</w:t>
      </w:r>
      <w:r>
        <w:rPr>
          <w:spacing w:val="1"/>
        </w:rPr>
        <w:t xml:space="preserve"> </w:t>
      </w:r>
      <w:r>
        <w:t>risultati</w:t>
      </w:r>
      <w:r>
        <w:rPr>
          <w:spacing w:val="1"/>
        </w:rPr>
        <w:t xml:space="preserve"> </w:t>
      </w:r>
      <w:r>
        <w:t>conseguiti</w:t>
      </w:r>
      <w:r>
        <w:rPr>
          <w:spacing w:val="1"/>
        </w:rPr>
        <w:t xml:space="preserve"> </w:t>
      </w:r>
      <w:r>
        <w:t>dall’Ente,</w:t>
      </w:r>
      <w:r>
        <w:rPr>
          <w:spacing w:val="1"/>
        </w:rPr>
        <w:t xml:space="preserve"> </w:t>
      </w:r>
      <w:r>
        <w:t>con</w:t>
      </w:r>
      <w:r>
        <w:rPr>
          <w:spacing w:val="1"/>
        </w:rPr>
        <w:t xml:space="preserve"> </w:t>
      </w:r>
      <w:r>
        <w:t>particolare</w:t>
      </w:r>
      <w:r>
        <w:rPr>
          <w:spacing w:val="1"/>
        </w:rPr>
        <w:t xml:space="preserve"> </w:t>
      </w:r>
      <w:r>
        <w:t>riferimento</w:t>
      </w:r>
      <w:r>
        <w:rPr>
          <w:spacing w:val="-2"/>
        </w:rPr>
        <w:t xml:space="preserve"> </w:t>
      </w:r>
      <w:r>
        <w:t>allo</w:t>
      </w:r>
      <w:r>
        <w:rPr>
          <w:spacing w:val="-1"/>
        </w:rPr>
        <w:t xml:space="preserve"> </w:t>
      </w:r>
      <w:r>
        <w:t>stato</w:t>
      </w:r>
      <w:r>
        <w:rPr>
          <w:spacing w:val="1"/>
        </w:rPr>
        <w:t xml:space="preserve"> </w:t>
      </w:r>
      <w:r>
        <w:t>di attuazione</w:t>
      </w:r>
      <w:r>
        <w:rPr>
          <w:spacing w:val="1"/>
        </w:rPr>
        <w:t xml:space="preserve"> </w:t>
      </w:r>
      <w:r>
        <w:t>dei programmi</w:t>
      </w:r>
      <w:r>
        <w:rPr>
          <w:spacing w:val="-4"/>
        </w:rPr>
        <w:t xml:space="preserve"> </w:t>
      </w:r>
      <w:r>
        <w:t>nell’ambito</w:t>
      </w:r>
      <w:r>
        <w:rPr>
          <w:spacing w:val="1"/>
        </w:rPr>
        <w:t xml:space="preserve"> </w:t>
      </w:r>
      <w:r>
        <w:t>delle</w:t>
      </w:r>
      <w:r>
        <w:rPr>
          <w:spacing w:val="-2"/>
        </w:rPr>
        <w:t xml:space="preserve"> </w:t>
      </w:r>
      <w:r>
        <w:t>missioni.</w:t>
      </w:r>
    </w:p>
    <w:p w14:paraId="49740758" w14:textId="77777777" w:rsidR="003850C6" w:rsidRDefault="003850C6" w:rsidP="003850C6">
      <w:pPr>
        <w:pStyle w:val="Corpotesto"/>
        <w:ind w:right="462"/>
        <w:jc w:val="both"/>
      </w:pPr>
    </w:p>
    <w:p w14:paraId="034A9B41" w14:textId="77777777" w:rsidR="003762C7" w:rsidRDefault="003762C7" w:rsidP="003850C6">
      <w:pPr>
        <w:pStyle w:val="Corpotesto"/>
        <w:ind w:right="462"/>
        <w:jc w:val="both"/>
      </w:pPr>
      <w:r>
        <w:t>Il Piano della performance è invece il documento che dà avvio al ciclo della performance di cui al decreto</w:t>
      </w:r>
      <w:r>
        <w:rPr>
          <w:spacing w:val="1"/>
        </w:rPr>
        <w:t xml:space="preserve"> </w:t>
      </w:r>
      <w:r>
        <w:t>legislativo 27 ottobre 2009, n. 150, avente ad oggetto “Attuazione della legge 4 marzo 2009, n. 15, in</w:t>
      </w:r>
      <w:r>
        <w:rPr>
          <w:spacing w:val="1"/>
        </w:rPr>
        <w:t xml:space="preserve"> </w:t>
      </w:r>
      <w:r>
        <w:t>materia di ottimizzazione della produttività del lavoro pubblico e di efficienza e trasparenza delle Pubbliche</w:t>
      </w:r>
      <w:r>
        <w:rPr>
          <w:spacing w:val="1"/>
        </w:rPr>
        <w:t xml:space="preserve"> </w:t>
      </w:r>
      <w:r>
        <w:t>Amministrazioni ”e s.m.i. ed è il documento attraverso il quale il Comune di Minturno  si racconta ai cittadini e a</w:t>
      </w:r>
      <w:r>
        <w:rPr>
          <w:spacing w:val="-47"/>
        </w:rPr>
        <w:t xml:space="preserve"> </w:t>
      </w:r>
      <w:r>
        <w:t>tutti coloro che, a vario titolo, sono interessati a conoscerne l’organizzazione e la programmazione. Il</w:t>
      </w:r>
      <w:r>
        <w:rPr>
          <w:spacing w:val="1"/>
        </w:rPr>
        <w:t xml:space="preserve"> </w:t>
      </w:r>
      <w:r>
        <w:t>documento</w:t>
      </w:r>
      <w:r>
        <w:rPr>
          <w:spacing w:val="1"/>
        </w:rPr>
        <w:t xml:space="preserve"> </w:t>
      </w:r>
      <w:r>
        <w:t>articola</w:t>
      </w:r>
      <w:r>
        <w:rPr>
          <w:spacing w:val="1"/>
        </w:rPr>
        <w:t xml:space="preserve"> </w:t>
      </w:r>
      <w:r>
        <w:t>i</w:t>
      </w:r>
      <w:r>
        <w:rPr>
          <w:spacing w:val="1"/>
        </w:rPr>
        <w:t xml:space="preserve"> </w:t>
      </w:r>
      <w:r>
        <w:t>suoi</w:t>
      </w:r>
      <w:r>
        <w:rPr>
          <w:spacing w:val="1"/>
        </w:rPr>
        <w:t xml:space="preserve"> </w:t>
      </w:r>
      <w:r>
        <w:t>contenuti</w:t>
      </w:r>
      <w:r>
        <w:rPr>
          <w:spacing w:val="1"/>
        </w:rPr>
        <w:t xml:space="preserve"> </w:t>
      </w:r>
      <w:r>
        <w:t>intorno</w:t>
      </w:r>
      <w:r>
        <w:rPr>
          <w:spacing w:val="1"/>
        </w:rPr>
        <w:t xml:space="preserve"> </w:t>
      </w:r>
      <w:r>
        <w:t>al</w:t>
      </w:r>
      <w:r>
        <w:rPr>
          <w:spacing w:val="1"/>
        </w:rPr>
        <w:t xml:space="preserve"> </w:t>
      </w:r>
      <w:r>
        <w:t>processo</w:t>
      </w:r>
      <w:r>
        <w:rPr>
          <w:spacing w:val="1"/>
        </w:rPr>
        <w:t xml:space="preserve"> </w:t>
      </w:r>
      <w:r>
        <w:t>di</w:t>
      </w:r>
      <w:r>
        <w:rPr>
          <w:spacing w:val="1"/>
        </w:rPr>
        <w:t xml:space="preserve"> </w:t>
      </w:r>
      <w:r>
        <w:t>pianificazione</w:t>
      </w:r>
      <w:r>
        <w:rPr>
          <w:spacing w:val="1"/>
        </w:rPr>
        <w:t xml:space="preserve"> </w:t>
      </w:r>
      <w:r>
        <w:t>strategica,</w:t>
      </w:r>
      <w:r>
        <w:rPr>
          <w:spacing w:val="1"/>
        </w:rPr>
        <w:t xml:space="preserve"> </w:t>
      </w:r>
      <w:r>
        <w:t>al</w:t>
      </w:r>
      <w:r>
        <w:rPr>
          <w:spacing w:val="1"/>
        </w:rPr>
        <w:t xml:space="preserve"> </w:t>
      </w:r>
      <w:r>
        <w:t>sistema</w:t>
      </w:r>
      <w:r>
        <w:rPr>
          <w:spacing w:val="1"/>
        </w:rPr>
        <w:t xml:space="preserve"> </w:t>
      </w:r>
      <w:r>
        <w:t>di</w:t>
      </w:r>
      <w:r>
        <w:rPr>
          <w:spacing w:val="1"/>
        </w:rPr>
        <w:t xml:space="preserve"> </w:t>
      </w:r>
      <w:r>
        <w:t>misurazione e di valutazione della performance, alle attività di rendicontazione, trasparenza e prevenzione</w:t>
      </w:r>
      <w:r>
        <w:rPr>
          <w:spacing w:val="1"/>
        </w:rPr>
        <w:t xml:space="preserve"> </w:t>
      </w:r>
      <w:r>
        <w:t>della corruzione.</w:t>
      </w:r>
    </w:p>
    <w:p w14:paraId="6032CFBF" w14:textId="77777777" w:rsidR="003850C6" w:rsidRDefault="003850C6" w:rsidP="003850C6">
      <w:pPr>
        <w:pStyle w:val="Corpotesto"/>
        <w:ind w:right="462"/>
      </w:pPr>
    </w:p>
    <w:p w14:paraId="1858C901" w14:textId="77777777" w:rsidR="003762C7" w:rsidRDefault="003762C7" w:rsidP="003850C6">
      <w:pPr>
        <w:pStyle w:val="Corpotesto"/>
        <w:ind w:right="464"/>
        <w:jc w:val="both"/>
      </w:pPr>
      <w:r>
        <w:t>All’interno di tale documento aggiornato con cadenza annuale, sono</w:t>
      </w:r>
      <w:r>
        <w:rPr>
          <w:spacing w:val="1"/>
        </w:rPr>
        <w:t xml:space="preserve"> </w:t>
      </w:r>
      <w:r>
        <w:t>infatti</w:t>
      </w:r>
      <w:r>
        <w:rPr>
          <w:spacing w:val="1"/>
        </w:rPr>
        <w:t xml:space="preserve"> </w:t>
      </w:r>
      <w:r>
        <w:t>definiti</w:t>
      </w:r>
      <w:r>
        <w:rPr>
          <w:spacing w:val="1"/>
        </w:rPr>
        <w:t xml:space="preserve"> </w:t>
      </w:r>
      <w:r>
        <w:t>gli</w:t>
      </w:r>
      <w:r>
        <w:rPr>
          <w:spacing w:val="1"/>
        </w:rPr>
        <w:t xml:space="preserve"> </w:t>
      </w:r>
      <w:r>
        <w:t>obiettivi che</w:t>
      </w:r>
      <w:r>
        <w:rPr>
          <w:spacing w:val="1"/>
        </w:rPr>
        <w:t xml:space="preserve"> </w:t>
      </w:r>
      <w:r>
        <w:t>l’Amministrazione</w:t>
      </w:r>
      <w:r>
        <w:rPr>
          <w:spacing w:val="1"/>
        </w:rPr>
        <w:t xml:space="preserve"> </w:t>
      </w:r>
      <w:r>
        <w:t>ritiene</w:t>
      </w:r>
      <w:r>
        <w:rPr>
          <w:spacing w:val="1"/>
        </w:rPr>
        <w:t xml:space="preserve"> </w:t>
      </w:r>
      <w:r>
        <w:t>prioritari e</w:t>
      </w:r>
      <w:r>
        <w:rPr>
          <w:spacing w:val="1"/>
        </w:rPr>
        <w:t xml:space="preserve"> </w:t>
      </w:r>
      <w:r>
        <w:t>intende</w:t>
      </w:r>
      <w:r>
        <w:rPr>
          <w:spacing w:val="1"/>
        </w:rPr>
        <w:t xml:space="preserve"> </w:t>
      </w:r>
      <w:r>
        <w:t>perseguire</w:t>
      </w:r>
      <w:r>
        <w:rPr>
          <w:spacing w:val="1"/>
        </w:rPr>
        <w:t xml:space="preserve"> </w:t>
      </w:r>
      <w:r>
        <w:t>nel</w:t>
      </w:r>
      <w:r>
        <w:rPr>
          <w:spacing w:val="1"/>
        </w:rPr>
        <w:t xml:space="preserve"> </w:t>
      </w:r>
      <w:r>
        <w:t>periodo</w:t>
      </w:r>
      <w:r>
        <w:rPr>
          <w:spacing w:val="1"/>
        </w:rPr>
        <w:t xml:space="preserve"> </w:t>
      </w:r>
      <w:r>
        <w:t>di</w:t>
      </w:r>
      <w:r>
        <w:rPr>
          <w:spacing w:val="1"/>
        </w:rPr>
        <w:t xml:space="preserve"> </w:t>
      </w:r>
      <w:r>
        <w:t>riferimento</w:t>
      </w:r>
      <w:r>
        <w:rPr>
          <w:spacing w:val="1"/>
        </w:rPr>
        <w:t xml:space="preserve"> </w:t>
      </w:r>
      <w:r>
        <w:t>e</w:t>
      </w:r>
      <w:r>
        <w:rPr>
          <w:spacing w:val="1"/>
        </w:rPr>
        <w:t xml:space="preserve"> </w:t>
      </w:r>
      <w:r>
        <w:t>sono</w:t>
      </w:r>
      <w:r>
        <w:rPr>
          <w:spacing w:val="1"/>
        </w:rPr>
        <w:t xml:space="preserve"> </w:t>
      </w:r>
      <w:r>
        <w:t>individuati</w:t>
      </w:r>
      <w:r>
        <w:rPr>
          <w:spacing w:val="1"/>
        </w:rPr>
        <w:t xml:space="preserve"> </w:t>
      </w:r>
      <w:r>
        <w:t>gli</w:t>
      </w:r>
      <w:r>
        <w:rPr>
          <w:spacing w:val="1"/>
        </w:rPr>
        <w:t xml:space="preserve"> </w:t>
      </w:r>
      <w:r>
        <w:t>indicatori</w:t>
      </w:r>
      <w:r>
        <w:rPr>
          <w:spacing w:val="1"/>
        </w:rPr>
        <w:t xml:space="preserve"> </w:t>
      </w:r>
      <w:r>
        <w:t>che</w:t>
      </w:r>
      <w:r>
        <w:rPr>
          <w:spacing w:val="1"/>
        </w:rPr>
        <w:t xml:space="preserve"> </w:t>
      </w:r>
      <w:r>
        <w:t>consentono,</w:t>
      </w:r>
      <w:r>
        <w:rPr>
          <w:spacing w:val="1"/>
        </w:rPr>
        <w:t xml:space="preserve"> </w:t>
      </w:r>
      <w:r>
        <w:t>al</w:t>
      </w:r>
      <w:r>
        <w:rPr>
          <w:spacing w:val="1"/>
        </w:rPr>
        <w:t xml:space="preserve"> </w:t>
      </w:r>
      <w:r>
        <w:t>termine</w:t>
      </w:r>
      <w:r>
        <w:rPr>
          <w:spacing w:val="1"/>
        </w:rPr>
        <w:t xml:space="preserve"> </w:t>
      </w:r>
      <w:r>
        <w:t>di</w:t>
      </w:r>
      <w:r>
        <w:rPr>
          <w:spacing w:val="1"/>
        </w:rPr>
        <w:t xml:space="preserve"> </w:t>
      </w:r>
      <w:r>
        <w:t>ogni</w:t>
      </w:r>
      <w:r>
        <w:rPr>
          <w:spacing w:val="1"/>
        </w:rPr>
        <w:t xml:space="preserve"> </w:t>
      </w:r>
      <w:r>
        <w:t>anno</w:t>
      </w:r>
      <w:r>
        <w:rPr>
          <w:spacing w:val="1"/>
        </w:rPr>
        <w:t xml:space="preserve"> </w:t>
      </w:r>
      <w:r>
        <w:t>e</w:t>
      </w:r>
      <w:r>
        <w:rPr>
          <w:spacing w:val="1"/>
        </w:rPr>
        <w:t xml:space="preserve"> </w:t>
      </w:r>
      <w:r>
        <w:t>pertanto</w:t>
      </w:r>
      <w:r>
        <w:rPr>
          <w:spacing w:val="1"/>
        </w:rPr>
        <w:t xml:space="preserve"> </w:t>
      </w:r>
      <w:r>
        <w:t>a</w:t>
      </w:r>
      <w:r>
        <w:rPr>
          <w:spacing w:val="1"/>
        </w:rPr>
        <w:t xml:space="preserve"> </w:t>
      </w:r>
      <w:r>
        <w:t>consuntivo, di misurare e valutare il grado di raggiungimento degli stessi e, di conseguenza, il livello della</w:t>
      </w:r>
      <w:r>
        <w:rPr>
          <w:spacing w:val="1"/>
        </w:rPr>
        <w:t xml:space="preserve"> </w:t>
      </w:r>
      <w:r>
        <w:t>prestazione resa dall’Ente. Per ogni obiettivo sono definiti in modo puntuale la descrizione delle attività</w:t>
      </w:r>
      <w:r>
        <w:rPr>
          <w:spacing w:val="1"/>
        </w:rPr>
        <w:t xml:space="preserve"> </w:t>
      </w:r>
      <w:r>
        <w:t>previste,</w:t>
      </w:r>
      <w:r>
        <w:rPr>
          <w:spacing w:val="1"/>
        </w:rPr>
        <w:t xml:space="preserve"> </w:t>
      </w:r>
      <w:r>
        <w:t>i</w:t>
      </w:r>
      <w:r>
        <w:rPr>
          <w:spacing w:val="1"/>
        </w:rPr>
        <w:t xml:space="preserve"> </w:t>
      </w:r>
      <w:r>
        <w:t>soggetti</w:t>
      </w:r>
      <w:r>
        <w:rPr>
          <w:spacing w:val="1"/>
        </w:rPr>
        <w:t xml:space="preserve"> </w:t>
      </w:r>
      <w:r>
        <w:t>coinvolti,</w:t>
      </w:r>
      <w:r>
        <w:rPr>
          <w:spacing w:val="1"/>
        </w:rPr>
        <w:t xml:space="preserve"> </w:t>
      </w:r>
      <w:r>
        <w:t>i</w:t>
      </w:r>
      <w:r>
        <w:rPr>
          <w:spacing w:val="1"/>
        </w:rPr>
        <w:t xml:space="preserve"> </w:t>
      </w:r>
      <w:r>
        <w:t>tempi</w:t>
      </w:r>
      <w:r>
        <w:rPr>
          <w:spacing w:val="1"/>
        </w:rPr>
        <w:t xml:space="preserve"> </w:t>
      </w:r>
      <w:r>
        <w:t>e</w:t>
      </w:r>
      <w:r>
        <w:rPr>
          <w:spacing w:val="1"/>
        </w:rPr>
        <w:t xml:space="preserve"> </w:t>
      </w:r>
      <w:r>
        <w:t>le</w:t>
      </w:r>
      <w:r>
        <w:rPr>
          <w:spacing w:val="1"/>
        </w:rPr>
        <w:t xml:space="preserve"> </w:t>
      </w:r>
      <w:r>
        <w:t>fasi</w:t>
      </w:r>
      <w:r>
        <w:rPr>
          <w:spacing w:val="1"/>
        </w:rPr>
        <w:t xml:space="preserve"> </w:t>
      </w:r>
      <w:r>
        <w:t>di</w:t>
      </w:r>
      <w:r>
        <w:rPr>
          <w:spacing w:val="1"/>
        </w:rPr>
        <w:t xml:space="preserve"> </w:t>
      </w:r>
      <w:r>
        <w:t>attuazione,</w:t>
      </w:r>
      <w:r>
        <w:rPr>
          <w:spacing w:val="1"/>
        </w:rPr>
        <w:t xml:space="preserve"> </w:t>
      </w:r>
      <w:r>
        <w:t>i</w:t>
      </w:r>
      <w:r>
        <w:rPr>
          <w:spacing w:val="1"/>
        </w:rPr>
        <w:t xml:space="preserve"> </w:t>
      </w:r>
      <w:r>
        <w:t>risultati</w:t>
      </w:r>
      <w:r>
        <w:rPr>
          <w:spacing w:val="1"/>
        </w:rPr>
        <w:t xml:space="preserve"> </w:t>
      </w:r>
      <w:r>
        <w:t>attesi e</w:t>
      </w:r>
      <w:r>
        <w:rPr>
          <w:spacing w:val="1"/>
        </w:rPr>
        <w:t xml:space="preserve"> </w:t>
      </w:r>
      <w:r>
        <w:t>i</w:t>
      </w:r>
      <w:r>
        <w:rPr>
          <w:spacing w:val="1"/>
        </w:rPr>
        <w:t xml:space="preserve"> </w:t>
      </w:r>
      <w:r>
        <w:t>relativi</w:t>
      </w:r>
      <w:r>
        <w:rPr>
          <w:spacing w:val="1"/>
        </w:rPr>
        <w:t xml:space="preserve"> </w:t>
      </w:r>
      <w:r>
        <w:t>indicatori</w:t>
      </w:r>
      <w:r>
        <w:rPr>
          <w:spacing w:val="1"/>
        </w:rPr>
        <w:t xml:space="preserve"> </w:t>
      </w:r>
      <w:r>
        <w:t>che</w:t>
      </w:r>
      <w:r>
        <w:rPr>
          <w:spacing w:val="-47"/>
        </w:rPr>
        <w:t xml:space="preserve"> </w:t>
      </w:r>
      <w:r>
        <w:t>permettono</w:t>
      </w:r>
      <w:r>
        <w:rPr>
          <w:spacing w:val="1"/>
        </w:rPr>
        <w:t xml:space="preserve"> </w:t>
      </w:r>
      <w:r>
        <w:t>di</w:t>
      </w:r>
      <w:r>
        <w:rPr>
          <w:spacing w:val="-3"/>
        </w:rPr>
        <w:t xml:space="preserve"> </w:t>
      </w:r>
      <w:r>
        <w:t>misurarne</w:t>
      </w:r>
      <w:r>
        <w:rPr>
          <w:spacing w:val="1"/>
        </w:rPr>
        <w:t xml:space="preserve"> </w:t>
      </w:r>
      <w:r>
        <w:t>il</w:t>
      </w:r>
      <w:r>
        <w:rPr>
          <w:spacing w:val="-3"/>
        </w:rPr>
        <w:t xml:space="preserve"> </w:t>
      </w:r>
      <w:r>
        <w:t>grado</w:t>
      </w:r>
      <w:r>
        <w:rPr>
          <w:spacing w:val="1"/>
        </w:rPr>
        <w:t xml:space="preserve"> </w:t>
      </w:r>
      <w:r>
        <w:t>di conseguimento.</w:t>
      </w:r>
    </w:p>
    <w:p w14:paraId="2123E416" w14:textId="77777777" w:rsidR="003850C6" w:rsidRDefault="003850C6" w:rsidP="003850C6">
      <w:pPr>
        <w:pStyle w:val="Corpotesto"/>
        <w:ind w:right="464"/>
        <w:jc w:val="both"/>
      </w:pPr>
    </w:p>
    <w:p w14:paraId="78F1E6B9" w14:textId="77777777" w:rsidR="00BC544D" w:rsidRDefault="003762C7" w:rsidP="003850C6">
      <w:pPr>
        <w:pStyle w:val="Corpotesto"/>
        <w:ind w:right="465"/>
        <w:jc w:val="both"/>
      </w:pPr>
      <w:r>
        <w:t>I cicli</w:t>
      </w:r>
      <w:r>
        <w:rPr>
          <w:spacing w:val="1"/>
        </w:rPr>
        <w:t xml:space="preserve"> </w:t>
      </w:r>
      <w:r>
        <w:t>di</w:t>
      </w:r>
      <w:r>
        <w:rPr>
          <w:spacing w:val="1"/>
        </w:rPr>
        <w:t xml:space="preserve"> </w:t>
      </w:r>
      <w:r>
        <w:t>programmazione</w:t>
      </w:r>
      <w:r>
        <w:rPr>
          <w:spacing w:val="1"/>
        </w:rPr>
        <w:t xml:space="preserve"> </w:t>
      </w:r>
      <w:r>
        <w:t>e</w:t>
      </w:r>
      <w:r>
        <w:rPr>
          <w:spacing w:val="1"/>
        </w:rPr>
        <w:t xml:space="preserve"> </w:t>
      </w:r>
      <w:r>
        <w:t>della performance</w:t>
      </w:r>
      <w:r>
        <w:rPr>
          <w:spacing w:val="1"/>
        </w:rPr>
        <w:t xml:space="preserve"> </w:t>
      </w:r>
      <w:r>
        <w:t>divengono alla luce del vigente quadro normativo  strumenti</w:t>
      </w:r>
      <w:r>
        <w:rPr>
          <w:spacing w:val="1"/>
        </w:rPr>
        <w:t xml:space="preserve"> </w:t>
      </w:r>
      <w:r>
        <w:t>per</w:t>
      </w:r>
      <w:r>
        <w:rPr>
          <w:spacing w:val="1"/>
        </w:rPr>
        <w:t xml:space="preserve"> </w:t>
      </w:r>
      <w:r>
        <w:t>supportare i</w:t>
      </w:r>
      <w:r>
        <w:rPr>
          <w:spacing w:val="1"/>
        </w:rPr>
        <w:t xml:space="preserve"> </w:t>
      </w:r>
      <w:r>
        <w:t>processi</w:t>
      </w:r>
      <w:r>
        <w:rPr>
          <w:spacing w:val="10"/>
        </w:rPr>
        <w:t xml:space="preserve"> </w:t>
      </w:r>
      <w:r>
        <w:t>decisionali,</w:t>
      </w:r>
      <w:r>
        <w:rPr>
          <w:spacing w:val="11"/>
        </w:rPr>
        <w:t xml:space="preserve"> </w:t>
      </w:r>
      <w:r>
        <w:t>favorendo</w:t>
      </w:r>
      <w:r>
        <w:rPr>
          <w:spacing w:val="14"/>
        </w:rPr>
        <w:t xml:space="preserve"> </w:t>
      </w:r>
      <w:r>
        <w:t>la</w:t>
      </w:r>
      <w:r>
        <w:rPr>
          <w:spacing w:val="12"/>
        </w:rPr>
        <w:t xml:space="preserve"> </w:t>
      </w:r>
      <w:r>
        <w:t>verifica</w:t>
      </w:r>
      <w:r>
        <w:rPr>
          <w:spacing w:val="12"/>
        </w:rPr>
        <w:t xml:space="preserve"> </w:t>
      </w:r>
      <w:r>
        <w:t>di</w:t>
      </w:r>
      <w:r>
        <w:rPr>
          <w:spacing w:val="10"/>
        </w:rPr>
        <w:t xml:space="preserve"> </w:t>
      </w:r>
      <w:r>
        <w:t>coerenza</w:t>
      </w:r>
      <w:r>
        <w:rPr>
          <w:spacing w:val="10"/>
        </w:rPr>
        <w:t xml:space="preserve"> </w:t>
      </w:r>
      <w:r>
        <w:t>tra</w:t>
      </w:r>
      <w:r>
        <w:rPr>
          <w:spacing w:val="12"/>
        </w:rPr>
        <w:t xml:space="preserve"> </w:t>
      </w:r>
      <w:r>
        <w:t>risorse</w:t>
      </w:r>
      <w:r>
        <w:rPr>
          <w:spacing w:val="11"/>
        </w:rPr>
        <w:t xml:space="preserve"> </w:t>
      </w:r>
      <w:r>
        <w:t>e</w:t>
      </w:r>
      <w:r>
        <w:rPr>
          <w:spacing w:val="13"/>
        </w:rPr>
        <w:t xml:space="preserve"> </w:t>
      </w:r>
      <w:r>
        <w:t>obiettivi,</w:t>
      </w:r>
      <w:r>
        <w:rPr>
          <w:spacing w:val="12"/>
        </w:rPr>
        <w:t xml:space="preserve"> </w:t>
      </w:r>
      <w:r>
        <w:t>in</w:t>
      </w:r>
      <w:r>
        <w:rPr>
          <w:spacing w:val="12"/>
        </w:rPr>
        <w:t xml:space="preserve"> </w:t>
      </w:r>
      <w:r>
        <w:t>funzione</w:t>
      </w:r>
      <w:r>
        <w:rPr>
          <w:spacing w:val="13"/>
        </w:rPr>
        <w:t xml:space="preserve"> </w:t>
      </w:r>
      <w:r>
        <w:t>del</w:t>
      </w:r>
      <w:r>
        <w:rPr>
          <w:spacing w:val="10"/>
        </w:rPr>
        <w:t xml:space="preserve"> </w:t>
      </w:r>
      <w:r>
        <w:t>miglioramento</w:t>
      </w:r>
      <w:r w:rsidR="00BC544D">
        <w:t>.</w:t>
      </w:r>
    </w:p>
    <w:p w14:paraId="732D3307" w14:textId="77777777" w:rsidR="003762C7" w:rsidRDefault="003762C7" w:rsidP="003850C6">
      <w:pPr>
        <w:pStyle w:val="Corpotesto"/>
        <w:ind w:right="465"/>
        <w:jc w:val="both"/>
      </w:pPr>
      <w:r>
        <w:t>La programmazione dell’Ente può essere illustrata con l’aiuto del grafico sottostante e, al fine di agevolarne</w:t>
      </w:r>
      <w:r>
        <w:rPr>
          <w:spacing w:val="-47"/>
        </w:rPr>
        <w:t xml:space="preserve"> </w:t>
      </w:r>
      <w:r>
        <w:t>la comprensione,</w:t>
      </w:r>
      <w:r>
        <w:rPr>
          <w:spacing w:val="-2"/>
        </w:rPr>
        <w:t xml:space="preserve"> </w:t>
      </w:r>
      <w:r>
        <w:t>si forniscono</w:t>
      </w:r>
      <w:r>
        <w:rPr>
          <w:spacing w:val="1"/>
        </w:rPr>
        <w:t xml:space="preserve"> </w:t>
      </w:r>
      <w:r>
        <w:t>i</w:t>
      </w:r>
      <w:r>
        <w:rPr>
          <w:spacing w:val="-3"/>
        </w:rPr>
        <w:t xml:space="preserve"> </w:t>
      </w:r>
      <w:r>
        <w:t>seguenti</w:t>
      </w:r>
      <w:r>
        <w:rPr>
          <w:spacing w:val="-3"/>
        </w:rPr>
        <w:t xml:space="preserve"> </w:t>
      </w:r>
      <w:r>
        <w:t>elementi:</w:t>
      </w:r>
    </w:p>
    <w:p w14:paraId="280B7C12" w14:textId="77777777" w:rsidR="003762C7" w:rsidRDefault="003762C7" w:rsidP="003850C6">
      <w:pPr>
        <w:pStyle w:val="Paragrafoelenco"/>
        <w:numPr>
          <w:ilvl w:val="0"/>
          <w:numId w:val="37"/>
        </w:numPr>
        <w:tabs>
          <w:tab w:val="left" w:pos="593"/>
        </w:tabs>
        <w:ind w:hanging="361"/>
        <w:jc w:val="both"/>
      </w:pPr>
      <w:r>
        <w:t>input:</w:t>
      </w:r>
      <w:r>
        <w:rPr>
          <w:spacing w:val="-2"/>
        </w:rPr>
        <w:t xml:space="preserve"> </w:t>
      </w:r>
      <w:r>
        <w:t>quantità</w:t>
      </w:r>
      <w:r>
        <w:rPr>
          <w:spacing w:val="-2"/>
        </w:rPr>
        <w:t xml:space="preserve"> </w:t>
      </w:r>
      <w:r>
        <w:t>e</w:t>
      </w:r>
      <w:r>
        <w:rPr>
          <w:spacing w:val="-4"/>
        </w:rPr>
        <w:t xml:space="preserve"> </w:t>
      </w:r>
      <w:r>
        <w:t>qualità</w:t>
      </w:r>
      <w:r>
        <w:rPr>
          <w:spacing w:val="-3"/>
        </w:rPr>
        <w:t xml:space="preserve"> </w:t>
      </w:r>
      <w:r>
        <w:t>delle</w:t>
      </w:r>
      <w:r>
        <w:rPr>
          <w:spacing w:val="-1"/>
        </w:rPr>
        <w:t xml:space="preserve"> </w:t>
      </w:r>
      <w:r>
        <w:t>risorse</w:t>
      </w:r>
      <w:r>
        <w:rPr>
          <w:spacing w:val="-2"/>
        </w:rPr>
        <w:t xml:space="preserve"> </w:t>
      </w:r>
      <w:r>
        <w:t>(umane,</w:t>
      </w:r>
      <w:r>
        <w:rPr>
          <w:spacing w:val="-4"/>
        </w:rPr>
        <w:t xml:space="preserve"> </w:t>
      </w:r>
      <w:r>
        <w:t>finanziarie,</w:t>
      </w:r>
      <w:r>
        <w:rPr>
          <w:spacing w:val="-2"/>
        </w:rPr>
        <w:t xml:space="preserve"> </w:t>
      </w:r>
      <w:r>
        <w:t>…);</w:t>
      </w:r>
    </w:p>
    <w:p w14:paraId="5BA38100" w14:textId="77777777" w:rsidR="003762C7" w:rsidRDefault="003762C7" w:rsidP="003850C6">
      <w:pPr>
        <w:pStyle w:val="Paragrafoelenco"/>
        <w:numPr>
          <w:ilvl w:val="0"/>
          <w:numId w:val="37"/>
        </w:numPr>
        <w:tabs>
          <w:tab w:val="left" w:pos="593"/>
        </w:tabs>
        <w:ind w:hanging="361"/>
        <w:jc w:val="both"/>
      </w:pPr>
      <w:r>
        <w:t>output:</w:t>
      </w:r>
      <w:r>
        <w:rPr>
          <w:spacing w:val="-1"/>
        </w:rPr>
        <w:t xml:space="preserve"> </w:t>
      </w:r>
      <w:r>
        <w:t>quantità</w:t>
      </w:r>
      <w:r>
        <w:rPr>
          <w:spacing w:val="-2"/>
        </w:rPr>
        <w:t xml:space="preserve"> </w:t>
      </w:r>
      <w:r>
        <w:t>e</w:t>
      </w:r>
      <w:r>
        <w:rPr>
          <w:spacing w:val="-4"/>
        </w:rPr>
        <w:t xml:space="preserve"> </w:t>
      </w:r>
      <w:r>
        <w:t>qualità</w:t>
      </w:r>
      <w:r>
        <w:rPr>
          <w:spacing w:val="-4"/>
        </w:rPr>
        <w:t xml:space="preserve"> </w:t>
      </w:r>
      <w:r>
        <w:t>delle</w:t>
      </w:r>
      <w:r>
        <w:rPr>
          <w:spacing w:val="-1"/>
        </w:rPr>
        <w:t xml:space="preserve"> </w:t>
      </w:r>
      <w:r>
        <w:t>prestazioni</w:t>
      </w:r>
      <w:r>
        <w:rPr>
          <w:spacing w:val="-2"/>
        </w:rPr>
        <w:t xml:space="preserve"> </w:t>
      </w:r>
      <w:r>
        <w:t>e</w:t>
      </w:r>
      <w:r>
        <w:rPr>
          <w:spacing w:val="-3"/>
        </w:rPr>
        <w:t xml:space="preserve"> </w:t>
      </w:r>
      <w:r>
        <w:t>dei</w:t>
      </w:r>
      <w:r>
        <w:rPr>
          <w:spacing w:val="-2"/>
        </w:rPr>
        <w:t xml:space="preserve"> </w:t>
      </w:r>
      <w:r>
        <w:t>servizi</w:t>
      </w:r>
      <w:r>
        <w:rPr>
          <w:spacing w:val="-2"/>
        </w:rPr>
        <w:t xml:space="preserve"> </w:t>
      </w:r>
      <w:r>
        <w:t>prodotti</w:t>
      </w:r>
      <w:r>
        <w:rPr>
          <w:spacing w:val="-2"/>
        </w:rPr>
        <w:t xml:space="preserve"> </w:t>
      </w:r>
      <w:r>
        <w:t>(nuovi</w:t>
      </w:r>
      <w:r>
        <w:rPr>
          <w:spacing w:val="-1"/>
        </w:rPr>
        <w:t xml:space="preserve"> </w:t>
      </w:r>
      <w:r>
        <w:t>servizi,</w:t>
      </w:r>
      <w:r>
        <w:rPr>
          <w:spacing w:val="-4"/>
        </w:rPr>
        <w:t xml:space="preserve"> </w:t>
      </w:r>
      <w:r>
        <w:t>…);</w:t>
      </w:r>
    </w:p>
    <w:p w14:paraId="2A98BB43" w14:textId="77777777" w:rsidR="003762C7" w:rsidRDefault="003762C7" w:rsidP="003850C6">
      <w:pPr>
        <w:pStyle w:val="Paragrafoelenco"/>
        <w:numPr>
          <w:ilvl w:val="0"/>
          <w:numId w:val="37"/>
        </w:numPr>
        <w:tabs>
          <w:tab w:val="left" w:pos="593"/>
        </w:tabs>
        <w:ind w:right="463"/>
        <w:jc w:val="both"/>
      </w:pPr>
      <w:r>
        <w:t>outcome: si intende l’impatto, il risultato</w:t>
      </w:r>
      <w:r>
        <w:rPr>
          <w:spacing w:val="49"/>
        </w:rPr>
        <w:t xml:space="preserve"> </w:t>
      </w:r>
      <w:r>
        <w:t>ultimo</w:t>
      </w:r>
      <w:r>
        <w:rPr>
          <w:spacing w:val="50"/>
        </w:rPr>
        <w:t xml:space="preserve"> </w:t>
      </w:r>
      <w:r>
        <w:t>di un’azione; la conseguenza di un’attività/processo</w:t>
      </w:r>
      <w:r>
        <w:rPr>
          <w:spacing w:val="1"/>
        </w:rPr>
        <w:t xml:space="preserve"> </w:t>
      </w:r>
      <w:r>
        <w:t>dal punto di vista dell’utente del servizio e degli stakeholder più in generale; un outcome può riferirsi al</w:t>
      </w:r>
      <w:r>
        <w:rPr>
          <w:spacing w:val="1"/>
        </w:rPr>
        <w:t xml:space="preserve"> </w:t>
      </w:r>
      <w:r>
        <w:t>risultato immediato di un servizio o di un intervento (ad esempio la riduzione del numero delle auto</w:t>
      </w:r>
      <w:r>
        <w:rPr>
          <w:spacing w:val="1"/>
        </w:rPr>
        <w:t xml:space="preserve"> </w:t>
      </w:r>
      <w:r>
        <w:t>circolanti grazie al potenziamento del servizio pubblico) oppure allo stato finale raggiunto (ad esempio</w:t>
      </w:r>
      <w:r>
        <w:rPr>
          <w:spacing w:val="1"/>
        </w:rPr>
        <w:t xml:space="preserve"> </w:t>
      </w:r>
      <w:r>
        <w:t>la</w:t>
      </w:r>
      <w:r>
        <w:rPr>
          <w:spacing w:val="-1"/>
        </w:rPr>
        <w:t xml:space="preserve"> </w:t>
      </w:r>
      <w:r>
        <w:t>riduzione</w:t>
      </w:r>
      <w:r>
        <w:rPr>
          <w:spacing w:val="1"/>
        </w:rPr>
        <w:t xml:space="preserve"> </w:t>
      </w:r>
      <w:r>
        <w:t>dell’inquinamento</w:t>
      </w:r>
      <w:r>
        <w:rPr>
          <w:spacing w:val="1"/>
        </w:rPr>
        <w:t xml:space="preserve"> </w:t>
      </w:r>
      <w:r>
        <w:t>atmosferico</w:t>
      </w:r>
      <w:r>
        <w:rPr>
          <w:spacing w:val="-1"/>
        </w:rPr>
        <w:t xml:space="preserve"> </w:t>
      </w:r>
      <w:r>
        <w:t>in</w:t>
      </w:r>
      <w:r>
        <w:rPr>
          <w:spacing w:val="-1"/>
        </w:rPr>
        <w:t xml:space="preserve"> </w:t>
      </w:r>
      <w:r>
        <w:t>una data zona).</w:t>
      </w:r>
    </w:p>
    <w:p w14:paraId="4054C026" w14:textId="77777777" w:rsidR="003762C7" w:rsidRDefault="003850C6" w:rsidP="003850C6">
      <w:pPr>
        <w:pStyle w:val="Corpotesto"/>
        <w:ind w:right="463"/>
        <w:jc w:val="both"/>
      </w:pPr>
      <w:r>
        <w:rPr>
          <w:noProof/>
          <w:lang w:eastAsia="it-IT"/>
        </w:rPr>
        <w:drawing>
          <wp:anchor distT="0" distB="0" distL="0" distR="0" simplePos="0" relativeHeight="487724032" behindDoc="0" locked="0" layoutInCell="1" allowOverlap="1" wp14:anchorId="605D4A34" wp14:editId="75F48E12">
            <wp:simplePos x="0" y="0"/>
            <wp:positionH relativeFrom="page">
              <wp:posOffset>842369</wp:posOffset>
            </wp:positionH>
            <wp:positionV relativeFrom="paragraph">
              <wp:posOffset>1090764</wp:posOffset>
            </wp:positionV>
            <wp:extent cx="5041900" cy="2002155"/>
            <wp:effectExtent l="0" t="0" r="6350" b="0"/>
            <wp:wrapTopAndBottom/>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41900" cy="2002155"/>
                    </a:xfrm>
                    <a:prstGeom prst="rect">
                      <a:avLst/>
                    </a:prstGeom>
                    <a:noFill/>
                  </pic:spPr>
                </pic:pic>
              </a:graphicData>
            </a:graphic>
            <wp14:sizeRelH relativeFrom="page">
              <wp14:pctWidth>0</wp14:pctWidth>
            </wp14:sizeRelH>
            <wp14:sizeRelV relativeFrom="page">
              <wp14:pctHeight>0</wp14:pctHeight>
            </wp14:sizeRelV>
          </wp:anchor>
        </w:drawing>
      </w:r>
      <w:r w:rsidR="003762C7">
        <w:t>Il punto di partenza sono le necessità della popolazione di riferimento da cui emergono i bisogni che l’Ente</w:t>
      </w:r>
      <w:r w:rsidR="003762C7">
        <w:rPr>
          <w:spacing w:val="1"/>
        </w:rPr>
        <w:t xml:space="preserve"> </w:t>
      </w:r>
      <w:r w:rsidR="003762C7">
        <w:t>intende</w:t>
      </w:r>
      <w:r w:rsidR="003762C7">
        <w:rPr>
          <w:spacing w:val="1"/>
        </w:rPr>
        <w:t xml:space="preserve"> </w:t>
      </w:r>
      <w:r w:rsidR="003762C7">
        <w:t>soddisfare.</w:t>
      </w:r>
      <w:r w:rsidR="003762C7">
        <w:rPr>
          <w:spacing w:val="1"/>
        </w:rPr>
        <w:t xml:space="preserve"> </w:t>
      </w:r>
      <w:r w:rsidR="003762C7">
        <w:t>Al</w:t>
      </w:r>
      <w:r w:rsidR="003762C7">
        <w:rPr>
          <w:spacing w:val="1"/>
        </w:rPr>
        <w:t xml:space="preserve"> </w:t>
      </w:r>
      <w:r w:rsidR="003762C7">
        <w:t>fine</w:t>
      </w:r>
      <w:r w:rsidR="003762C7">
        <w:rPr>
          <w:spacing w:val="1"/>
        </w:rPr>
        <w:t xml:space="preserve"> </w:t>
      </w:r>
      <w:r w:rsidR="003762C7">
        <w:t>di</w:t>
      </w:r>
      <w:r w:rsidR="003762C7">
        <w:rPr>
          <w:spacing w:val="1"/>
        </w:rPr>
        <w:t xml:space="preserve"> </w:t>
      </w:r>
      <w:r w:rsidR="003762C7">
        <w:t>dare</w:t>
      </w:r>
      <w:r w:rsidR="003762C7">
        <w:rPr>
          <w:spacing w:val="1"/>
        </w:rPr>
        <w:t xml:space="preserve"> </w:t>
      </w:r>
      <w:r w:rsidR="003762C7">
        <w:t>risposta</w:t>
      </w:r>
      <w:r w:rsidR="003762C7">
        <w:rPr>
          <w:spacing w:val="1"/>
        </w:rPr>
        <w:t xml:space="preserve"> </w:t>
      </w:r>
      <w:r w:rsidR="003762C7">
        <w:t>a</w:t>
      </w:r>
      <w:r w:rsidR="003762C7">
        <w:rPr>
          <w:spacing w:val="1"/>
        </w:rPr>
        <w:t xml:space="preserve"> </w:t>
      </w:r>
      <w:r w:rsidR="003762C7">
        <w:t>tali</w:t>
      </w:r>
      <w:r w:rsidR="003762C7">
        <w:rPr>
          <w:spacing w:val="1"/>
        </w:rPr>
        <w:t xml:space="preserve"> </w:t>
      </w:r>
      <w:r w:rsidR="003762C7">
        <w:t>esigenze</w:t>
      </w:r>
      <w:r w:rsidR="003762C7">
        <w:rPr>
          <w:spacing w:val="1"/>
        </w:rPr>
        <w:t xml:space="preserve"> </w:t>
      </w:r>
      <w:r w:rsidR="003762C7">
        <w:t>vengono</w:t>
      </w:r>
      <w:r w:rsidR="003762C7">
        <w:rPr>
          <w:spacing w:val="1"/>
        </w:rPr>
        <w:t xml:space="preserve"> </w:t>
      </w:r>
      <w:r w:rsidR="003762C7">
        <w:t>messi</w:t>
      </w:r>
      <w:r w:rsidR="003762C7">
        <w:rPr>
          <w:spacing w:val="1"/>
        </w:rPr>
        <w:t xml:space="preserve"> </w:t>
      </w:r>
      <w:r w:rsidR="003762C7">
        <w:t>in</w:t>
      </w:r>
      <w:r w:rsidR="003762C7">
        <w:rPr>
          <w:spacing w:val="1"/>
        </w:rPr>
        <w:t xml:space="preserve"> </w:t>
      </w:r>
      <w:r w:rsidR="003762C7">
        <w:t>campo</w:t>
      </w:r>
      <w:r w:rsidR="003762C7">
        <w:rPr>
          <w:spacing w:val="1"/>
        </w:rPr>
        <w:t xml:space="preserve"> </w:t>
      </w:r>
      <w:r w:rsidR="003762C7">
        <w:t>gli</w:t>
      </w:r>
      <w:r w:rsidR="003762C7">
        <w:rPr>
          <w:spacing w:val="1"/>
        </w:rPr>
        <w:t xml:space="preserve"> </w:t>
      </w:r>
      <w:r w:rsidR="003762C7">
        <w:t>input</w:t>
      </w:r>
      <w:r w:rsidR="003762C7">
        <w:rPr>
          <w:spacing w:val="1"/>
        </w:rPr>
        <w:t xml:space="preserve"> </w:t>
      </w:r>
      <w:r w:rsidR="003762C7">
        <w:t>(risorse</w:t>
      </w:r>
      <w:r w:rsidR="003762C7">
        <w:rPr>
          <w:spacing w:val="-47"/>
        </w:rPr>
        <w:t xml:space="preserve"> </w:t>
      </w:r>
      <w:r w:rsidR="003762C7">
        <w:t>economiche</w:t>
      </w:r>
      <w:r w:rsidR="003762C7">
        <w:rPr>
          <w:spacing w:val="1"/>
        </w:rPr>
        <w:t xml:space="preserve"> </w:t>
      </w:r>
      <w:r w:rsidR="003762C7">
        <w:t>e</w:t>
      </w:r>
      <w:r w:rsidR="003762C7">
        <w:rPr>
          <w:spacing w:val="1"/>
        </w:rPr>
        <w:t xml:space="preserve"> </w:t>
      </w:r>
      <w:r w:rsidR="003762C7">
        <w:t>umane)</w:t>
      </w:r>
      <w:r w:rsidR="003762C7">
        <w:rPr>
          <w:spacing w:val="1"/>
        </w:rPr>
        <w:t xml:space="preserve"> </w:t>
      </w:r>
      <w:r w:rsidR="003762C7">
        <w:t>che</w:t>
      </w:r>
      <w:r w:rsidR="003762C7">
        <w:rPr>
          <w:spacing w:val="1"/>
        </w:rPr>
        <w:t xml:space="preserve"> </w:t>
      </w:r>
      <w:r w:rsidR="003762C7">
        <w:t>producono</w:t>
      </w:r>
      <w:r w:rsidR="003762C7">
        <w:rPr>
          <w:spacing w:val="1"/>
        </w:rPr>
        <w:t xml:space="preserve"> </w:t>
      </w:r>
      <w:r w:rsidR="003762C7">
        <w:t>degli</w:t>
      </w:r>
      <w:r w:rsidR="003762C7">
        <w:rPr>
          <w:spacing w:val="1"/>
        </w:rPr>
        <w:t xml:space="preserve"> </w:t>
      </w:r>
      <w:r w:rsidR="003762C7">
        <w:t>output,</w:t>
      </w:r>
      <w:r w:rsidR="003762C7">
        <w:rPr>
          <w:spacing w:val="1"/>
        </w:rPr>
        <w:t xml:space="preserve"> </w:t>
      </w:r>
      <w:r w:rsidR="003762C7">
        <w:t>vale</w:t>
      </w:r>
      <w:r w:rsidR="003762C7">
        <w:rPr>
          <w:spacing w:val="1"/>
        </w:rPr>
        <w:t xml:space="preserve"> </w:t>
      </w:r>
      <w:r w:rsidR="003762C7">
        <w:t>a</w:t>
      </w:r>
      <w:r w:rsidR="003762C7">
        <w:rPr>
          <w:spacing w:val="1"/>
        </w:rPr>
        <w:t xml:space="preserve"> </w:t>
      </w:r>
      <w:r w:rsidR="003762C7">
        <w:t>dire</w:t>
      </w:r>
      <w:r w:rsidR="003762C7">
        <w:rPr>
          <w:spacing w:val="1"/>
        </w:rPr>
        <w:t xml:space="preserve"> </w:t>
      </w:r>
      <w:r w:rsidR="003762C7">
        <w:t>prestazioni/prodotti</w:t>
      </w:r>
      <w:r w:rsidR="003762C7">
        <w:rPr>
          <w:spacing w:val="1"/>
        </w:rPr>
        <w:t xml:space="preserve"> </w:t>
      </w:r>
      <w:r w:rsidR="003762C7">
        <w:t>erogati,</w:t>
      </w:r>
      <w:r w:rsidR="003762C7">
        <w:rPr>
          <w:spacing w:val="1"/>
        </w:rPr>
        <w:t xml:space="preserve"> </w:t>
      </w:r>
      <w:r w:rsidR="003762C7">
        <w:t>che</w:t>
      </w:r>
      <w:r w:rsidR="003762C7">
        <w:rPr>
          <w:spacing w:val="1"/>
        </w:rPr>
        <w:t xml:space="preserve"> </w:t>
      </w:r>
      <w:r w:rsidR="003762C7">
        <w:t>a</w:t>
      </w:r>
      <w:r w:rsidR="003762C7">
        <w:rPr>
          <w:spacing w:val="1"/>
        </w:rPr>
        <w:t xml:space="preserve"> </w:t>
      </w:r>
      <w:r w:rsidR="003762C7">
        <w:t>conclusione del ciclo dovrebbero portare ad una modifica dei bisogni iniziali. Tale processo è definito come</w:t>
      </w:r>
      <w:r w:rsidR="003762C7">
        <w:rPr>
          <w:spacing w:val="1"/>
        </w:rPr>
        <w:t xml:space="preserve"> </w:t>
      </w:r>
      <w:r w:rsidR="003762C7">
        <w:t>una sequenza organizzata di attività finalizzate alla creazione di un output che, richiesto o necessario ad un</w:t>
      </w:r>
      <w:r w:rsidR="003762C7">
        <w:rPr>
          <w:spacing w:val="1"/>
        </w:rPr>
        <w:t xml:space="preserve"> </w:t>
      </w:r>
      <w:r w:rsidR="003762C7">
        <w:t>utente/</w:t>
      </w:r>
      <w:r w:rsidR="003762C7">
        <w:rPr>
          <w:spacing w:val="1"/>
        </w:rPr>
        <w:t xml:space="preserve"> </w:t>
      </w:r>
      <w:r w:rsidR="003762C7">
        <w:t>categoria</w:t>
      </w:r>
      <w:r w:rsidR="003762C7">
        <w:rPr>
          <w:spacing w:val="-3"/>
        </w:rPr>
        <w:t xml:space="preserve"> </w:t>
      </w:r>
      <w:r w:rsidR="003762C7">
        <w:t>di utenti,</w:t>
      </w:r>
      <w:r w:rsidR="003762C7">
        <w:rPr>
          <w:spacing w:val="-2"/>
        </w:rPr>
        <w:t xml:space="preserve"> </w:t>
      </w:r>
      <w:r w:rsidR="003762C7">
        <w:t>può</w:t>
      </w:r>
      <w:r w:rsidR="003762C7">
        <w:rPr>
          <w:spacing w:val="1"/>
        </w:rPr>
        <w:t xml:space="preserve"> </w:t>
      </w:r>
      <w:r w:rsidR="003762C7">
        <w:t>coinvolgere</w:t>
      </w:r>
      <w:r w:rsidR="003762C7">
        <w:rPr>
          <w:spacing w:val="-2"/>
        </w:rPr>
        <w:t xml:space="preserve"> </w:t>
      </w:r>
      <w:r w:rsidR="003762C7">
        <w:t>più</w:t>
      </w:r>
      <w:r w:rsidR="003762C7">
        <w:rPr>
          <w:spacing w:val="-1"/>
        </w:rPr>
        <w:t xml:space="preserve"> </w:t>
      </w:r>
      <w:r w:rsidR="003762C7">
        <w:t>unità</w:t>
      </w:r>
      <w:r w:rsidR="003762C7">
        <w:rPr>
          <w:spacing w:val="-3"/>
        </w:rPr>
        <w:t xml:space="preserve"> </w:t>
      </w:r>
      <w:r w:rsidR="003762C7">
        <w:t>organizzative.</w:t>
      </w:r>
    </w:p>
    <w:p w14:paraId="0E5C3E3C" w14:textId="77777777" w:rsidR="003850C6" w:rsidRDefault="003850C6" w:rsidP="003850C6">
      <w:pPr>
        <w:pStyle w:val="Corpotesto"/>
        <w:ind w:right="463"/>
        <w:jc w:val="both"/>
      </w:pPr>
    </w:p>
    <w:p w14:paraId="03CC41C4" w14:textId="77777777" w:rsidR="003850C6" w:rsidRDefault="003850C6" w:rsidP="003850C6">
      <w:pPr>
        <w:pStyle w:val="Corpotesto"/>
        <w:ind w:right="463"/>
        <w:jc w:val="both"/>
      </w:pPr>
    </w:p>
    <w:p w14:paraId="4E03B7FF" w14:textId="77777777" w:rsidR="003762C7" w:rsidRDefault="003762C7" w:rsidP="003850C6">
      <w:pPr>
        <w:pStyle w:val="Corpotesto"/>
        <w:spacing w:before="1"/>
        <w:jc w:val="both"/>
        <w:rPr>
          <w:sz w:val="18"/>
        </w:rPr>
      </w:pPr>
    </w:p>
    <w:p w14:paraId="7FB68986" w14:textId="77777777" w:rsidR="003762C7" w:rsidRDefault="003762C7" w:rsidP="003850C6">
      <w:pPr>
        <w:pStyle w:val="Corpotesto"/>
        <w:spacing w:before="122"/>
        <w:jc w:val="both"/>
      </w:pPr>
      <w:r>
        <w:t xml:space="preserve">La programmazione strategica ed operativa  è contenuta  nei seguenti documenti : </w:t>
      </w:r>
    </w:p>
    <w:p w14:paraId="18C6DC5B" w14:textId="77777777" w:rsidR="003850C6" w:rsidRDefault="003850C6" w:rsidP="003850C6">
      <w:pPr>
        <w:pStyle w:val="Corpotesto"/>
        <w:spacing w:before="122"/>
        <w:jc w:val="both"/>
      </w:pPr>
    </w:p>
    <w:p w14:paraId="20006082" w14:textId="77777777" w:rsidR="00CF4963" w:rsidRDefault="003762C7" w:rsidP="003850C6">
      <w:pPr>
        <w:pStyle w:val="Corpotesto"/>
        <w:spacing w:before="122"/>
        <w:jc w:val="both"/>
      </w:pPr>
      <w:r>
        <w:t>1.</w:t>
      </w:r>
      <w:r w:rsidR="003850C6">
        <w:t xml:space="preserve"> </w:t>
      </w:r>
      <w:r w:rsidR="00AA5D50">
        <w:t>Linee Programmatiche di mandato (articolo 46 del TUEL), presentate al Consiglio Comunale all'inizio del</w:t>
      </w:r>
      <w:r w:rsidR="00AA5D50">
        <w:rPr>
          <w:spacing w:val="1"/>
        </w:rPr>
        <w:t xml:space="preserve"> </w:t>
      </w:r>
      <w:r w:rsidR="00AA5D50">
        <w:t>mandato amministrativo, che individuano le priorità strategiche e costituiscono il presupposto per lo</w:t>
      </w:r>
      <w:r w:rsidR="00AA5D50">
        <w:rPr>
          <w:spacing w:val="1"/>
        </w:rPr>
        <w:t xml:space="preserve"> </w:t>
      </w:r>
      <w:r w:rsidR="00AA5D50">
        <w:t>sviluppo</w:t>
      </w:r>
      <w:r w:rsidR="00AA5D50">
        <w:rPr>
          <w:spacing w:val="1"/>
        </w:rPr>
        <w:t xml:space="preserve"> </w:t>
      </w:r>
      <w:r w:rsidR="00AA5D50">
        <w:t>del</w:t>
      </w:r>
      <w:r w:rsidR="00AA5D50">
        <w:rPr>
          <w:spacing w:val="1"/>
        </w:rPr>
        <w:t xml:space="preserve"> </w:t>
      </w:r>
      <w:r w:rsidR="00AA5D50">
        <w:t>sistema</w:t>
      </w:r>
      <w:r w:rsidR="00AA5D50">
        <w:rPr>
          <w:spacing w:val="1"/>
        </w:rPr>
        <w:t xml:space="preserve"> </w:t>
      </w:r>
      <w:r w:rsidR="00AA5D50">
        <w:t>di</w:t>
      </w:r>
      <w:r w:rsidR="00AA5D50">
        <w:rPr>
          <w:spacing w:val="1"/>
        </w:rPr>
        <w:t xml:space="preserve"> </w:t>
      </w:r>
      <w:r w:rsidR="00AA5D50">
        <w:t>programmazione</w:t>
      </w:r>
      <w:r w:rsidR="00AA5D50">
        <w:rPr>
          <w:spacing w:val="1"/>
        </w:rPr>
        <w:t xml:space="preserve"> </w:t>
      </w:r>
      <w:r w:rsidR="00AA5D50">
        <w:t>pluriennale</w:t>
      </w:r>
      <w:r w:rsidR="00AA5D50">
        <w:rPr>
          <w:spacing w:val="1"/>
        </w:rPr>
        <w:t xml:space="preserve"> </w:t>
      </w:r>
      <w:r w:rsidR="00AA5D50">
        <w:t>e</w:t>
      </w:r>
      <w:r w:rsidR="00AA5D50">
        <w:rPr>
          <w:spacing w:val="1"/>
        </w:rPr>
        <w:t xml:space="preserve"> </w:t>
      </w:r>
      <w:r w:rsidR="00AA5D50">
        <w:t>annuale</w:t>
      </w:r>
      <w:r w:rsidR="00AA5D50">
        <w:rPr>
          <w:spacing w:val="1"/>
        </w:rPr>
        <w:t xml:space="preserve"> </w:t>
      </w:r>
      <w:r w:rsidR="00AA5D50">
        <w:t>delle</w:t>
      </w:r>
      <w:r w:rsidR="00AA5D50">
        <w:rPr>
          <w:spacing w:val="1"/>
        </w:rPr>
        <w:t xml:space="preserve"> </w:t>
      </w:r>
      <w:r w:rsidR="00AA5D50">
        <w:t>risorse</w:t>
      </w:r>
      <w:r w:rsidR="00AA5D50">
        <w:rPr>
          <w:spacing w:val="1"/>
        </w:rPr>
        <w:t xml:space="preserve"> </w:t>
      </w:r>
      <w:r w:rsidR="00AA5D50">
        <w:t>e</w:t>
      </w:r>
      <w:r w:rsidR="00AA5D50">
        <w:rPr>
          <w:spacing w:val="1"/>
        </w:rPr>
        <w:t xml:space="preserve"> </w:t>
      </w:r>
      <w:r w:rsidR="00AA5D50">
        <w:t>delle</w:t>
      </w:r>
      <w:r w:rsidR="00AA5D50">
        <w:rPr>
          <w:spacing w:val="1"/>
        </w:rPr>
        <w:t xml:space="preserve"> </w:t>
      </w:r>
      <w:r w:rsidR="00AA5D50">
        <w:t>performance</w:t>
      </w:r>
      <w:r w:rsidR="00AA5D50">
        <w:rPr>
          <w:spacing w:val="1"/>
        </w:rPr>
        <w:t xml:space="preserve"> </w:t>
      </w:r>
      <w:r w:rsidR="00AA5D50">
        <w:t>dell'Ente;</w:t>
      </w:r>
    </w:p>
    <w:p w14:paraId="49831FB6" w14:textId="77777777" w:rsidR="00CF4963" w:rsidRDefault="003762C7" w:rsidP="003850C6">
      <w:pPr>
        <w:tabs>
          <w:tab w:val="left" w:pos="499"/>
        </w:tabs>
        <w:ind w:right="394"/>
        <w:jc w:val="both"/>
      </w:pPr>
      <w:r>
        <w:t>2.</w:t>
      </w:r>
      <w:r w:rsidR="003850C6">
        <w:t xml:space="preserve"> </w:t>
      </w:r>
      <w:r w:rsidR="00AA5D50">
        <w:t>Documento Unico di Programmazione (articolo 170 del TUEL), che permette l'attività di guida strategica</w:t>
      </w:r>
      <w:r w:rsidR="00AA5D50" w:rsidRPr="003762C7">
        <w:rPr>
          <w:spacing w:val="1"/>
        </w:rPr>
        <w:t xml:space="preserve"> </w:t>
      </w:r>
      <w:r w:rsidR="00AA5D50">
        <w:t>e operativa dell'Ente ed è il presupposto necessario, nel rispetto del principio di coordinamento e</w:t>
      </w:r>
      <w:r w:rsidR="00AA5D50" w:rsidRPr="003762C7">
        <w:rPr>
          <w:spacing w:val="1"/>
        </w:rPr>
        <w:t xml:space="preserve"> </w:t>
      </w:r>
      <w:r w:rsidR="00AA5D50">
        <w:t>coerenza,</w:t>
      </w:r>
      <w:r w:rsidR="00AA5D50" w:rsidRPr="003762C7">
        <w:rPr>
          <w:spacing w:val="-1"/>
        </w:rPr>
        <w:t xml:space="preserve"> </w:t>
      </w:r>
      <w:r w:rsidR="00AA5D50">
        <w:t>dei</w:t>
      </w:r>
      <w:r w:rsidR="00AA5D50" w:rsidRPr="003762C7">
        <w:rPr>
          <w:spacing w:val="-2"/>
        </w:rPr>
        <w:t xml:space="preserve"> </w:t>
      </w:r>
      <w:r w:rsidR="00AA5D50">
        <w:t>documenti</w:t>
      </w:r>
      <w:r w:rsidR="00AA5D50" w:rsidRPr="003762C7">
        <w:rPr>
          <w:spacing w:val="-2"/>
        </w:rPr>
        <w:t xml:space="preserve"> </w:t>
      </w:r>
      <w:r w:rsidR="00AA5D50">
        <w:t>di</w:t>
      </w:r>
      <w:r w:rsidR="00AA5D50" w:rsidRPr="003762C7">
        <w:rPr>
          <w:spacing w:val="-3"/>
        </w:rPr>
        <w:t xml:space="preserve"> </w:t>
      </w:r>
      <w:r w:rsidR="00AA5D50">
        <w:t>bilancio</w:t>
      </w:r>
      <w:r w:rsidR="00AA5D50" w:rsidRPr="003762C7">
        <w:rPr>
          <w:spacing w:val="-1"/>
        </w:rPr>
        <w:t xml:space="preserve"> </w:t>
      </w:r>
      <w:r w:rsidR="00AA5D50">
        <w:t>e</w:t>
      </w:r>
      <w:r w:rsidR="00AA5D50" w:rsidRPr="003762C7">
        <w:rPr>
          <w:spacing w:val="-2"/>
        </w:rPr>
        <w:t xml:space="preserve"> </w:t>
      </w:r>
      <w:r w:rsidR="00AA5D50">
        <w:t>di</w:t>
      </w:r>
      <w:r w:rsidR="00AA5D50" w:rsidRPr="003762C7">
        <w:rPr>
          <w:spacing w:val="-1"/>
        </w:rPr>
        <w:t xml:space="preserve"> </w:t>
      </w:r>
      <w:r w:rsidR="00AA5D50">
        <w:t>tutti</w:t>
      </w:r>
      <w:r w:rsidR="00AA5D50" w:rsidRPr="003762C7">
        <w:rPr>
          <w:spacing w:val="-3"/>
        </w:rPr>
        <w:t xml:space="preserve"> </w:t>
      </w:r>
      <w:r w:rsidR="00AA5D50">
        <w:t>gli</w:t>
      </w:r>
      <w:r w:rsidR="00AA5D50" w:rsidRPr="003762C7">
        <w:rPr>
          <w:spacing w:val="-1"/>
        </w:rPr>
        <w:t xml:space="preserve"> </w:t>
      </w:r>
      <w:r w:rsidR="00AA5D50">
        <w:t>altri</w:t>
      </w:r>
      <w:r w:rsidR="00AA5D50" w:rsidRPr="003762C7">
        <w:rPr>
          <w:spacing w:val="-2"/>
        </w:rPr>
        <w:t xml:space="preserve"> </w:t>
      </w:r>
      <w:r w:rsidR="00AA5D50">
        <w:t>documenti</w:t>
      </w:r>
      <w:r w:rsidR="00AA5D50" w:rsidRPr="003762C7">
        <w:rPr>
          <w:spacing w:val="-1"/>
        </w:rPr>
        <w:t xml:space="preserve"> </w:t>
      </w:r>
      <w:r w:rsidR="00AA5D50">
        <w:t>di</w:t>
      </w:r>
      <w:r w:rsidR="00AA5D50" w:rsidRPr="003762C7">
        <w:rPr>
          <w:spacing w:val="-2"/>
        </w:rPr>
        <w:t xml:space="preserve"> </w:t>
      </w:r>
      <w:r w:rsidR="00AA5D50">
        <w:t>programmazione</w:t>
      </w:r>
      <w:r w:rsidR="00AA5D50" w:rsidRPr="003762C7">
        <w:rPr>
          <w:spacing w:val="-2"/>
        </w:rPr>
        <w:t xml:space="preserve"> </w:t>
      </w:r>
      <w:r w:rsidR="00AA5D50">
        <w:t>aggiornata;</w:t>
      </w:r>
    </w:p>
    <w:p w14:paraId="466463B5" w14:textId="77777777" w:rsidR="00CF4963" w:rsidRDefault="003762C7" w:rsidP="003850C6">
      <w:pPr>
        <w:tabs>
          <w:tab w:val="left" w:pos="499"/>
        </w:tabs>
        <w:ind w:right="391"/>
        <w:jc w:val="both"/>
      </w:pPr>
      <w:r>
        <w:t>3.</w:t>
      </w:r>
      <w:r w:rsidR="003850C6">
        <w:t xml:space="preserve"> </w:t>
      </w:r>
      <w:r w:rsidR="00AA5D50">
        <w:t>Piano Esecutivo di Gestione (articolo 169 del TUEL), approvato dalla Giunta, che declina gli obiettivi della programmazione operativa contenuta nel Documento Unico di</w:t>
      </w:r>
      <w:r w:rsidR="00AA5D50" w:rsidRPr="003762C7">
        <w:rPr>
          <w:spacing w:val="1"/>
        </w:rPr>
        <w:t xml:space="preserve"> </w:t>
      </w:r>
      <w:r w:rsidR="00AA5D50">
        <w:t>Programmazione</w:t>
      </w:r>
      <w:r w:rsidR="00AA5D50" w:rsidRPr="003762C7">
        <w:rPr>
          <w:spacing w:val="1"/>
        </w:rPr>
        <w:t xml:space="preserve"> </w:t>
      </w:r>
      <w:r w:rsidR="00AA5D50">
        <w:t>nella</w:t>
      </w:r>
      <w:r w:rsidR="00AA5D50" w:rsidRPr="003762C7">
        <w:rPr>
          <w:spacing w:val="1"/>
        </w:rPr>
        <w:t xml:space="preserve"> </w:t>
      </w:r>
      <w:r w:rsidR="00AA5D50">
        <w:t>dimensione</w:t>
      </w:r>
      <w:r w:rsidR="00AA5D50" w:rsidRPr="003762C7">
        <w:rPr>
          <w:spacing w:val="1"/>
        </w:rPr>
        <w:t xml:space="preserve"> </w:t>
      </w:r>
      <w:r w:rsidR="00AA5D50">
        <w:t>gestionale</w:t>
      </w:r>
      <w:r w:rsidR="00AA5D50" w:rsidRPr="003762C7">
        <w:rPr>
          <w:spacing w:val="1"/>
        </w:rPr>
        <w:t xml:space="preserve"> </w:t>
      </w:r>
      <w:r w:rsidR="00AA5D50">
        <w:t>propria</w:t>
      </w:r>
      <w:r w:rsidR="00AA5D50" w:rsidRPr="003762C7">
        <w:rPr>
          <w:spacing w:val="1"/>
        </w:rPr>
        <w:t xml:space="preserve"> </w:t>
      </w:r>
      <w:r w:rsidR="00AA5D50">
        <w:t>del</w:t>
      </w:r>
      <w:r w:rsidR="00AA5D50" w:rsidRPr="003762C7">
        <w:rPr>
          <w:spacing w:val="1"/>
        </w:rPr>
        <w:t xml:space="preserve"> </w:t>
      </w:r>
      <w:r w:rsidR="00AA5D50">
        <w:t>livello</w:t>
      </w:r>
      <w:r w:rsidR="00AA5D50" w:rsidRPr="003762C7">
        <w:rPr>
          <w:spacing w:val="1"/>
        </w:rPr>
        <w:t xml:space="preserve"> </w:t>
      </w:r>
      <w:r w:rsidR="00AA5D50">
        <w:t>di</w:t>
      </w:r>
      <w:r w:rsidR="00AA5D50" w:rsidRPr="003762C7">
        <w:rPr>
          <w:spacing w:val="1"/>
        </w:rPr>
        <w:t xml:space="preserve"> </w:t>
      </w:r>
      <w:r w:rsidR="00AA5D50">
        <w:t>intervento</w:t>
      </w:r>
      <w:r w:rsidR="00AA5D50" w:rsidRPr="003762C7">
        <w:rPr>
          <w:spacing w:val="1"/>
        </w:rPr>
        <w:t xml:space="preserve"> </w:t>
      </w:r>
      <w:r w:rsidR="00AA5D50">
        <w:t>e</w:t>
      </w:r>
      <w:r w:rsidR="00AA5D50" w:rsidRPr="003762C7">
        <w:rPr>
          <w:spacing w:val="1"/>
        </w:rPr>
        <w:t xml:space="preserve"> </w:t>
      </w:r>
      <w:r w:rsidR="00AA5D50">
        <w:t>responsabilità</w:t>
      </w:r>
      <w:r w:rsidR="00AA5D50" w:rsidRPr="003762C7">
        <w:rPr>
          <w:spacing w:val="1"/>
        </w:rPr>
        <w:t xml:space="preserve"> </w:t>
      </w:r>
      <w:r w:rsidR="00AA5D50">
        <w:t>dirigenziale</w:t>
      </w:r>
      <w:r w:rsidR="00AA5D50" w:rsidRPr="003762C7">
        <w:rPr>
          <w:spacing w:val="-2"/>
        </w:rPr>
        <w:t xml:space="preserve"> </w:t>
      </w:r>
      <w:r w:rsidR="00AA5D50">
        <w:t>affidando</w:t>
      </w:r>
      <w:r w:rsidR="00AA5D50" w:rsidRPr="003762C7">
        <w:rPr>
          <w:spacing w:val="-1"/>
        </w:rPr>
        <w:t xml:space="preserve"> </w:t>
      </w:r>
      <w:r w:rsidR="00AA5D50">
        <w:t>ai dirigenti</w:t>
      </w:r>
      <w:r w:rsidR="00AA5D50" w:rsidRPr="003762C7">
        <w:rPr>
          <w:spacing w:val="-1"/>
        </w:rPr>
        <w:t xml:space="preserve"> </w:t>
      </w:r>
      <w:r w:rsidR="00AA5D50">
        <w:t>responsabili</w:t>
      </w:r>
      <w:r w:rsidR="00AA5D50" w:rsidRPr="003762C7">
        <w:rPr>
          <w:spacing w:val="-2"/>
        </w:rPr>
        <w:t xml:space="preserve"> </w:t>
      </w:r>
      <w:r w:rsidR="00AA5D50">
        <w:t>dei servizi</w:t>
      </w:r>
      <w:r w:rsidR="00AA5D50" w:rsidRPr="003762C7">
        <w:rPr>
          <w:spacing w:val="-2"/>
        </w:rPr>
        <w:t xml:space="preserve"> </w:t>
      </w:r>
      <w:r w:rsidR="00AA5D50">
        <w:t>obiettivi e</w:t>
      </w:r>
      <w:r w:rsidR="00AA5D50" w:rsidRPr="003762C7">
        <w:rPr>
          <w:spacing w:val="-2"/>
        </w:rPr>
        <w:t xml:space="preserve"> </w:t>
      </w:r>
      <w:r w:rsidR="00AA5D50">
        <w:t>risorse.</w:t>
      </w:r>
    </w:p>
    <w:p w14:paraId="1451E163" w14:textId="77777777" w:rsidR="00CF4963" w:rsidRDefault="00CF4963" w:rsidP="003850C6">
      <w:pPr>
        <w:pStyle w:val="Corpotesto"/>
        <w:spacing w:before="11"/>
        <w:jc w:val="both"/>
        <w:rPr>
          <w:sz w:val="17"/>
        </w:rPr>
      </w:pPr>
    </w:p>
    <w:p w14:paraId="24404325" w14:textId="77777777" w:rsidR="003850C6" w:rsidRDefault="003850C6">
      <w:pPr>
        <w:spacing w:before="1"/>
        <w:ind w:left="3650" w:right="3828"/>
        <w:jc w:val="center"/>
        <w:rPr>
          <w:i/>
          <w:sz w:val="18"/>
        </w:rPr>
      </w:pPr>
    </w:p>
    <w:p w14:paraId="505CB46A" w14:textId="77777777" w:rsidR="003850C6" w:rsidRDefault="003850C6">
      <w:pPr>
        <w:spacing w:before="1"/>
        <w:ind w:left="3650" w:right="3828"/>
        <w:jc w:val="center"/>
        <w:rPr>
          <w:i/>
          <w:sz w:val="18"/>
        </w:rPr>
      </w:pPr>
    </w:p>
    <w:p w14:paraId="0F821569" w14:textId="77777777" w:rsidR="00CF4963" w:rsidRDefault="00AA5D50">
      <w:pPr>
        <w:spacing w:before="1"/>
        <w:ind w:left="3650" w:right="3828"/>
        <w:jc w:val="center"/>
        <w:rPr>
          <w:i/>
          <w:sz w:val="18"/>
        </w:rPr>
      </w:pPr>
      <w:r>
        <w:rPr>
          <w:i/>
          <w:sz w:val="18"/>
        </w:rPr>
        <w:t>Il</w:t>
      </w:r>
      <w:r>
        <w:rPr>
          <w:i/>
          <w:spacing w:val="-4"/>
          <w:sz w:val="18"/>
        </w:rPr>
        <w:t xml:space="preserve"> </w:t>
      </w:r>
      <w:r>
        <w:rPr>
          <w:i/>
          <w:sz w:val="18"/>
        </w:rPr>
        <w:t>ciclo</w:t>
      </w:r>
      <w:r>
        <w:rPr>
          <w:i/>
          <w:spacing w:val="-2"/>
          <w:sz w:val="18"/>
        </w:rPr>
        <w:t xml:space="preserve"> </w:t>
      </w:r>
      <w:r>
        <w:rPr>
          <w:i/>
          <w:sz w:val="18"/>
        </w:rPr>
        <w:t>della</w:t>
      </w:r>
      <w:r>
        <w:rPr>
          <w:i/>
          <w:spacing w:val="-3"/>
          <w:sz w:val="18"/>
        </w:rPr>
        <w:t xml:space="preserve"> </w:t>
      </w:r>
      <w:r>
        <w:rPr>
          <w:i/>
          <w:sz w:val="18"/>
        </w:rPr>
        <w:t>programmazione</w:t>
      </w:r>
    </w:p>
    <w:p w14:paraId="0C7C1AE4" w14:textId="77777777" w:rsidR="003B650F" w:rsidRDefault="003B650F">
      <w:pPr>
        <w:spacing w:before="1"/>
        <w:ind w:left="3650" w:right="3828"/>
        <w:jc w:val="center"/>
        <w:rPr>
          <w:i/>
          <w:sz w:val="18"/>
        </w:rPr>
      </w:pPr>
    </w:p>
    <w:p w14:paraId="102043B8" w14:textId="77777777" w:rsidR="00CF4963" w:rsidRDefault="00AA5D50">
      <w:pPr>
        <w:pStyle w:val="Corpotesto"/>
        <w:ind w:left="1673"/>
        <w:rPr>
          <w:sz w:val="20"/>
        </w:rPr>
      </w:pPr>
      <w:r>
        <w:rPr>
          <w:noProof/>
          <w:sz w:val="20"/>
          <w:lang w:eastAsia="it-IT"/>
        </w:rPr>
        <w:drawing>
          <wp:inline distT="0" distB="0" distL="0" distR="0" wp14:anchorId="41FB38EF" wp14:editId="5DC3EDFB">
            <wp:extent cx="4227104" cy="2217039"/>
            <wp:effectExtent l="0" t="0" r="0" b="0"/>
            <wp:docPr id="5"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9.jpeg"/>
                    <pic:cNvPicPr/>
                  </pic:nvPicPr>
                  <pic:blipFill>
                    <a:blip r:embed="rId10" cstate="print"/>
                    <a:stretch>
                      <a:fillRect/>
                    </a:stretch>
                  </pic:blipFill>
                  <pic:spPr>
                    <a:xfrm>
                      <a:off x="0" y="0"/>
                      <a:ext cx="4227104" cy="2217039"/>
                    </a:xfrm>
                    <a:prstGeom prst="rect">
                      <a:avLst/>
                    </a:prstGeom>
                  </pic:spPr>
                </pic:pic>
              </a:graphicData>
            </a:graphic>
          </wp:inline>
        </w:drawing>
      </w:r>
    </w:p>
    <w:p w14:paraId="40D2A7BC" w14:textId="77777777" w:rsidR="00CF4963" w:rsidRDefault="00AA5D50">
      <w:pPr>
        <w:pStyle w:val="Corpotesto"/>
        <w:spacing w:before="78"/>
        <w:ind w:left="214" w:right="391"/>
        <w:jc w:val="both"/>
      </w:pPr>
      <w:r>
        <w:t>Gli obiettivi strategici, operativi e gestionali sono declinati attraverso un percorso top-down che, partendo</w:t>
      </w:r>
      <w:r>
        <w:rPr>
          <w:spacing w:val="1"/>
        </w:rPr>
        <w:t xml:space="preserve"> </w:t>
      </w:r>
      <w:r>
        <w:t>dagli indirizzi strategici contenuti nelle linee programmatiche, definisce</w:t>
      </w:r>
      <w:r>
        <w:rPr>
          <w:spacing w:val="1"/>
        </w:rPr>
        <w:t xml:space="preserve"> </w:t>
      </w:r>
      <w:r>
        <w:t>in un processo "a cascata" una</w:t>
      </w:r>
      <w:r>
        <w:rPr>
          <w:spacing w:val="1"/>
        </w:rPr>
        <w:t xml:space="preserve"> </w:t>
      </w:r>
      <w:r>
        <w:t>mappa logica e programmatica che rappresenta e mette a sistema i legami tra il programma di mandato, le</w:t>
      </w:r>
      <w:r>
        <w:rPr>
          <w:spacing w:val="1"/>
        </w:rPr>
        <w:t xml:space="preserve"> </w:t>
      </w:r>
      <w:r>
        <w:t>linee</w:t>
      </w:r>
      <w:r>
        <w:rPr>
          <w:spacing w:val="-2"/>
        </w:rPr>
        <w:t xml:space="preserve"> </w:t>
      </w:r>
      <w:r>
        <w:t>strategiche</w:t>
      </w:r>
      <w:r>
        <w:rPr>
          <w:spacing w:val="-1"/>
        </w:rPr>
        <w:t xml:space="preserve"> </w:t>
      </w:r>
      <w:r>
        <w:t>di</w:t>
      </w:r>
      <w:r>
        <w:rPr>
          <w:spacing w:val="-2"/>
        </w:rPr>
        <w:t xml:space="preserve"> </w:t>
      </w:r>
      <w:r>
        <w:t>intervento,</w:t>
      </w:r>
      <w:r>
        <w:rPr>
          <w:spacing w:val="-1"/>
        </w:rPr>
        <w:t xml:space="preserve"> </w:t>
      </w:r>
      <w:r>
        <w:t>gli</w:t>
      </w:r>
      <w:r>
        <w:rPr>
          <w:spacing w:val="-2"/>
        </w:rPr>
        <w:t xml:space="preserve"> </w:t>
      </w:r>
      <w:r>
        <w:t>obiettivi</w:t>
      </w:r>
      <w:r>
        <w:rPr>
          <w:spacing w:val="-2"/>
        </w:rPr>
        <w:t xml:space="preserve"> </w:t>
      </w:r>
      <w:r>
        <w:t>programmatici e</w:t>
      </w:r>
      <w:r>
        <w:rPr>
          <w:spacing w:val="-2"/>
        </w:rPr>
        <w:t xml:space="preserve"> </w:t>
      </w:r>
      <w:r>
        <w:t>gli</w:t>
      </w:r>
      <w:r>
        <w:rPr>
          <w:spacing w:val="-1"/>
        </w:rPr>
        <w:t xml:space="preserve"> </w:t>
      </w:r>
      <w:r>
        <w:t>obiettivi</w:t>
      </w:r>
      <w:r>
        <w:rPr>
          <w:spacing w:val="-2"/>
        </w:rPr>
        <w:t xml:space="preserve"> </w:t>
      </w:r>
      <w:r>
        <w:t>gestionali.</w:t>
      </w:r>
    </w:p>
    <w:p w14:paraId="6C79B27B" w14:textId="77777777" w:rsidR="00CF4963" w:rsidRDefault="00AA5D50">
      <w:pPr>
        <w:pStyle w:val="Corpotesto"/>
        <w:spacing w:before="195"/>
        <w:ind w:left="214" w:right="392"/>
        <w:jc w:val="both"/>
      </w:pPr>
      <w:r>
        <w:t>Gli</w:t>
      </w:r>
      <w:r>
        <w:rPr>
          <w:spacing w:val="1"/>
        </w:rPr>
        <w:t xml:space="preserve"> </w:t>
      </w:r>
      <w:r>
        <w:t>obiettivi</w:t>
      </w:r>
      <w:r>
        <w:rPr>
          <w:spacing w:val="1"/>
        </w:rPr>
        <w:t xml:space="preserve"> </w:t>
      </w:r>
      <w:r>
        <w:t>strategici</w:t>
      </w:r>
      <w:r>
        <w:rPr>
          <w:spacing w:val="1"/>
        </w:rPr>
        <w:t xml:space="preserve"> </w:t>
      </w:r>
      <w:r>
        <w:t>rappresentati</w:t>
      </w:r>
      <w:r>
        <w:rPr>
          <w:spacing w:val="1"/>
        </w:rPr>
        <w:t xml:space="preserve"> </w:t>
      </w:r>
      <w:r>
        <w:t>nel</w:t>
      </w:r>
      <w:r>
        <w:rPr>
          <w:spacing w:val="1"/>
        </w:rPr>
        <w:t xml:space="preserve"> </w:t>
      </w:r>
      <w:r>
        <w:t>Documento</w:t>
      </w:r>
      <w:r>
        <w:rPr>
          <w:spacing w:val="1"/>
        </w:rPr>
        <w:t xml:space="preserve"> </w:t>
      </w:r>
      <w:r>
        <w:t>Unico</w:t>
      </w:r>
      <w:r>
        <w:rPr>
          <w:spacing w:val="1"/>
        </w:rPr>
        <w:t xml:space="preserve"> </w:t>
      </w:r>
      <w:r>
        <w:t>di</w:t>
      </w:r>
      <w:r>
        <w:rPr>
          <w:spacing w:val="1"/>
        </w:rPr>
        <w:t xml:space="preserve"> </w:t>
      </w:r>
      <w:r>
        <w:t>Programmazione</w:t>
      </w:r>
      <w:r>
        <w:rPr>
          <w:spacing w:val="1"/>
        </w:rPr>
        <w:t xml:space="preserve"> </w:t>
      </w:r>
      <w:r>
        <w:t>a</w:t>
      </w:r>
      <w:r>
        <w:rPr>
          <w:spacing w:val="1"/>
        </w:rPr>
        <w:t xml:space="preserve"> </w:t>
      </w:r>
      <w:r>
        <w:t>livello</w:t>
      </w:r>
      <w:r>
        <w:rPr>
          <w:spacing w:val="1"/>
        </w:rPr>
        <w:t xml:space="preserve"> </w:t>
      </w:r>
      <w:r>
        <w:t>di</w:t>
      </w:r>
      <w:r>
        <w:rPr>
          <w:spacing w:val="1"/>
        </w:rPr>
        <w:t xml:space="preserve"> </w:t>
      </w:r>
      <w:r>
        <w:t>"Missione"</w:t>
      </w:r>
      <w:r>
        <w:rPr>
          <w:spacing w:val="1"/>
        </w:rPr>
        <w:t xml:space="preserve"> </w:t>
      </w:r>
      <w:r>
        <w:t>rappresentano le finalità di cambiamento di medio/lungo</w:t>
      </w:r>
      <w:r>
        <w:rPr>
          <w:spacing w:val="1"/>
        </w:rPr>
        <w:t xml:space="preserve"> </w:t>
      </w:r>
      <w:r>
        <w:t>periodo (outcome finale) che l'Amministrazione</w:t>
      </w:r>
      <w:r>
        <w:rPr>
          <w:spacing w:val="1"/>
        </w:rPr>
        <w:t xml:space="preserve"> </w:t>
      </w:r>
      <w:r>
        <w:t>intende</w:t>
      </w:r>
      <w:r>
        <w:rPr>
          <w:spacing w:val="-5"/>
        </w:rPr>
        <w:t xml:space="preserve"> </w:t>
      </w:r>
      <w:r>
        <w:t>realizzare</w:t>
      </w:r>
      <w:r>
        <w:rPr>
          <w:spacing w:val="-4"/>
        </w:rPr>
        <w:t xml:space="preserve"> </w:t>
      </w:r>
      <w:r>
        <w:t>del</w:t>
      </w:r>
      <w:r>
        <w:rPr>
          <w:spacing w:val="-3"/>
        </w:rPr>
        <w:t xml:space="preserve"> </w:t>
      </w:r>
      <w:r>
        <w:t>proprio</w:t>
      </w:r>
      <w:r>
        <w:rPr>
          <w:spacing w:val="-3"/>
        </w:rPr>
        <w:t xml:space="preserve"> </w:t>
      </w:r>
      <w:r>
        <w:t>mandato</w:t>
      </w:r>
      <w:r>
        <w:rPr>
          <w:spacing w:val="-2"/>
        </w:rPr>
        <w:t xml:space="preserve"> </w:t>
      </w:r>
      <w:r>
        <w:t>nell'ambito</w:t>
      </w:r>
      <w:r>
        <w:rPr>
          <w:spacing w:val="-2"/>
        </w:rPr>
        <w:t xml:space="preserve"> </w:t>
      </w:r>
      <w:r>
        <w:t>delle</w:t>
      </w:r>
      <w:r>
        <w:rPr>
          <w:spacing w:val="-4"/>
        </w:rPr>
        <w:t xml:space="preserve"> </w:t>
      </w:r>
      <w:r>
        <w:t>aree</w:t>
      </w:r>
      <w:r>
        <w:rPr>
          <w:spacing w:val="-4"/>
        </w:rPr>
        <w:t xml:space="preserve"> </w:t>
      </w:r>
      <w:r>
        <w:t>di</w:t>
      </w:r>
      <w:r>
        <w:rPr>
          <w:spacing w:val="-3"/>
        </w:rPr>
        <w:t xml:space="preserve"> </w:t>
      </w:r>
      <w:r>
        <w:t>intervento</w:t>
      </w:r>
      <w:r>
        <w:rPr>
          <w:spacing w:val="-3"/>
        </w:rPr>
        <w:t xml:space="preserve"> </w:t>
      </w:r>
      <w:r>
        <w:t>istituzionale</w:t>
      </w:r>
      <w:r>
        <w:rPr>
          <w:spacing w:val="-3"/>
        </w:rPr>
        <w:t xml:space="preserve"> </w:t>
      </w:r>
      <w:r>
        <w:t>dell'Ente</w:t>
      </w:r>
      <w:r>
        <w:rPr>
          <w:spacing w:val="-3"/>
        </w:rPr>
        <w:t xml:space="preserve"> </w:t>
      </w:r>
      <w:r>
        <w:t>Locale.</w:t>
      </w:r>
    </w:p>
    <w:p w14:paraId="13C11B10" w14:textId="77777777" w:rsidR="00CF4963" w:rsidRDefault="00AA5D50">
      <w:pPr>
        <w:pStyle w:val="Corpotesto"/>
        <w:spacing w:before="195"/>
        <w:ind w:left="213" w:right="393"/>
        <w:jc w:val="both"/>
      </w:pPr>
      <w:r>
        <w:t>Gli obiettivi operativi rappresentati nel Documento Unico di Programmazione a livello di "Programma"</w:t>
      </w:r>
      <w:r>
        <w:rPr>
          <w:spacing w:val="1"/>
        </w:rPr>
        <w:t xml:space="preserve"> </w:t>
      </w:r>
      <w:r>
        <w:t>costituiscono</w:t>
      </w:r>
      <w:r>
        <w:rPr>
          <w:spacing w:val="1"/>
        </w:rPr>
        <w:t xml:space="preserve"> </w:t>
      </w:r>
      <w:r>
        <w:t>strumento</w:t>
      </w:r>
      <w:r>
        <w:rPr>
          <w:spacing w:val="1"/>
        </w:rPr>
        <w:t xml:space="preserve"> </w:t>
      </w:r>
      <w:r>
        <w:t>per</w:t>
      </w:r>
      <w:r>
        <w:rPr>
          <w:spacing w:val="1"/>
        </w:rPr>
        <w:t xml:space="preserve"> </w:t>
      </w:r>
      <w:r>
        <w:t>il</w:t>
      </w:r>
      <w:r>
        <w:rPr>
          <w:spacing w:val="1"/>
        </w:rPr>
        <w:t xml:space="preserve"> </w:t>
      </w:r>
      <w:r>
        <w:t>conseguimento</w:t>
      </w:r>
      <w:r>
        <w:rPr>
          <w:spacing w:val="1"/>
        </w:rPr>
        <w:t xml:space="preserve"> </w:t>
      </w:r>
      <w:r>
        <w:t>degli</w:t>
      </w:r>
      <w:r>
        <w:rPr>
          <w:spacing w:val="1"/>
        </w:rPr>
        <w:t xml:space="preserve"> </w:t>
      </w:r>
      <w:r>
        <w:t>obiettivi</w:t>
      </w:r>
      <w:r>
        <w:rPr>
          <w:spacing w:val="1"/>
        </w:rPr>
        <w:t xml:space="preserve"> </w:t>
      </w:r>
      <w:r>
        <w:t>strategici</w:t>
      </w:r>
      <w:r>
        <w:rPr>
          <w:spacing w:val="1"/>
        </w:rPr>
        <w:t xml:space="preserve"> </w:t>
      </w:r>
      <w:r>
        <w:t>traguardando</w:t>
      </w:r>
      <w:r>
        <w:rPr>
          <w:spacing w:val="1"/>
        </w:rPr>
        <w:t xml:space="preserve"> </w:t>
      </w:r>
      <w:r>
        <w:t>risultati</w:t>
      </w:r>
      <w:r>
        <w:rPr>
          <w:spacing w:val="50"/>
        </w:rPr>
        <w:t xml:space="preserve"> </w:t>
      </w:r>
      <w:r>
        <w:t>di</w:t>
      </w:r>
      <w:r>
        <w:rPr>
          <w:spacing w:val="1"/>
        </w:rPr>
        <w:t xml:space="preserve"> </w:t>
      </w:r>
      <w:r>
        <w:t>breve/medio periodo (outcome</w:t>
      </w:r>
      <w:r>
        <w:rPr>
          <w:spacing w:val="-1"/>
        </w:rPr>
        <w:t xml:space="preserve"> </w:t>
      </w:r>
      <w:r>
        <w:t>intermedio).</w:t>
      </w:r>
    </w:p>
    <w:p w14:paraId="7237EA62" w14:textId="77777777" w:rsidR="00CF4963" w:rsidRDefault="00AA5D50">
      <w:pPr>
        <w:pStyle w:val="Corpotesto"/>
        <w:spacing w:before="39"/>
        <w:ind w:left="214" w:right="391"/>
        <w:jc w:val="both"/>
      </w:pPr>
      <w:r>
        <w:t>Gli obiettivi gestionali rappresentati nel Piano Esecutivo di Gestione costituiscono la declinazione degli</w:t>
      </w:r>
      <w:r>
        <w:rPr>
          <w:spacing w:val="1"/>
        </w:rPr>
        <w:t xml:space="preserve"> </w:t>
      </w:r>
      <w:r>
        <w:t>obiettivi</w:t>
      </w:r>
      <w:r>
        <w:rPr>
          <w:spacing w:val="1"/>
        </w:rPr>
        <w:t xml:space="preserve"> </w:t>
      </w:r>
      <w:r>
        <w:t>operativi</w:t>
      </w:r>
      <w:r>
        <w:rPr>
          <w:spacing w:val="1"/>
        </w:rPr>
        <w:t xml:space="preserve"> </w:t>
      </w:r>
      <w:r>
        <w:t>di</w:t>
      </w:r>
      <w:r>
        <w:rPr>
          <w:spacing w:val="1"/>
        </w:rPr>
        <w:t xml:space="preserve"> </w:t>
      </w:r>
      <w:r>
        <w:t>Documento</w:t>
      </w:r>
      <w:r>
        <w:rPr>
          <w:spacing w:val="1"/>
        </w:rPr>
        <w:t xml:space="preserve"> </w:t>
      </w:r>
      <w:r>
        <w:t>Unico</w:t>
      </w:r>
      <w:r>
        <w:rPr>
          <w:spacing w:val="1"/>
        </w:rPr>
        <w:t xml:space="preserve"> </w:t>
      </w:r>
      <w:r>
        <w:t>di</w:t>
      </w:r>
      <w:r>
        <w:rPr>
          <w:spacing w:val="1"/>
        </w:rPr>
        <w:t xml:space="preserve"> </w:t>
      </w:r>
      <w:r>
        <w:t>Programmazione</w:t>
      </w:r>
      <w:r>
        <w:rPr>
          <w:spacing w:val="1"/>
        </w:rPr>
        <w:t xml:space="preserve"> </w:t>
      </w:r>
      <w:r>
        <w:t>in</w:t>
      </w:r>
      <w:r>
        <w:rPr>
          <w:spacing w:val="1"/>
        </w:rPr>
        <w:t xml:space="preserve"> </w:t>
      </w:r>
      <w:r>
        <w:t>termini</w:t>
      </w:r>
      <w:r>
        <w:rPr>
          <w:spacing w:val="1"/>
        </w:rPr>
        <w:t xml:space="preserve"> </w:t>
      </w:r>
      <w:r>
        <w:t>di</w:t>
      </w:r>
      <w:r>
        <w:rPr>
          <w:spacing w:val="1"/>
        </w:rPr>
        <w:t xml:space="preserve"> </w:t>
      </w:r>
      <w:r>
        <w:t>prodotto</w:t>
      </w:r>
      <w:r>
        <w:rPr>
          <w:spacing w:val="1"/>
        </w:rPr>
        <w:t xml:space="preserve"> </w:t>
      </w:r>
      <w:r>
        <w:t>(output)</w:t>
      </w:r>
      <w:r>
        <w:rPr>
          <w:spacing w:val="1"/>
        </w:rPr>
        <w:t xml:space="preserve"> </w:t>
      </w:r>
      <w:r>
        <w:t>atteso</w:t>
      </w:r>
      <w:r>
        <w:rPr>
          <w:spacing w:val="1"/>
        </w:rPr>
        <w:t xml:space="preserve"> </w:t>
      </w:r>
      <w:r>
        <w:t>dall'attività</w:t>
      </w:r>
      <w:r>
        <w:rPr>
          <w:spacing w:val="-2"/>
        </w:rPr>
        <w:t xml:space="preserve"> </w:t>
      </w:r>
      <w:r>
        <w:t>gestionale</w:t>
      </w:r>
      <w:r>
        <w:rPr>
          <w:spacing w:val="-1"/>
        </w:rPr>
        <w:t xml:space="preserve"> </w:t>
      </w:r>
      <w:r>
        <w:t>affidata</w:t>
      </w:r>
      <w:r>
        <w:rPr>
          <w:spacing w:val="-2"/>
        </w:rPr>
        <w:t xml:space="preserve"> </w:t>
      </w:r>
      <w:r>
        <w:t>alla</w:t>
      </w:r>
      <w:r>
        <w:rPr>
          <w:spacing w:val="-1"/>
        </w:rPr>
        <w:t xml:space="preserve"> </w:t>
      </w:r>
      <w:r>
        <w:t>responsabilità</w:t>
      </w:r>
      <w:r>
        <w:rPr>
          <w:spacing w:val="-2"/>
        </w:rPr>
        <w:t xml:space="preserve"> </w:t>
      </w:r>
      <w:r>
        <w:t>della</w:t>
      </w:r>
      <w:r>
        <w:rPr>
          <w:spacing w:val="-1"/>
        </w:rPr>
        <w:t xml:space="preserve"> </w:t>
      </w:r>
      <w:r>
        <w:t>dirigenza.</w:t>
      </w:r>
    </w:p>
    <w:p w14:paraId="6627ACEE" w14:textId="77777777" w:rsidR="00FD5984" w:rsidRDefault="00FD5984">
      <w:pPr>
        <w:pStyle w:val="Corpotesto"/>
        <w:spacing w:before="39"/>
        <w:ind w:left="214" w:right="391"/>
        <w:jc w:val="both"/>
      </w:pPr>
    </w:p>
    <w:p w14:paraId="1B222611" w14:textId="77777777" w:rsidR="00FD5984" w:rsidRDefault="00FD5984" w:rsidP="00FD5984">
      <w:pPr>
        <w:pStyle w:val="Corpotesto"/>
        <w:ind w:left="512"/>
      </w:pPr>
      <w:r>
        <w:t>Le</w:t>
      </w:r>
      <w:r>
        <w:rPr>
          <w:spacing w:val="-2"/>
        </w:rPr>
        <w:t xml:space="preserve"> </w:t>
      </w:r>
      <w:r>
        <w:t>linee</w:t>
      </w:r>
      <w:r>
        <w:rPr>
          <w:spacing w:val="-1"/>
        </w:rPr>
        <w:t xml:space="preserve"> </w:t>
      </w:r>
      <w:r>
        <w:t>programmatiche</w:t>
      </w:r>
      <w:r>
        <w:rPr>
          <w:spacing w:val="-1"/>
        </w:rPr>
        <w:t xml:space="preserve"> </w:t>
      </w:r>
      <w:r>
        <w:t>del</w:t>
      </w:r>
      <w:r>
        <w:rPr>
          <w:spacing w:val="2"/>
        </w:rPr>
        <w:t xml:space="preserve"> </w:t>
      </w:r>
      <w:r>
        <w:t>Comune</w:t>
      </w:r>
      <w:r>
        <w:rPr>
          <w:spacing w:val="-1"/>
        </w:rPr>
        <w:t xml:space="preserve"> </w:t>
      </w:r>
      <w:r>
        <w:t>di</w:t>
      </w:r>
      <w:r>
        <w:rPr>
          <w:spacing w:val="-3"/>
        </w:rPr>
        <w:t xml:space="preserve"> </w:t>
      </w:r>
      <w:r w:rsidR="0051754B">
        <w:t xml:space="preserve"> Santi Cosma e Damiano </w:t>
      </w:r>
      <w:r>
        <w:t xml:space="preserve"> (LT)</w:t>
      </w:r>
      <w:r>
        <w:rPr>
          <w:spacing w:val="-2"/>
        </w:rPr>
        <w:t xml:space="preserve"> </w:t>
      </w:r>
      <w:r>
        <w:t>approvate</w:t>
      </w:r>
      <w:r>
        <w:rPr>
          <w:spacing w:val="-3"/>
        </w:rPr>
        <w:t xml:space="preserve"> </w:t>
      </w:r>
      <w:r>
        <w:t>con</w:t>
      </w:r>
      <w:r>
        <w:rPr>
          <w:spacing w:val="-1"/>
        </w:rPr>
        <w:t xml:space="preserve"> </w:t>
      </w:r>
      <w:r>
        <w:t>Deliberazione</w:t>
      </w:r>
      <w:r>
        <w:rPr>
          <w:spacing w:val="-2"/>
        </w:rPr>
        <w:t xml:space="preserve"> </w:t>
      </w:r>
      <w:r>
        <w:t>Consiglio</w:t>
      </w:r>
      <w:r>
        <w:rPr>
          <w:spacing w:val="-1"/>
        </w:rPr>
        <w:t xml:space="preserve"> </w:t>
      </w:r>
      <w:r>
        <w:t>Comunale</w:t>
      </w:r>
      <w:r>
        <w:rPr>
          <w:spacing w:val="-1"/>
        </w:rPr>
        <w:t xml:space="preserve"> </w:t>
      </w:r>
      <w:r>
        <w:t>nr.</w:t>
      </w:r>
      <w:r>
        <w:rPr>
          <w:spacing w:val="-1"/>
        </w:rPr>
        <w:t xml:space="preserve"> </w:t>
      </w:r>
      <w:r w:rsidR="00615C0E">
        <w:rPr>
          <w:spacing w:val="-1"/>
        </w:rPr>
        <w:t>21 del 14.07.2022</w:t>
      </w:r>
      <w:r>
        <w:rPr>
          <w:spacing w:val="51"/>
        </w:rPr>
        <w:t xml:space="preserve"> </w:t>
      </w:r>
      <w:r>
        <w:t>sono</w:t>
      </w:r>
      <w:r>
        <w:rPr>
          <w:spacing w:val="-3"/>
        </w:rPr>
        <w:t xml:space="preserve"> </w:t>
      </w:r>
      <w:r>
        <w:t>ispirate</w:t>
      </w:r>
      <w:r>
        <w:rPr>
          <w:spacing w:val="-1"/>
        </w:rPr>
        <w:t xml:space="preserve"> </w:t>
      </w:r>
      <w:r>
        <w:t>ai seguenti</w:t>
      </w:r>
      <w:r>
        <w:rPr>
          <w:spacing w:val="-1"/>
        </w:rPr>
        <w:t xml:space="preserve"> </w:t>
      </w:r>
      <w:r>
        <w:t>valori</w:t>
      </w:r>
      <w:r>
        <w:rPr>
          <w:spacing w:val="-3"/>
        </w:rPr>
        <w:t xml:space="preserve"> </w:t>
      </w:r>
      <w:r>
        <w:t>:</w:t>
      </w:r>
    </w:p>
    <w:p w14:paraId="081B1A78" w14:textId="77777777" w:rsidR="00FD5984" w:rsidRDefault="00FD5984" w:rsidP="00FD5984">
      <w:pPr>
        <w:pStyle w:val="Corpotesto"/>
      </w:pPr>
    </w:p>
    <w:p w14:paraId="12D31B3A" w14:textId="77777777" w:rsidR="00FD5984" w:rsidRDefault="00FD5984">
      <w:pPr>
        <w:pStyle w:val="Corpotesto"/>
        <w:spacing w:before="39"/>
        <w:ind w:left="214" w:right="391"/>
        <w:jc w:val="both"/>
      </w:pPr>
    </w:p>
    <w:p w14:paraId="47C84B4C" w14:textId="77777777" w:rsidR="00CF4963" w:rsidRDefault="00CF4963">
      <w:pPr>
        <w:pStyle w:val="Corpotesto"/>
        <w:rPr>
          <w:sz w:val="20"/>
        </w:rPr>
      </w:pPr>
    </w:p>
    <w:tbl>
      <w:tblPr>
        <w:tblStyle w:val="Grigliatabella"/>
        <w:tblW w:w="0" w:type="auto"/>
        <w:tblLook w:val="04A0" w:firstRow="1" w:lastRow="0" w:firstColumn="1" w:lastColumn="0" w:noHBand="0" w:noVBand="1"/>
      </w:tblPr>
      <w:tblGrid>
        <w:gridCol w:w="9622"/>
      </w:tblGrid>
      <w:tr w:rsidR="00706F45" w14:paraId="135756F5" w14:textId="77777777" w:rsidTr="00FD5984">
        <w:trPr>
          <w:trHeight w:val="3072"/>
        </w:trPr>
        <w:tc>
          <w:tcPr>
            <w:tcW w:w="10240" w:type="dxa"/>
          </w:tcPr>
          <w:p w14:paraId="69FD8A88" w14:textId="77777777" w:rsidR="00706F45" w:rsidRDefault="00FD5984">
            <w:pPr>
              <w:pStyle w:val="Corpotesto"/>
              <w:spacing w:before="10"/>
              <w:rPr>
                <w:sz w:val="20"/>
              </w:rPr>
            </w:pPr>
            <w:r>
              <w:rPr>
                <w:noProof/>
                <w:sz w:val="20"/>
                <w:lang w:eastAsia="it-IT"/>
              </w:rPr>
              <mc:AlternateContent>
                <mc:Choice Requires="wps">
                  <w:drawing>
                    <wp:anchor distT="0" distB="0" distL="114300" distR="114300" simplePos="0" relativeHeight="487681024" behindDoc="0" locked="0" layoutInCell="1" allowOverlap="1" wp14:anchorId="408DA920" wp14:editId="159DFC88">
                      <wp:simplePos x="0" y="0"/>
                      <wp:positionH relativeFrom="column">
                        <wp:posOffset>4543922</wp:posOffset>
                      </wp:positionH>
                      <wp:positionV relativeFrom="paragraph">
                        <wp:posOffset>156210</wp:posOffset>
                      </wp:positionV>
                      <wp:extent cx="1296035" cy="572494"/>
                      <wp:effectExtent l="0" t="0" r="18415" b="18415"/>
                      <wp:wrapNone/>
                      <wp:docPr id="3738" name="Ovale 3738"/>
                      <wp:cNvGraphicFramePr/>
                      <a:graphic xmlns:a="http://schemas.openxmlformats.org/drawingml/2006/main">
                        <a:graphicData uri="http://schemas.microsoft.com/office/word/2010/wordprocessingShape">
                          <wps:wsp>
                            <wps:cNvSpPr/>
                            <wps:spPr>
                              <a:xfrm>
                                <a:off x="0" y="0"/>
                                <a:ext cx="1296035" cy="572494"/>
                              </a:xfrm>
                              <a:prstGeom prst="ellipse">
                                <a:avLst/>
                              </a:prstGeom>
                            </wps:spPr>
                            <wps:style>
                              <a:lnRef idx="2">
                                <a:schemeClr val="accent5">
                                  <a:shade val="50000"/>
                                </a:schemeClr>
                              </a:lnRef>
                              <a:fillRef idx="1">
                                <a:schemeClr val="accent5"/>
                              </a:fillRef>
                              <a:effectRef idx="0">
                                <a:schemeClr val="accent5"/>
                              </a:effectRef>
                              <a:fontRef idx="minor">
                                <a:schemeClr val="lt1"/>
                              </a:fontRef>
                            </wps:style>
                            <wps:txbx>
                              <w:txbxContent>
                                <w:p w14:paraId="7E51A159" w14:textId="77777777" w:rsidR="006E6896" w:rsidRPr="00FD5984" w:rsidRDefault="006E6896" w:rsidP="00FD5984">
                                  <w:pPr>
                                    <w:jc w:val="center"/>
                                    <w:rPr>
                                      <w:sz w:val="18"/>
                                      <w:szCs w:val="18"/>
                                    </w:rPr>
                                  </w:pPr>
                                  <w:r>
                                    <w:rPr>
                                      <w:sz w:val="18"/>
                                      <w:szCs w:val="18"/>
                                    </w:rPr>
                                    <w:t>3.CITTADINI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8DA920" id="Ovale 3738" o:spid="_x0000_s1027" style="position:absolute;margin-left:357.8pt;margin-top:12.3pt;width:102.05pt;height:45.1pt;z-index:48768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" fillcolor="#4bacc6 [3208]" strokecolor="#205867 [1608]" strokeweight="2pt">
                      <v:textbox>
                        <w:txbxContent>
                          <w:p w14:paraId="7E51A159" w14:textId="77777777" w:rsidR="006E6896" w:rsidRPr="00FD5984" w:rsidRDefault="006E6896" w:rsidP="00FD5984">
                            <w:pPr>
                              <w:jc w:val="center"/>
                              <w:rPr>
                                <w:sz w:val="18"/>
                                <w:szCs w:val="18"/>
                              </w:rPr>
                            </w:pPr>
                            <w:r>
                              <w:rPr>
                                <w:sz w:val="18"/>
                                <w:szCs w:val="18"/>
                              </w:rPr>
                              <w:t>3.CITTADINI</w:t>
                            </w:r>
                          </w:p>
                        </w:txbxContent>
                      </v:textbox>
                    </v:oval>
                  </w:pict>
                </mc:Fallback>
              </mc:AlternateContent>
            </w:r>
            <w:r>
              <w:rPr>
                <w:noProof/>
                <w:sz w:val="20"/>
                <w:lang w:eastAsia="it-IT"/>
              </w:rPr>
              <mc:AlternateContent>
                <mc:Choice Requires="wps">
                  <w:drawing>
                    <wp:anchor distT="0" distB="0" distL="114300" distR="114300" simplePos="0" relativeHeight="487676928" behindDoc="0" locked="0" layoutInCell="1" allowOverlap="1" wp14:anchorId="68EDA0F4" wp14:editId="7F44AFA4">
                      <wp:simplePos x="0" y="0"/>
                      <wp:positionH relativeFrom="column">
                        <wp:posOffset>-11899</wp:posOffset>
                      </wp:positionH>
                      <wp:positionV relativeFrom="paragraph">
                        <wp:posOffset>140611</wp:posOffset>
                      </wp:positionV>
                      <wp:extent cx="1653871" cy="476885"/>
                      <wp:effectExtent l="0" t="0" r="22860" b="18415"/>
                      <wp:wrapNone/>
                      <wp:docPr id="3731" name="Ovale 3731"/>
                      <wp:cNvGraphicFramePr/>
                      <a:graphic xmlns:a="http://schemas.openxmlformats.org/drawingml/2006/main">
                        <a:graphicData uri="http://schemas.microsoft.com/office/word/2010/wordprocessingShape">
                          <wps:wsp>
                            <wps:cNvSpPr/>
                            <wps:spPr>
                              <a:xfrm>
                                <a:off x="0" y="0"/>
                                <a:ext cx="1653871" cy="4768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CBBA87A" w14:textId="77777777" w:rsidR="006E6896" w:rsidRPr="00FD5984" w:rsidRDefault="006E6896" w:rsidP="00FD5984">
                                  <w:pPr>
                                    <w:jc w:val="center"/>
                                    <w:rPr>
                                      <w:sz w:val="16"/>
                                      <w:szCs w:val="16"/>
                                    </w:rPr>
                                  </w:pPr>
                                  <w:r>
                                    <w:rPr>
                                      <w:sz w:val="16"/>
                                      <w:szCs w:val="16"/>
                                    </w:rPr>
                                    <w:t>1.AMMINISTRAZIONE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68EDA0F4" id="Ovale 3731" o:spid="_x0000_s1028" style="position:absolute;margin-left:-.95pt;margin-top:11.05pt;width:130.25pt;height:37.55pt;z-index:4876769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" fillcolor="#4f81bd [3204]" strokecolor="#243f60 [1604]" strokeweight="2pt">
                      <v:textbox>
                        <w:txbxContent>
                          <w:p w14:paraId="6CBBA87A" w14:textId="77777777" w:rsidR="006E6896" w:rsidRPr="00FD5984" w:rsidRDefault="006E6896" w:rsidP="00FD5984">
                            <w:pPr>
                              <w:jc w:val="center"/>
                              <w:rPr>
                                <w:sz w:val="16"/>
                                <w:szCs w:val="16"/>
                              </w:rPr>
                            </w:pPr>
                            <w:r>
                              <w:rPr>
                                <w:sz w:val="16"/>
                                <w:szCs w:val="16"/>
                              </w:rPr>
                              <w:t>1.AMMINISTRAZIONE</w:t>
                            </w:r>
                          </w:p>
                        </w:txbxContent>
                      </v:textbox>
                    </v:oval>
                  </w:pict>
                </mc:Fallback>
              </mc:AlternateContent>
            </w:r>
          </w:p>
          <w:p w14:paraId="3EB88123" w14:textId="77777777" w:rsidR="00706F45" w:rsidRDefault="00706F45">
            <w:pPr>
              <w:pStyle w:val="Corpotesto"/>
              <w:spacing w:before="10"/>
              <w:rPr>
                <w:sz w:val="20"/>
              </w:rPr>
            </w:pPr>
          </w:p>
          <w:p w14:paraId="473EED9D" w14:textId="77777777" w:rsidR="00706F45" w:rsidRDefault="00706F45">
            <w:pPr>
              <w:pStyle w:val="Corpotesto"/>
              <w:spacing w:before="10"/>
              <w:rPr>
                <w:sz w:val="20"/>
              </w:rPr>
            </w:pPr>
          </w:p>
          <w:p w14:paraId="542E67F7" w14:textId="77777777" w:rsidR="00706F45" w:rsidRDefault="00FD5984">
            <w:pPr>
              <w:pStyle w:val="Corpotesto"/>
              <w:spacing w:before="10"/>
              <w:rPr>
                <w:sz w:val="20"/>
              </w:rPr>
            </w:pPr>
            <w:r>
              <w:rPr>
                <w:noProof/>
                <w:sz w:val="20"/>
                <w:lang w:eastAsia="it-IT"/>
              </w:rPr>
              <mc:AlternateContent>
                <mc:Choice Requires="wps">
                  <w:drawing>
                    <wp:anchor distT="0" distB="0" distL="114300" distR="114300" simplePos="0" relativeHeight="487680000" behindDoc="0" locked="0" layoutInCell="1" allowOverlap="1" wp14:anchorId="09132237" wp14:editId="3E14405E">
                      <wp:simplePos x="0" y="0"/>
                      <wp:positionH relativeFrom="column">
                        <wp:posOffset>4544557</wp:posOffset>
                      </wp:positionH>
                      <wp:positionV relativeFrom="paragraph">
                        <wp:posOffset>690245</wp:posOffset>
                      </wp:positionV>
                      <wp:extent cx="1295952" cy="644028"/>
                      <wp:effectExtent l="0" t="0" r="19050" b="22860"/>
                      <wp:wrapNone/>
                      <wp:docPr id="3737" name="Ovale 3737"/>
                      <wp:cNvGraphicFramePr/>
                      <a:graphic xmlns:a="http://schemas.openxmlformats.org/drawingml/2006/main">
                        <a:graphicData uri="http://schemas.microsoft.com/office/word/2010/wordprocessingShape">
                          <wps:wsp>
                            <wps:cNvSpPr/>
                            <wps:spPr>
                              <a:xfrm>
                                <a:off x="0" y="0"/>
                                <a:ext cx="1295952" cy="644028"/>
                              </a:xfrm>
                              <a:prstGeom prst="ellipse">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5C001CD6" w14:textId="77777777" w:rsidR="006E6896" w:rsidRPr="00FD5984" w:rsidRDefault="006E6896" w:rsidP="00FD5984">
                                  <w:pPr>
                                    <w:jc w:val="center"/>
                                    <w:rPr>
                                      <w:sz w:val="18"/>
                                      <w:szCs w:val="18"/>
                                    </w:rPr>
                                  </w:pPr>
                                  <w:r>
                                    <w:rPr>
                                      <w:sz w:val="18"/>
                                      <w:szCs w:val="18"/>
                                    </w:rPr>
                                    <w:t>4. SVILUPPO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9132237" id="Ovale 3737" o:spid="_x0000_s1029" style="position:absolute;margin-left:357.85pt;margin-top:54.35pt;width:102.05pt;height:50.7pt;z-index:48768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" fillcolor="#c0504d [3205]" strokecolor="#622423 [1605]" strokeweight="2pt">
                      <v:textbox>
                        <w:txbxContent>
                          <w:p w14:paraId="5C001CD6" w14:textId="77777777" w:rsidR="006E6896" w:rsidRPr="00FD5984" w:rsidRDefault="006E6896" w:rsidP="00FD5984">
                            <w:pPr>
                              <w:jc w:val="center"/>
                              <w:rPr>
                                <w:sz w:val="18"/>
                                <w:szCs w:val="18"/>
                              </w:rPr>
                            </w:pPr>
                            <w:r>
                              <w:rPr>
                                <w:sz w:val="18"/>
                                <w:szCs w:val="18"/>
                              </w:rPr>
                              <w:t>4. SVILUPPO</w:t>
                            </w:r>
                          </w:p>
                        </w:txbxContent>
                      </v:textbox>
                    </v:oval>
                  </w:pict>
                </mc:Fallback>
              </mc:AlternateContent>
            </w:r>
            <w:r>
              <w:rPr>
                <w:noProof/>
                <w:sz w:val="20"/>
                <w:lang w:eastAsia="it-IT"/>
              </w:rPr>
              <mc:AlternateContent>
                <mc:Choice Requires="wps">
                  <w:drawing>
                    <wp:anchor distT="0" distB="0" distL="114300" distR="114300" simplePos="0" relativeHeight="487677952" behindDoc="0" locked="0" layoutInCell="1" allowOverlap="1" wp14:anchorId="29F62C51" wp14:editId="640EF4EB">
                      <wp:simplePos x="0" y="0"/>
                      <wp:positionH relativeFrom="column">
                        <wp:posOffset>131223</wp:posOffset>
                      </wp:positionH>
                      <wp:positionV relativeFrom="paragraph">
                        <wp:posOffset>618849</wp:posOffset>
                      </wp:positionV>
                      <wp:extent cx="1510417" cy="612250"/>
                      <wp:effectExtent l="0" t="0" r="13970" b="16510"/>
                      <wp:wrapNone/>
                      <wp:docPr id="3733" name="Ovale 3733"/>
                      <wp:cNvGraphicFramePr/>
                      <a:graphic xmlns:a="http://schemas.openxmlformats.org/drawingml/2006/main">
                        <a:graphicData uri="http://schemas.microsoft.com/office/word/2010/wordprocessingShape">
                          <wps:wsp>
                            <wps:cNvSpPr/>
                            <wps:spPr>
                              <a:xfrm>
                                <a:off x="0" y="0"/>
                                <a:ext cx="1510417" cy="612250"/>
                              </a:xfrm>
                              <a:prstGeom prst="ellipse">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5DA4D7EF" w14:textId="77777777" w:rsidR="006E6896" w:rsidRPr="00FD5984" w:rsidRDefault="006E6896" w:rsidP="00FD5984">
                                  <w:pPr>
                                    <w:jc w:val="center"/>
                                    <w:rPr>
                                      <w:sz w:val="18"/>
                                      <w:szCs w:val="18"/>
                                    </w:rPr>
                                  </w:pPr>
                                  <w:r w:rsidRPr="00FD5984">
                                    <w:rPr>
                                      <w:sz w:val="18"/>
                                      <w:szCs w:val="18"/>
                                    </w:rPr>
                                    <w:t>2.TERRITORIO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F62C51" id="Ovale 3733" o:spid="_x0000_s1030" style="position:absolute;margin-left:10.35pt;margin-top:48.75pt;width:118.95pt;height:48.2pt;z-index:48767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" fillcolor="#f79646 [3209]" strokecolor="#974706 [1609]" strokeweight="2pt">
                      <v:textbox>
                        <w:txbxContent>
                          <w:p w14:paraId="5DA4D7EF" w14:textId="77777777" w:rsidR="006E6896" w:rsidRPr="00FD5984" w:rsidRDefault="006E6896" w:rsidP="00FD5984">
                            <w:pPr>
                              <w:jc w:val="center"/>
                              <w:rPr>
                                <w:sz w:val="18"/>
                                <w:szCs w:val="18"/>
                              </w:rPr>
                            </w:pPr>
                            <w:r w:rsidRPr="00FD5984">
                              <w:rPr>
                                <w:sz w:val="18"/>
                                <w:szCs w:val="18"/>
                              </w:rPr>
                              <w:t>2.TERRITORIO</w:t>
                            </w:r>
                          </w:p>
                        </w:txbxContent>
                      </v:textbox>
                    </v:oval>
                  </w:pict>
                </mc:Fallback>
              </mc:AlternateContent>
            </w:r>
          </w:p>
        </w:tc>
      </w:tr>
    </w:tbl>
    <w:p w14:paraId="18AFC1E2" w14:textId="77777777" w:rsidR="00CF4963" w:rsidRDefault="00CF4963">
      <w:pPr>
        <w:pStyle w:val="Corpotesto"/>
        <w:spacing w:before="10"/>
        <w:rPr>
          <w:sz w:val="20"/>
        </w:rPr>
      </w:pPr>
    </w:p>
    <w:p w14:paraId="29ADBC84" w14:textId="77777777" w:rsidR="00CF4963" w:rsidRDefault="00CF4963">
      <w:pPr>
        <w:pStyle w:val="Corpotesto"/>
        <w:rPr>
          <w:sz w:val="20"/>
        </w:rPr>
      </w:pPr>
    </w:p>
    <w:p w14:paraId="0925DD63" w14:textId="77777777" w:rsidR="00CF4963" w:rsidRDefault="00CF4963">
      <w:pPr>
        <w:pStyle w:val="Corpotesto"/>
        <w:rPr>
          <w:sz w:val="20"/>
        </w:rPr>
      </w:pPr>
    </w:p>
    <w:p w14:paraId="0CAAD2BE" w14:textId="77777777" w:rsidR="00310CBF" w:rsidRDefault="00310CBF" w:rsidP="003B650F">
      <w:pPr>
        <w:pStyle w:val="Corpotesto"/>
        <w:spacing w:before="1"/>
        <w:rPr>
          <w:sz w:val="28"/>
        </w:rPr>
      </w:pPr>
    </w:p>
    <w:p w14:paraId="10638A35" w14:textId="77777777" w:rsidR="00CF4963" w:rsidRPr="00CC29FB" w:rsidRDefault="00615C0E">
      <w:pPr>
        <w:pStyle w:val="Corpotesto"/>
        <w:spacing w:before="3"/>
        <w:rPr>
          <w:color w:val="548DD4" w:themeColor="text2" w:themeTint="99"/>
          <w:sz w:val="28"/>
        </w:rPr>
      </w:pPr>
      <w:r>
        <w:rPr>
          <w:color w:val="548DD4" w:themeColor="text2" w:themeTint="99"/>
          <w:sz w:val="28"/>
        </w:rPr>
        <w:t>2.1.1 LINEE PROGRAMMATICHE 2022/2027</w:t>
      </w:r>
    </w:p>
    <w:p w14:paraId="55B9DC28" w14:textId="77777777" w:rsidR="00CF4963" w:rsidRDefault="00AA5D50">
      <w:pPr>
        <w:pStyle w:val="Corpotesto"/>
        <w:spacing w:before="56"/>
        <w:ind w:left="213" w:right="392"/>
        <w:jc w:val="both"/>
      </w:pPr>
      <w:r>
        <w:rPr>
          <w:b/>
        </w:rPr>
        <w:t>Le</w:t>
      </w:r>
      <w:r>
        <w:rPr>
          <w:b/>
          <w:spacing w:val="1"/>
        </w:rPr>
        <w:t xml:space="preserve"> </w:t>
      </w:r>
      <w:r>
        <w:rPr>
          <w:b/>
        </w:rPr>
        <w:t>Linee</w:t>
      </w:r>
      <w:r>
        <w:rPr>
          <w:b/>
          <w:spacing w:val="1"/>
        </w:rPr>
        <w:t xml:space="preserve"> </w:t>
      </w:r>
      <w:r>
        <w:rPr>
          <w:b/>
        </w:rPr>
        <w:t>Programmatiche</w:t>
      </w:r>
      <w:r>
        <w:rPr>
          <w:b/>
          <w:spacing w:val="1"/>
        </w:rPr>
        <w:t xml:space="preserve"> </w:t>
      </w:r>
      <w:r w:rsidR="00615C0E">
        <w:rPr>
          <w:b/>
        </w:rPr>
        <w:t>2022/2027</w:t>
      </w:r>
      <w:r>
        <w:t>:</w:t>
      </w:r>
      <w:r>
        <w:rPr>
          <w:spacing w:val="1"/>
        </w:rPr>
        <w:t xml:space="preserve"> </w:t>
      </w:r>
      <w:r>
        <w:t>illustrate</w:t>
      </w:r>
      <w:r>
        <w:rPr>
          <w:spacing w:val="1"/>
        </w:rPr>
        <w:t xml:space="preserve"> </w:t>
      </w:r>
      <w:r>
        <w:t>al</w:t>
      </w:r>
      <w:r>
        <w:rPr>
          <w:spacing w:val="1"/>
        </w:rPr>
        <w:t xml:space="preserve"> </w:t>
      </w:r>
      <w:r>
        <w:t>Consiglio</w:t>
      </w:r>
      <w:r>
        <w:rPr>
          <w:spacing w:val="1"/>
        </w:rPr>
        <w:t xml:space="preserve"> </w:t>
      </w:r>
      <w:r>
        <w:t>Comunale</w:t>
      </w:r>
      <w:r>
        <w:rPr>
          <w:spacing w:val="1"/>
        </w:rPr>
        <w:t xml:space="preserve"> </w:t>
      </w:r>
      <w:r>
        <w:t>in</w:t>
      </w:r>
      <w:r>
        <w:rPr>
          <w:spacing w:val="1"/>
        </w:rPr>
        <w:t xml:space="preserve"> </w:t>
      </w:r>
      <w:r>
        <w:t>data</w:t>
      </w:r>
      <w:r>
        <w:rPr>
          <w:spacing w:val="1"/>
        </w:rPr>
        <w:t xml:space="preserve"> </w:t>
      </w:r>
      <w:r w:rsidR="00615C0E">
        <w:t>14 luglio 2022</w:t>
      </w:r>
      <w:r w:rsidR="00F54287">
        <w:t xml:space="preserve"> con delibera consiliare n. 55,</w:t>
      </w:r>
      <w:r>
        <w:rPr>
          <w:spacing w:val="1"/>
        </w:rPr>
        <w:t xml:space="preserve"> </w:t>
      </w:r>
      <w:r>
        <w:t>costituiscono il programma strategico dell'Ente e definiscono le azioni ed i progetti da realizzare durante il</w:t>
      </w:r>
      <w:r>
        <w:rPr>
          <w:spacing w:val="1"/>
        </w:rPr>
        <w:t xml:space="preserve"> </w:t>
      </w:r>
      <w:r>
        <w:t>manda</w:t>
      </w:r>
      <w:r w:rsidR="00615C0E">
        <w:t>to. Le Linee Programmatiche 2022/2027</w:t>
      </w:r>
      <w:r>
        <w:t xml:space="preserve"> sviluppano </w:t>
      </w:r>
      <w:r w:rsidR="00615C0E">
        <w:t>quattro</w:t>
      </w:r>
      <w:r>
        <w:t xml:space="preserve"> tematiche strategiche generali cui si è</w:t>
      </w:r>
      <w:r>
        <w:rPr>
          <w:spacing w:val="1"/>
        </w:rPr>
        <w:t xml:space="preserve"> </w:t>
      </w:r>
      <w:r>
        <w:t>ispirato il programma elettorale e che rappresentano il quadro di riferimento politico ed operativo per le</w:t>
      </w:r>
      <w:r>
        <w:rPr>
          <w:spacing w:val="1"/>
        </w:rPr>
        <w:t xml:space="preserve"> </w:t>
      </w:r>
      <w:r>
        <w:t>attività</w:t>
      </w:r>
      <w:r>
        <w:rPr>
          <w:spacing w:val="-2"/>
        </w:rPr>
        <w:t xml:space="preserve"> </w:t>
      </w:r>
      <w:r>
        <w:t>ed</w:t>
      </w:r>
      <w:r>
        <w:rPr>
          <w:spacing w:val="-1"/>
        </w:rPr>
        <w:t xml:space="preserve"> </w:t>
      </w:r>
      <w:r>
        <w:t>i progetti</w:t>
      </w:r>
      <w:r>
        <w:rPr>
          <w:spacing w:val="-1"/>
        </w:rPr>
        <w:t xml:space="preserve"> </w:t>
      </w:r>
      <w:r>
        <w:t>da</w:t>
      </w:r>
      <w:r>
        <w:rPr>
          <w:spacing w:val="-1"/>
        </w:rPr>
        <w:t xml:space="preserve"> </w:t>
      </w:r>
      <w:r>
        <w:t>implementare nel</w:t>
      </w:r>
      <w:r>
        <w:rPr>
          <w:spacing w:val="-1"/>
        </w:rPr>
        <w:t xml:space="preserve"> </w:t>
      </w:r>
      <w:r>
        <w:t>corso</w:t>
      </w:r>
      <w:r>
        <w:rPr>
          <w:spacing w:val="-1"/>
        </w:rPr>
        <w:t xml:space="preserve"> </w:t>
      </w:r>
      <w:r>
        <w:t>del</w:t>
      </w:r>
      <w:r>
        <w:rPr>
          <w:spacing w:val="2"/>
        </w:rPr>
        <w:t xml:space="preserve"> </w:t>
      </w:r>
      <w:r w:rsidR="0069639F">
        <w:t>mandato.</w:t>
      </w:r>
    </w:p>
    <w:p w14:paraId="563FE09E" w14:textId="77777777" w:rsidR="00CF4963" w:rsidRDefault="00CF4963">
      <w:pPr>
        <w:pStyle w:val="Corpotesto"/>
        <w:spacing w:before="9"/>
        <w:rPr>
          <w:sz w:val="20"/>
        </w:rPr>
      </w:pPr>
    </w:p>
    <w:p w14:paraId="6B98F16D" w14:textId="77777777" w:rsidR="00CF4963" w:rsidRDefault="00AA5D50">
      <w:pPr>
        <w:pStyle w:val="Corpotesto"/>
        <w:spacing w:before="1"/>
        <w:ind w:left="214" w:right="394"/>
        <w:jc w:val="both"/>
      </w:pPr>
      <w:r>
        <w:t>La</w:t>
      </w:r>
      <w:r>
        <w:rPr>
          <w:spacing w:val="1"/>
        </w:rPr>
        <w:t xml:space="preserve"> </w:t>
      </w:r>
      <w:r>
        <w:t>figura</w:t>
      </w:r>
      <w:r>
        <w:rPr>
          <w:spacing w:val="1"/>
        </w:rPr>
        <w:t xml:space="preserve"> </w:t>
      </w:r>
      <w:r>
        <w:t>successiva</w:t>
      </w:r>
      <w:r>
        <w:rPr>
          <w:spacing w:val="1"/>
        </w:rPr>
        <w:t xml:space="preserve"> </w:t>
      </w:r>
      <w:r>
        <w:t>illustra</w:t>
      </w:r>
      <w:r>
        <w:rPr>
          <w:spacing w:val="1"/>
        </w:rPr>
        <w:t xml:space="preserve"> </w:t>
      </w:r>
      <w:r>
        <w:t>le</w:t>
      </w:r>
      <w:r>
        <w:rPr>
          <w:spacing w:val="1"/>
        </w:rPr>
        <w:t xml:space="preserve"> </w:t>
      </w:r>
      <w:r>
        <w:t>Linee</w:t>
      </w:r>
      <w:r>
        <w:rPr>
          <w:spacing w:val="1"/>
        </w:rPr>
        <w:t xml:space="preserve"> </w:t>
      </w:r>
      <w:r>
        <w:t>Programmatiche</w:t>
      </w:r>
      <w:r>
        <w:rPr>
          <w:spacing w:val="1"/>
        </w:rPr>
        <w:t xml:space="preserve"> </w:t>
      </w:r>
      <w:r w:rsidR="00615C0E">
        <w:t>2022/2027</w:t>
      </w:r>
      <w:r>
        <w:rPr>
          <w:spacing w:val="1"/>
        </w:rPr>
        <w:t xml:space="preserve"> </w:t>
      </w:r>
      <w:r>
        <w:t>declinandole</w:t>
      </w:r>
      <w:r>
        <w:rPr>
          <w:spacing w:val="1"/>
        </w:rPr>
        <w:t xml:space="preserve"> </w:t>
      </w:r>
      <w:r>
        <w:t>in</w:t>
      </w:r>
      <w:r>
        <w:rPr>
          <w:spacing w:val="1"/>
        </w:rPr>
        <w:t xml:space="preserve"> </w:t>
      </w:r>
      <w:r>
        <w:t>ambiti</w:t>
      </w:r>
      <w:r>
        <w:rPr>
          <w:spacing w:val="1"/>
        </w:rPr>
        <w:t xml:space="preserve"> </w:t>
      </w:r>
      <w:r>
        <w:t>strategici</w:t>
      </w:r>
      <w:r>
        <w:rPr>
          <w:spacing w:val="1"/>
        </w:rPr>
        <w:t xml:space="preserve"> </w:t>
      </w:r>
      <w:r w:rsidR="004E4754">
        <w:rPr>
          <w:spacing w:val="1"/>
        </w:rPr>
        <w:t xml:space="preserve">e operativi </w:t>
      </w:r>
      <w:r>
        <w:t>di</w:t>
      </w:r>
      <w:r>
        <w:rPr>
          <w:spacing w:val="1"/>
        </w:rPr>
        <w:t xml:space="preserve"> </w:t>
      </w:r>
      <w:r>
        <w:t>intervento.</w:t>
      </w:r>
    </w:p>
    <w:tbl>
      <w:tblPr>
        <w:tblStyle w:val="Grigliatabella"/>
        <w:tblW w:w="0" w:type="auto"/>
        <w:tblLook w:val="04A0" w:firstRow="1" w:lastRow="0" w:firstColumn="1" w:lastColumn="0" w:noHBand="0" w:noVBand="1"/>
      </w:tblPr>
      <w:tblGrid>
        <w:gridCol w:w="2756"/>
        <w:gridCol w:w="2638"/>
        <w:gridCol w:w="4228"/>
      </w:tblGrid>
      <w:tr w:rsidR="0015495E" w14:paraId="1D51E078" w14:textId="77777777" w:rsidTr="005948DA">
        <w:tc>
          <w:tcPr>
            <w:tcW w:w="2830" w:type="dxa"/>
            <w:shd w:val="clear" w:color="auto" w:fill="92D050"/>
          </w:tcPr>
          <w:p w14:paraId="6572CF3E" w14:textId="77777777" w:rsidR="0015495E" w:rsidRDefault="0015495E" w:rsidP="0015495E">
            <w:pPr>
              <w:pStyle w:val="Corpotesto"/>
              <w:spacing w:before="6"/>
              <w:jc w:val="center"/>
              <w:rPr>
                <w:sz w:val="17"/>
              </w:rPr>
            </w:pPr>
            <w:r>
              <w:rPr>
                <w:sz w:val="17"/>
              </w:rPr>
              <w:t>LINEE DI MANDATO</w:t>
            </w:r>
          </w:p>
        </w:tc>
        <w:tc>
          <w:tcPr>
            <w:tcW w:w="2694" w:type="dxa"/>
            <w:shd w:val="clear" w:color="auto" w:fill="92D050"/>
          </w:tcPr>
          <w:p w14:paraId="0085660D" w14:textId="77777777" w:rsidR="0015495E" w:rsidRDefault="0015495E" w:rsidP="0015495E">
            <w:pPr>
              <w:pStyle w:val="Corpotesto"/>
              <w:spacing w:before="6"/>
              <w:jc w:val="center"/>
              <w:rPr>
                <w:sz w:val="17"/>
              </w:rPr>
            </w:pPr>
            <w:r>
              <w:rPr>
                <w:sz w:val="17"/>
              </w:rPr>
              <w:t>OBIETTIVI STRATEGICI</w:t>
            </w:r>
          </w:p>
        </w:tc>
        <w:tc>
          <w:tcPr>
            <w:tcW w:w="4536" w:type="dxa"/>
            <w:shd w:val="clear" w:color="auto" w:fill="92D050"/>
          </w:tcPr>
          <w:p w14:paraId="18A8C31D" w14:textId="77777777" w:rsidR="0015495E" w:rsidRPr="001413FC" w:rsidRDefault="0015495E" w:rsidP="0015495E">
            <w:pPr>
              <w:pStyle w:val="Paragrafoelenco"/>
              <w:ind w:left="0" w:firstLine="0"/>
              <w:jc w:val="center"/>
              <w:rPr>
                <w:sz w:val="20"/>
              </w:rPr>
            </w:pPr>
            <w:r>
              <w:rPr>
                <w:sz w:val="20"/>
              </w:rPr>
              <w:t>OBIETTIVI OPERATIVI</w:t>
            </w:r>
          </w:p>
        </w:tc>
      </w:tr>
      <w:tr w:rsidR="0015495E" w14:paraId="0ADA1CB0" w14:textId="77777777" w:rsidTr="005948DA">
        <w:tc>
          <w:tcPr>
            <w:tcW w:w="2830" w:type="dxa"/>
            <w:vMerge w:val="restart"/>
          </w:tcPr>
          <w:p w14:paraId="691D0BA8" w14:textId="77777777" w:rsidR="0015495E" w:rsidRDefault="0015495E" w:rsidP="00260E27">
            <w:pPr>
              <w:pStyle w:val="Corpotesto"/>
              <w:spacing w:before="6"/>
              <w:rPr>
                <w:sz w:val="17"/>
              </w:rPr>
            </w:pPr>
          </w:p>
          <w:p w14:paraId="1A552D19" w14:textId="77777777" w:rsidR="0015495E" w:rsidRDefault="0015495E" w:rsidP="00260E27">
            <w:pPr>
              <w:pStyle w:val="Corpotesto"/>
              <w:spacing w:before="6"/>
              <w:rPr>
                <w:sz w:val="17"/>
              </w:rPr>
            </w:pPr>
          </w:p>
          <w:p w14:paraId="50AFDA05" w14:textId="77777777" w:rsidR="0015495E" w:rsidRDefault="0015495E" w:rsidP="00260E27">
            <w:pPr>
              <w:pStyle w:val="Corpotesto"/>
              <w:spacing w:before="6"/>
              <w:rPr>
                <w:sz w:val="17"/>
              </w:rPr>
            </w:pPr>
          </w:p>
          <w:p w14:paraId="054BC5AA" w14:textId="77777777" w:rsidR="0015495E" w:rsidRDefault="0015495E" w:rsidP="00260E27">
            <w:pPr>
              <w:pStyle w:val="Corpotesto"/>
              <w:spacing w:before="6"/>
              <w:rPr>
                <w:sz w:val="17"/>
              </w:rPr>
            </w:pPr>
          </w:p>
          <w:p w14:paraId="46EAC80D" w14:textId="77777777" w:rsidR="0015495E" w:rsidRDefault="0015495E" w:rsidP="00260E27">
            <w:pPr>
              <w:pStyle w:val="Corpotesto"/>
              <w:spacing w:before="6"/>
              <w:rPr>
                <w:sz w:val="17"/>
              </w:rPr>
            </w:pPr>
          </w:p>
          <w:p w14:paraId="38096487" w14:textId="77777777" w:rsidR="0015495E" w:rsidRDefault="0015495E" w:rsidP="00260E27">
            <w:pPr>
              <w:pStyle w:val="Corpotesto"/>
              <w:spacing w:before="6"/>
              <w:rPr>
                <w:sz w:val="17"/>
              </w:rPr>
            </w:pPr>
          </w:p>
          <w:p w14:paraId="5B6265A9" w14:textId="77777777" w:rsidR="0015495E" w:rsidRDefault="0015495E" w:rsidP="00260E27">
            <w:pPr>
              <w:pStyle w:val="Corpotesto"/>
              <w:spacing w:before="6"/>
              <w:rPr>
                <w:sz w:val="17"/>
              </w:rPr>
            </w:pPr>
          </w:p>
          <w:p w14:paraId="68E2DD55" w14:textId="77777777" w:rsidR="0015495E" w:rsidRPr="0015495E" w:rsidRDefault="005948DA" w:rsidP="00260E27">
            <w:pPr>
              <w:pStyle w:val="Corpotesto"/>
              <w:spacing w:before="6"/>
              <w:rPr>
                <w:sz w:val="24"/>
                <w:szCs w:val="24"/>
              </w:rPr>
            </w:pPr>
            <w:r>
              <w:rPr>
                <w:sz w:val="24"/>
                <w:szCs w:val="24"/>
              </w:rPr>
              <w:t xml:space="preserve">1. </w:t>
            </w:r>
            <w:r w:rsidR="0015495E" w:rsidRPr="0015495E">
              <w:rPr>
                <w:sz w:val="24"/>
                <w:szCs w:val="24"/>
              </w:rPr>
              <w:t>AMMINISTRAZIONE</w:t>
            </w:r>
          </w:p>
        </w:tc>
        <w:tc>
          <w:tcPr>
            <w:tcW w:w="2694" w:type="dxa"/>
            <w:vMerge w:val="restart"/>
          </w:tcPr>
          <w:p w14:paraId="6251F705" w14:textId="77777777" w:rsidR="0015495E" w:rsidRDefault="0015495E" w:rsidP="00260E27">
            <w:pPr>
              <w:pStyle w:val="Corpotesto"/>
              <w:spacing w:before="6"/>
              <w:rPr>
                <w:sz w:val="17"/>
              </w:rPr>
            </w:pPr>
          </w:p>
          <w:p w14:paraId="7D7E5F4B" w14:textId="77777777" w:rsidR="0015495E" w:rsidRDefault="0015495E" w:rsidP="00260E27">
            <w:pPr>
              <w:pStyle w:val="Corpotesto"/>
              <w:spacing w:before="6"/>
              <w:rPr>
                <w:sz w:val="17"/>
              </w:rPr>
            </w:pPr>
          </w:p>
          <w:p w14:paraId="741AB056" w14:textId="77777777" w:rsidR="0015495E" w:rsidRDefault="0015495E" w:rsidP="00260E27">
            <w:pPr>
              <w:pStyle w:val="Corpotesto"/>
              <w:spacing w:before="6"/>
              <w:rPr>
                <w:sz w:val="17"/>
              </w:rPr>
            </w:pPr>
          </w:p>
          <w:p w14:paraId="3EEBC941" w14:textId="77777777" w:rsidR="0015495E" w:rsidRDefault="0015495E" w:rsidP="00260E27">
            <w:pPr>
              <w:pStyle w:val="Corpotesto"/>
              <w:spacing w:before="6"/>
              <w:rPr>
                <w:sz w:val="17"/>
              </w:rPr>
            </w:pPr>
          </w:p>
          <w:p w14:paraId="76949FBF" w14:textId="77777777" w:rsidR="0015495E" w:rsidRDefault="0015495E" w:rsidP="00260E27">
            <w:pPr>
              <w:pStyle w:val="Corpotesto"/>
              <w:spacing w:before="6"/>
              <w:rPr>
                <w:sz w:val="17"/>
              </w:rPr>
            </w:pPr>
          </w:p>
          <w:p w14:paraId="3EC15A1F" w14:textId="77777777" w:rsidR="0015495E" w:rsidRDefault="0015495E" w:rsidP="00260E27">
            <w:pPr>
              <w:pStyle w:val="Corpotesto"/>
              <w:spacing w:before="6"/>
              <w:rPr>
                <w:sz w:val="17"/>
              </w:rPr>
            </w:pPr>
          </w:p>
          <w:p w14:paraId="1AAB3B4B" w14:textId="77777777" w:rsidR="0015495E" w:rsidRDefault="0015495E" w:rsidP="00260E27">
            <w:pPr>
              <w:pStyle w:val="Corpotesto"/>
              <w:spacing w:before="6"/>
              <w:rPr>
                <w:sz w:val="17"/>
              </w:rPr>
            </w:pPr>
          </w:p>
          <w:p w14:paraId="360E7288" w14:textId="77777777" w:rsidR="0015495E" w:rsidRPr="0015495E" w:rsidRDefault="00615C0E" w:rsidP="00260E27">
            <w:pPr>
              <w:pStyle w:val="Corpotesto"/>
              <w:spacing w:before="6"/>
              <w:rPr>
                <w:sz w:val="24"/>
                <w:szCs w:val="24"/>
              </w:rPr>
            </w:pPr>
            <w:r>
              <w:rPr>
                <w:sz w:val="24"/>
                <w:szCs w:val="24"/>
              </w:rPr>
              <w:t xml:space="preserve">1.1 RIORGANIZZAZIONE ENTE LOCALE </w:t>
            </w:r>
          </w:p>
        </w:tc>
        <w:tc>
          <w:tcPr>
            <w:tcW w:w="4536" w:type="dxa"/>
          </w:tcPr>
          <w:p w14:paraId="634C8D6B" w14:textId="77777777" w:rsidR="0015495E" w:rsidRPr="001413FC" w:rsidRDefault="00615C0E" w:rsidP="00260E27">
            <w:pPr>
              <w:pStyle w:val="Paragrafoelenco"/>
              <w:ind w:left="0" w:firstLine="0"/>
              <w:jc w:val="both"/>
              <w:rPr>
                <w:sz w:val="20"/>
              </w:rPr>
            </w:pPr>
            <w:r>
              <w:rPr>
                <w:sz w:val="20"/>
              </w:rPr>
              <w:t xml:space="preserve">1.1.1 Gabinetto del Sindaco e Ufficio Bandi </w:t>
            </w:r>
          </w:p>
        </w:tc>
      </w:tr>
      <w:tr w:rsidR="0015495E" w14:paraId="757BD7D2" w14:textId="77777777" w:rsidTr="005948DA">
        <w:tc>
          <w:tcPr>
            <w:tcW w:w="2830" w:type="dxa"/>
            <w:vMerge/>
          </w:tcPr>
          <w:p w14:paraId="6C8B451B" w14:textId="77777777" w:rsidR="0015495E" w:rsidRDefault="0015495E" w:rsidP="00260E27">
            <w:pPr>
              <w:pStyle w:val="Corpotesto"/>
              <w:spacing w:before="6"/>
              <w:rPr>
                <w:sz w:val="17"/>
              </w:rPr>
            </w:pPr>
          </w:p>
        </w:tc>
        <w:tc>
          <w:tcPr>
            <w:tcW w:w="2694" w:type="dxa"/>
            <w:vMerge/>
          </w:tcPr>
          <w:p w14:paraId="35E70D5A" w14:textId="77777777" w:rsidR="0015495E" w:rsidRDefault="0015495E" w:rsidP="00260E27">
            <w:pPr>
              <w:pStyle w:val="Corpotesto"/>
              <w:spacing w:before="6"/>
              <w:rPr>
                <w:sz w:val="17"/>
              </w:rPr>
            </w:pPr>
          </w:p>
        </w:tc>
        <w:tc>
          <w:tcPr>
            <w:tcW w:w="4536" w:type="dxa"/>
          </w:tcPr>
          <w:p w14:paraId="7BF808F0" w14:textId="77777777" w:rsidR="0015495E" w:rsidRPr="001413FC" w:rsidRDefault="0015495E" w:rsidP="00B4546B">
            <w:pPr>
              <w:pStyle w:val="Paragrafoelenco"/>
              <w:ind w:left="0" w:firstLine="0"/>
              <w:jc w:val="both"/>
              <w:rPr>
                <w:sz w:val="20"/>
              </w:rPr>
            </w:pPr>
            <w:r w:rsidRPr="001413FC">
              <w:rPr>
                <w:sz w:val="20"/>
              </w:rPr>
              <w:t xml:space="preserve">1.1.2 </w:t>
            </w:r>
            <w:r w:rsidR="00B4546B">
              <w:rPr>
                <w:sz w:val="20"/>
              </w:rPr>
              <w:t xml:space="preserve">Incremento assunzioni – completamento processo di digitalizzazione e informatizzazione del Palazzo comunale </w:t>
            </w:r>
          </w:p>
        </w:tc>
      </w:tr>
      <w:tr w:rsidR="0015495E" w14:paraId="3740FD5E" w14:textId="77777777" w:rsidTr="005948DA">
        <w:tc>
          <w:tcPr>
            <w:tcW w:w="2830" w:type="dxa"/>
            <w:vMerge/>
          </w:tcPr>
          <w:p w14:paraId="2B137E37" w14:textId="77777777" w:rsidR="0015495E" w:rsidRDefault="0015495E" w:rsidP="00260E27">
            <w:pPr>
              <w:pStyle w:val="Corpotesto"/>
              <w:spacing w:before="6"/>
              <w:rPr>
                <w:sz w:val="17"/>
              </w:rPr>
            </w:pPr>
          </w:p>
        </w:tc>
        <w:tc>
          <w:tcPr>
            <w:tcW w:w="2694" w:type="dxa"/>
            <w:vMerge/>
          </w:tcPr>
          <w:p w14:paraId="25DDBF40" w14:textId="77777777" w:rsidR="0015495E" w:rsidRDefault="0015495E" w:rsidP="00260E27">
            <w:pPr>
              <w:pStyle w:val="Corpotesto"/>
              <w:spacing w:before="6"/>
              <w:rPr>
                <w:sz w:val="17"/>
              </w:rPr>
            </w:pPr>
          </w:p>
        </w:tc>
        <w:tc>
          <w:tcPr>
            <w:tcW w:w="4536" w:type="dxa"/>
          </w:tcPr>
          <w:p w14:paraId="46FEC7BA" w14:textId="77777777" w:rsidR="0015495E" w:rsidRPr="001413FC" w:rsidRDefault="00B4546B" w:rsidP="005948DA">
            <w:pPr>
              <w:pStyle w:val="Paragrafoelenco"/>
              <w:ind w:left="0" w:firstLine="0"/>
              <w:jc w:val="both"/>
              <w:rPr>
                <w:sz w:val="20"/>
              </w:rPr>
            </w:pPr>
            <w:r>
              <w:rPr>
                <w:sz w:val="20"/>
              </w:rPr>
              <w:t xml:space="preserve">1.1.3 incremento del corpo di  polizia locale , corpo guardie ecologiche e guardie zoofile </w:t>
            </w:r>
          </w:p>
        </w:tc>
      </w:tr>
      <w:tr w:rsidR="0015495E" w14:paraId="0FC012BD" w14:textId="77777777" w:rsidTr="005948DA">
        <w:tc>
          <w:tcPr>
            <w:tcW w:w="2830" w:type="dxa"/>
            <w:vMerge/>
          </w:tcPr>
          <w:p w14:paraId="5344CDF9" w14:textId="77777777" w:rsidR="0015495E" w:rsidRDefault="0015495E" w:rsidP="00260E27">
            <w:pPr>
              <w:pStyle w:val="Corpotesto"/>
              <w:spacing w:before="6"/>
              <w:rPr>
                <w:sz w:val="17"/>
              </w:rPr>
            </w:pPr>
          </w:p>
        </w:tc>
        <w:tc>
          <w:tcPr>
            <w:tcW w:w="2694" w:type="dxa"/>
            <w:vMerge/>
          </w:tcPr>
          <w:p w14:paraId="119EA699" w14:textId="77777777" w:rsidR="0015495E" w:rsidRDefault="0015495E" w:rsidP="00260E27">
            <w:pPr>
              <w:pStyle w:val="Corpotesto"/>
              <w:spacing w:before="6"/>
              <w:rPr>
                <w:sz w:val="17"/>
              </w:rPr>
            </w:pPr>
          </w:p>
        </w:tc>
        <w:tc>
          <w:tcPr>
            <w:tcW w:w="4536" w:type="dxa"/>
          </w:tcPr>
          <w:p w14:paraId="0E69E698" w14:textId="77777777" w:rsidR="0015495E" w:rsidRPr="001413FC" w:rsidRDefault="00B4546B" w:rsidP="00260E27">
            <w:pPr>
              <w:pStyle w:val="Paragrafoelenco"/>
              <w:ind w:left="0" w:firstLine="0"/>
              <w:jc w:val="both"/>
              <w:rPr>
                <w:sz w:val="20"/>
              </w:rPr>
            </w:pPr>
            <w:r>
              <w:rPr>
                <w:sz w:val="20"/>
              </w:rPr>
              <w:t xml:space="preserve">1.1.4 consulenze specifiche ( dottore forestale , consulente energetico , consulente per la storicizzazione  visure immobili ai fini completamento progetto Case a 1 euro </w:t>
            </w:r>
          </w:p>
        </w:tc>
      </w:tr>
      <w:tr w:rsidR="0015495E" w14:paraId="570BC176" w14:textId="77777777" w:rsidTr="005948DA">
        <w:tc>
          <w:tcPr>
            <w:tcW w:w="2830" w:type="dxa"/>
            <w:vMerge/>
          </w:tcPr>
          <w:p w14:paraId="569B9501" w14:textId="77777777" w:rsidR="0015495E" w:rsidRDefault="0015495E" w:rsidP="00260E27">
            <w:pPr>
              <w:pStyle w:val="Corpotesto"/>
              <w:spacing w:before="6"/>
              <w:rPr>
                <w:sz w:val="17"/>
              </w:rPr>
            </w:pPr>
          </w:p>
        </w:tc>
        <w:tc>
          <w:tcPr>
            <w:tcW w:w="2694" w:type="dxa"/>
            <w:vMerge/>
          </w:tcPr>
          <w:p w14:paraId="29B037FB" w14:textId="77777777" w:rsidR="0015495E" w:rsidRDefault="0015495E" w:rsidP="00260E27">
            <w:pPr>
              <w:pStyle w:val="Corpotesto"/>
              <w:spacing w:before="6"/>
              <w:rPr>
                <w:sz w:val="17"/>
              </w:rPr>
            </w:pPr>
          </w:p>
        </w:tc>
        <w:tc>
          <w:tcPr>
            <w:tcW w:w="4536" w:type="dxa"/>
          </w:tcPr>
          <w:p w14:paraId="6860723F" w14:textId="77777777" w:rsidR="0015495E" w:rsidRPr="001413FC" w:rsidRDefault="0015495E" w:rsidP="00B4546B">
            <w:pPr>
              <w:pStyle w:val="Paragrafoelenco"/>
              <w:tabs>
                <w:tab w:val="left" w:pos="1144"/>
              </w:tabs>
              <w:ind w:left="0" w:hanging="78"/>
              <w:jc w:val="both"/>
              <w:rPr>
                <w:sz w:val="20"/>
              </w:rPr>
            </w:pPr>
            <w:r w:rsidRPr="001413FC">
              <w:rPr>
                <w:sz w:val="20"/>
              </w:rPr>
              <w:t xml:space="preserve">1.1.5 </w:t>
            </w:r>
            <w:r w:rsidR="00B4546B">
              <w:rPr>
                <w:sz w:val="20"/>
              </w:rPr>
              <w:t xml:space="preserve">inserimento della biblioteca comunale nel sistema bibliotecario del sud pontino </w:t>
            </w:r>
          </w:p>
        </w:tc>
      </w:tr>
      <w:tr w:rsidR="0015495E" w14:paraId="31AB9527" w14:textId="77777777" w:rsidTr="005948DA">
        <w:tc>
          <w:tcPr>
            <w:tcW w:w="2830" w:type="dxa"/>
            <w:vMerge/>
          </w:tcPr>
          <w:p w14:paraId="7909BF41" w14:textId="77777777" w:rsidR="0015495E" w:rsidRDefault="0015495E" w:rsidP="00260E27">
            <w:pPr>
              <w:pStyle w:val="Corpotesto"/>
              <w:spacing w:before="6"/>
              <w:rPr>
                <w:sz w:val="17"/>
              </w:rPr>
            </w:pPr>
          </w:p>
        </w:tc>
        <w:tc>
          <w:tcPr>
            <w:tcW w:w="2694" w:type="dxa"/>
            <w:vMerge/>
          </w:tcPr>
          <w:p w14:paraId="05FB1654" w14:textId="77777777" w:rsidR="0015495E" w:rsidRDefault="0015495E" w:rsidP="00260E27">
            <w:pPr>
              <w:pStyle w:val="Corpotesto"/>
              <w:spacing w:before="6"/>
              <w:rPr>
                <w:sz w:val="17"/>
              </w:rPr>
            </w:pPr>
          </w:p>
        </w:tc>
        <w:tc>
          <w:tcPr>
            <w:tcW w:w="4536" w:type="dxa"/>
          </w:tcPr>
          <w:p w14:paraId="0C9455C8" w14:textId="77777777" w:rsidR="0015495E" w:rsidRPr="001413FC" w:rsidRDefault="00B4546B" w:rsidP="00260E27">
            <w:pPr>
              <w:pStyle w:val="Paragrafoelenco"/>
              <w:ind w:left="0" w:firstLine="0"/>
              <w:jc w:val="both"/>
              <w:rPr>
                <w:sz w:val="20"/>
              </w:rPr>
            </w:pPr>
            <w:r>
              <w:rPr>
                <w:sz w:val="20"/>
              </w:rPr>
              <w:t>1.1.6 completamento della videosorveglianza su tutto il territorio</w:t>
            </w:r>
          </w:p>
        </w:tc>
      </w:tr>
      <w:tr w:rsidR="0015495E" w14:paraId="5DA539F0" w14:textId="77777777" w:rsidTr="005948DA">
        <w:tc>
          <w:tcPr>
            <w:tcW w:w="2830" w:type="dxa"/>
            <w:vMerge/>
          </w:tcPr>
          <w:p w14:paraId="1E85B530" w14:textId="77777777" w:rsidR="0015495E" w:rsidRDefault="0015495E" w:rsidP="00260E27">
            <w:pPr>
              <w:pStyle w:val="Corpotesto"/>
              <w:spacing w:before="6"/>
              <w:rPr>
                <w:sz w:val="17"/>
              </w:rPr>
            </w:pPr>
          </w:p>
        </w:tc>
        <w:tc>
          <w:tcPr>
            <w:tcW w:w="2694" w:type="dxa"/>
            <w:vMerge/>
          </w:tcPr>
          <w:p w14:paraId="0A84B8E0" w14:textId="77777777" w:rsidR="0015495E" w:rsidRDefault="0015495E" w:rsidP="00260E27">
            <w:pPr>
              <w:pStyle w:val="Corpotesto"/>
              <w:spacing w:before="6"/>
              <w:rPr>
                <w:sz w:val="17"/>
              </w:rPr>
            </w:pPr>
          </w:p>
        </w:tc>
        <w:tc>
          <w:tcPr>
            <w:tcW w:w="4536" w:type="dxa"/>
          </w:tcPr>
          <w:p w14:paraId="20B512F6" w14:textId="77777777" w:rsidR="0015495E" w:rsidRPr="001413FC" w:rsidRDefault="005948DA" w:rsidP="00260E27">
            <w:pPr>
              <w:pStyle w:val="Paragrafoelenco"/>
              <w:ind w:left="0" w:hanging="78"/>
              <w:jc w:val="both"/>
              <w:rPr>
                <w:sz w:val="20"/>
              </w:rPr>
            </w:pPr>
            <w:r>
              <w:rPr>
                <w:sz w:val="20"/>
              </w:rPr>
              <w:t xml:space="preserve"> </w:t>
            </w:r>
            <w:r w:rsidR="00B4546B">
              <w:rPr>
                <w:sz w:val="20"/>
              </w:rPr>
              <w:t xml:space="preserve">1.1.7 recupero evasione fiscale per ridurre la pressione tributaria </w:t>
            </w:r>
          </w:p>
        </w:tc>
      </w:tr>
      <w:tr w:rsidR="0015495E" w14:paraId="47A9432D" w14:textId="77777777" w:rsidTr="005948DA">
        <w:tc>
          <w:tcPr>
            <w:tcW w:w="2830" w:type="dxa"/>
            <w:vMerge/>
          </w:tcPr>
          <w:p w14:paraId="26AC8C79" w14:textId="77777777" w:rsidR="0015495E" w:rsidRDefault="0015495E" w:rsidP="00260E27">
            <w:pPr>
              <w:pStyle w:val="Corpotesto"/>
              <w:spacing w:before="6"/>
              <w:rPr>
                <w:sz w:val="17"/>
              </w:rPr>
            </w:pPr>
          </w:p>
        </w:tc>
        <w:tc>
          <w:tcPr>
            <w:tcW w:w="2694" w:type="dxa"/>
            <w:vMerge/>
          </w:tcPr>
          <w:p w14:paraId="4495C118" w14:textId="77777777" w:rsidR="0015495E" w:rsidRDefault="0015495E" w:rsidP="00260E27">
            <w:pPr>
              <w:pStyle w:val="Corpotesto"/>
              <w:spacing w:before="6"/>
              <w:rPr>
                <w:sz w:val="17"/>
              </w:rPr>
            </w:pPr>
          </w:p>
        </w:tc>
        <w:tc>
          <w:tcPr>
            <w:tcW w:w="4536" w:type="dxa"/>
          </w:tcPr>
          <w:p w14:paraId="401D85F8" w14:textId="77777777" w:rsidR="0015495E" w:rsidRPr="001413FC" w:rsidRDefault="0015495E" w:rsidP="00B4546B">
            <w:pPr>
              <w:pStyle w:val="Paragrafoelenco"/>
              <w:ind w:left="0" w:firstLine="0"/>
              <w:jc w:val="both"/>
              <w:rPr>
                <w:sz w:val="20"/>
              </w:rPr>
            </w:pPr>
            <w:r w:rsidRPr="001413FC">
              <w:rPr>
                <w:sz w:val="20"/>
              </w:rPr>
              <w:t xml:space="preserve">1.1.8  </w:t>
            </w:r>
            <w:r w:rsidR="00B4546B">
              <w:rPr>
                <w:sz w:val="20"/>
              </w:rPr>
              <w:t xml:space="preserve">contrasto incendi </w:t>
            </w:r>
          </w:p>
        </w:tc>
      </w:tr>
      <w:tr w:rsidR="0015495E" w14:paraId="72452970" w14:textId="77777777" w:rsidTr="005948DA">
        <w:tc>
          <w:tcPr>
            <w:tcW w:w="2830" w:type="dxa"/>
            <w:vMerge/>
          </w:tcPr>
          <w:p w14:paraId="4382E525" w14:textId="77777777" w:rsidR="0015495E" w:rsidRDefault="0015495E" w:rsidP="00260E27">
            <w:pPr>
              <w:pStyle w:val="Corpotesto"/>
              <w:spacing w:before="6"/>
              <w:rPr>
                <w:sz w:val="17"/>
              </w:rPr>
            </w:pPr>
          </w:p>
        </w:tc>
        <w:tc>
          <w:tcPr>
            <w:tcW w:w="2694" w:type="dxa"/>
            <w:vMerge/>
          </w:tcPr>
          <w:p w14:paraId="0F9DA771" w14:textId="77777777" w:rsidR="0015495E" w:rsidRDefault="0015495E" w:rsidP="00260E27">
            <w:pPr>
              <w:pStyle w:val="Corpotesto"/>
              <w:spacing w:before="6"/>
              <w:rPr>
                <w:sz w:val="17"/>
              </w:rPr>
            </w:pPr>
          </w:p>
        </w:tc>
        <w:tc>
          <w:tcPr>
            <w:tcW w:w="4536" w:type="dxa"/>
          </w:tcPr>
          <w:p w14:paraId="2E2D5C37" w14:textId="77777777" w:rsidR="0015495E" w:rsidRDefault="0015495E" w:rsidP="00B4546B">
            <w:pPr>
              <w:pStyle w:val="Paragrafoelenco"/>
              <w:ind w:left="10" w:firstLine="0"/>
              <w:jc w:val="both"/>
              <w:rPr>
                <w:sz w:val="20"/>
              </w:rPr>
            </w:pPr>
            <w:r>
              <w:rPr>
                <w:sz w:val="20"/>
              </w:rPr>
              <w:t xml:space="preserve">1.1.9 </w:t>
            </w:r>
            <w:r w:rsidR="00B4546B">
              <w:rPr>
                <w:sz w:val="20"/>
              </w:rPr>
              <w:t xml:space="preserve">contrasto  abbandono animali </w:t>
            </w:r>
          </w:p>
          <w:p w14:paraId="1D376C5F" w14:textId="77777777" w:rsidR="00B4546B" w:rsidRPr="001413FC" w:rsidRDefault="00FB0105" w:rsidP="00845F3D">
            <w:pPr>
              <w:pStyle w:val="Paragrafoelenco"/>
              <w:ind w:left="10" w:firstLine="0"/>
              <w:jc w:val="both"/>
              <w:rPr>
                <w:sz w:val="20"/>
              </w:rPr>
            </w:pPr>
            <w:r>
              <w:rPr>
                <w:sz w:val="20"/>
              </w:rPr>
              <w:t>1.1.1</w:t>
            </w:r>
            <w:r w:rsidR="00B4546B">
              <w:rPr>
                <w:sz w:val="20"/>
              </w:rPr>
              <w:t>0  servizi comunali esternalizzati (</w:t>
            </w:r>
            <w:r w:rsidR="00845F3D">
              <w:rPr>
                <w:sz w:val="20"/>
              </w:rPr>
              <w:t xml:space="preserve"> istituzione di un servizio di gestione cimiteriale   con apertura tutti i giorni della settimana,  servizio manutenzione del verde pubblico , servizio illuminazione pubblica con sostituzione punti luce , miglioramento qualita’ del servizio rifiuti , istituzione ufficio ambiente , ristrutturazione parco mezzi di proprieta’ ) </w:t>
            </w:r>
          </w:p>
        </w:tc>
      </w:tr>
    </w:tbl>
    <w:p w14:paraId="62539EFA" w14:textId="77777777" w:rsidR="00CF4963" w:rsidRDefault="00CF4963">
      <w:pPr>
        <w:pStyle w:val="Corpotesto"/>
        <w:spacing w:before="12"/>
        <w:rPr>
          <w:i/>
          <w:sz w:val="13"/>
        </w:rPr>
      </w:pPr>
    </w:p>
    <w:p w14:paraId="3D06CF3C" w14:textId="77777777" w:rsidR="00B5155A" w:rsidRDefault="00B5155A">
      <w:pPr>
        <w:pStyle w:val="Corpotesto"/>
        <w:spacing w:before="12"/>
        <w:rPr>
          <w:i/>
          <w:sz w:val="13"/>
        </w:rPr>
      </w:pPr>
    </w:p>
    <w:tbl>
      <w:tblPr>
        <w:tblStyle w:val="Grigliatabella"/>
        <w:tblW w:w="0" w:type="auto"/>
        <w:tblLook w:val="04A0" w:firstRow="1" w:lastRow="0" w:firstColumn="1" w:lastColumn="0" w:noHBand="0" w:noVBand="1"/>
      </w:tblPr>
      <w:tblGrid>
        <w:gridCol w:w="2723"/>
        <w:gridCol w:w="2569"/>
        <w:gridCol w:w="4330"/>
      </w:tblGrid>
      <w:tr w:rsidR="00864392" w14:paraId="26015EB4" w14:textId="77777777" w:rsidTr="00864392">
        <w:tc>
          <w:tcPr>
            <w:tcW w:w="2830" w:type="dxa"/>
            <w:shd w:val="clear" w:color="auto" w:fill="92D050"/>
          </w:tcPr>
          <w:p w14:paraId="494918A6" w14:textId="77777777" w:rsidR="00864392" w:rsidRDefault="00864392" w:rsidP="00864392">
            <w:pPr>
              <w:pStyle w:val="Corpotesto"/>
              <w:spacing w:before="6"/>
              <w:jc w:val="center"/>
              <w:rPr>
                <w:sz w:val="17"/>
              </w:rPr>
            </w:pPr>
            <w:r>
              <w:rPr>
                <w:sz w:val="17"/>
              </w:rPr>
              <w:t>LINEE DI MANDATO</w:t>
            </w:r>
          </w:p>
        </w:tc>
        <w:tc>
          <w:tcPr>
            <w:tcW w:w="2694" w:type="dxa"/>
            <w:shd w:val="clear" w:color="auto" w:fill="92D050"/>
          </w:tcPr>
          <w:p w14:paraId="144368B5" w14:textId="77777777" w:rsidR="00864392" w:rsidRDefault="00864392" w:rsidP="00864392">
            <w:pPr>
              <w:pStyle w:val="Corpotesto"/>
              <w:spacing w:before="6"/>
              <w:jc w:val="center"/>
              <w:rPr>
                <w:sz w:val="17"/>
              </w:rPr>
            </w:pPr>
            <w:r>
              <w:rPr>
                <w:sz w:val="17"/>
              </w:rPr>
              <w:t>OBIETTIVI STRATEGICI</w:t>
            </w:r>
          </w:p>
        </w:tc>
        <w:tc>
          <w:tcPr>
            <w:tcW w:w="4536" w:type="dxa"/>
            <w:shd w:val="clear" w:color="auto" w:fill="92D050"/>
          </w:tcPr>
          <w:p w14:paraId="79149768" w14:textId="77777777" w:rsidR="00864392" w:rsidRPr="001413FC" w:rsidRDefault="00864392" w:rsidP="00864392">
            <w:pPr>
              <w:pStyle w:val="Paragrafoelenco"/>
              <w:ind w:left="0" w:firstLine="0"/>
              <w:jc w:val="center"/>
              <w:rPr>
                <w:sz w:val="20"/>
              </w:rPr>
            </w:pPr>
            <w:r>
              <w:rPr>
                <w:sz w:val="20"/>
              </w:rPr>
              <w:t>OBIETTIVI OPERATIVI</w:t>
            </w:r>
          </w:p>
        </w:tc>
      </w:tr>
      <w:tr w:rsidR="00864392" w14:paraId="21B92F5B" w14:textId="77777777" w:rsidTr="00864392">
        <w:tc>
          <w:tcPr>
            <w:tcW w:w="2830" w:type="dxa"/>
            <w:vMerge w:val="restart"/>
          </w:tcPr>
          <w:p w14:paraId="1D9AE4DA" w14:textId="77777777" w:rsidR="00864392" w:rsidRDefault="00864392" w:rsidP="00864392">
            <w:pPr>
              <w:pStyle w:val="Corpotesto"/>
              <w:spacing w:before="6"/>
              <w:rPr>
                <w:sz w:val="17"/>
              </w:rPr>
            </w:pPr>
          </w:p>
          <w:p w14:paraId="5A4A4148" w14:textId="77777777" w:rsidR="00864392" w:rsidRDefault="00864392" w:rsidP="00864392">
            <w:pPr>
              <w:pStyle w:val="Corpotesto"/>
              <w:spacing w:before="6"/>
              <w:rPr>
                <w:sz w:val="17"/>
              </w:rPr>
            </w:pPr>
          </w:p>
          <w:p w14:paraId="6DB748EF" w14:textId="77777777" w:rsidR="00864392" w:rsidRDefault="00864392" w:rsidP="00864392">
            <w:pPr>
              <w:pStyle w:val="Corpotesto"/>
              <w:spacing w:before="6"/>
              <w:rPr>
                <w:sz w:val="17"/>
              </w:rPr>
            </w:pPr>
          </w:p>
          <w:p w14:paraId="2B75FA9A" w14:textId="77777777" w:rsidR="00864392" w:rsidRDefault="00864392" w:rsidP="00864392">
            <w:pPr>
              <w:pStyle w:val="Corpotesto"/>
              <w:spacing w:before="6"/>
              <w:rPr>
                <w:sz w:val="17"/>
              </w:rPr>
            </w:pPr>
          </w:p>
          <w:p w14:paraId="681BB07F" w14:textId="77777777" w:rsidR="00864392" w:rsidRDefault="00864392" w:rsidP="00864392">
            <w:pPr>
              <w:pStyle w:val="Corpotesto"/>
              <w:spacing w:before="6"/>
              <w:rPr>
                <w:sz w:val="17"/>
              </w:rPr>
            </w:pPr>
          </w:p>
          <w:p w14:paraId="094EEE14" w14:textId="77777777" w:rsidR="00864392" w:rsidRDefault="00864392" w:rsidP="00864392">
            <w:pPr>
              <w:pStyle w:val="Corpotesto"/>
              <w:spacing w:before="6"/>
              <w:rPr>
                <w:sz w:val="17"/>
              </w:rPr>
            </w:pPr>
          </w:p>
          <w:p w14:paraId="341024FF" w14:textId="77777777" w:rsidR="00864392" w:rsidRDefault="00864392" w:rsidP="00864392">
            <w:pPr>
              <w:pStyle w:val="Corpotesto"/>
              <w:spacing w:before="6"/>
              <w:rPr>
                <w:sz w:val="17"/>
              </w:rPr>
            </w:pPr>
          </w:p>
          <w:p w14:paraId="6A681929" w14:textId="77777777" w:rsidR="00864392" w:rsidRPr="0015495E" w:rsidRDefault="00C43A72" w:rsidP="00864392">
            <w:pPr>
              <w:pStyle w:val="Corpotesto"/>
              <w:spacing w:before="6"/>
              <w:rPr>
                <w:sz w:val="24"/>
                <w:szCs w:val="24"/>
              </w:rPr>
            </w:pPr>
            <w:r>
              <w:rPr>
                <w:sz w:val="24"/>
                <w:szCs w:val="24"/>
              </w:rPr>
              <w:t>2. TERRITORIO</w:t>
            </w:r>
          </w:p>
        </w:tc>
        <w:tc>
          <w:tcPr>
            <w:tcW w:w="2694" w:type="dxa"/>
            <w:vMerge w:val="restart"/>
          </w:tcPr>
          <w:p w14:paraId="369A2185" w14:textId="77777777" w:rsidR="00864392" w:rsidRDefault="00864392" w:rsidP="00864392">
            <w:pPr>
              <w:pStyle w:val="Corpotesto"/>
              <w:spacing w:before="6"/>
              <w:rPr>
                <w:sz w:val="17"/>
              </w:rPr>
            </w:pPr>
          </w:p>
          <w:p w14:paraId="5204CD2C" w14:textId="77777777" w:rsidR="00864392" w:rsidRDefault="00864392" w:rsidP="00864392">
            <w:pPr>
              <w:pStyle w:val="Corpotesto"/>
              <w:spacing w:before="6"/>
              <w:rPr>
                <w:sz w:val="17"/>
              </w:rPr>
            </w:pPr>
          </w:p>
          <w:p w14:paraId="1D3FF35E" w14:textId="77777777" w:rsidR="00864392" w:rsidRDefault="00864392" w:rsidP="00864392">
            <w:pPr>
              <w:pStyle w:val="Corpotesto"/>
              <w:spacing w:before="6"/>
              <w:rPr>
                <w:sz w:val="17"/>
              </w:rPr>
            </w:pPr>
          </w:p>
          <w:p w14:paraId="39682395" w14:textId="77777777" w:rsidR="00864392" w:rsidRDefault="00864392" w:rsidP="00864392">
            <w:pPr>
              <w:pStyle w:val="Corpotesto"/>
              <w:spacing w:before="6"/>
              <w:rPr>
                <w:sz w:val="17"/>
              </w:rPr>
            </w:pPr>
          </w:p>
          <w:p w14:paraId="6B29DB13" w14:textId="77777777" w:rsidR="00864392" w:rsidRDefault="00864392" w:rsidP="00864392">
            <w:pPr>
              <w:pStyle w:val="Corpotesto"/>
              <w:spacing w:before="6"/>
              <w:rPr>
                <w:sz w:val="17"/>
              </w:rPr>
            </w:pPr>
          </w:p>
          <w:p w14:paraId="3FC660D6" w14:textId="77777777" w:rsidR="00864392" w:rsidRDefault="00864392" w:rsidP="00864392">
            <w:pPr>
              <w:pStyle w:val="Corpotesto"/>
              <w:spacing w:before="6"/>
              <w:rPr>
                <w:sz w:val="17"/>
              </w:rPr>
            </w:pPr>
          </w:p>
          <w:p w14:paraId="387DD22D" w14:textId="77777777" w:rsidR="00864392" w:rsidRDefault="00864392" w:rsidP="00864392">
            <w:pPr>
              <w:pStyle w:val="Corpotesto"/>
              <w:spacing w:before="6"/>
              <w:rPr>
                <w:sz w:val="17"/>
              </w:rPr>
            </w:pPr>
          </w:p>
          <w:p w14:paraId="4DF4D96B" w14:textId="77777777" w:rsidR="00864392" w:rsidRPr="0015495E" w:rsidRDefault="00845F3D" w:rsidP="00864392">
            <w:pPr>
              <w:pStyle w:val="Corpotesto"/>
              <w:spacing w:before="6"/>
              <w:rPr>
                <w:sz w:val="24"/>
                <w:szCs w:val="24"/>
              </w:rPr>
            </w:pPr>
            <w:r>
              <w:rPr>
                <w:sz w:val="24"/>
                <w:szCs w:val="24"/>
              </w:rPr>
              <w:t xml:space="preserve">2.1 LA SAN COSMA CHE VERRA’ </w:t>
            </w:r>
          </w:p>
        </w:tc>
        <w:tc>
          <w:tcPr>
            <w:tcW w:w="4536" w:type="dxa"/>
          </w:tcPr>
          <w:p w14:paraId="4545CC3E" w14:textId="77777777" w:rsidR="00864392" w:rsidRPr="001413FC" w:rsidRDefault="00C43A72" w:rsidP="00845F3D">
            <w:pPr>
              <w:pStyle w:val="Paragrafoelenco"/>
              <w:ind w:left="0" w:firstLine="0"/>
              <w:jc w:val="both"/>
              <w:rPr>
                <w:sz w:val="20"/>
              </w:rPr>
            </w:pPr>
            <w:r w:rsidRPr="00C43A72">
              <w:rPr>
                <w:sz w:val="20"/>
              </w:rPr>
              <w:t xml:space="preserve">2.1.1. </w:t>
            </w:r>
            <w:r w:rsidR="00845F3D">
              <w:rPr>
                <w:sz w:val="20"/>
              </w:rPr>
              <w:t xml:space="preserve">Edificio Scolastico IC GUIDO ROSSI  ammodernamento ed efficientamento energetico </w:t>
            </w:r>
          </w:p>
        </w:tc>
      </w:tr>
      <w:tr w:rsidR="00864392" w14:paraId="42F84CDD" w14:textId="77777777" w:rsidTr="00864392">
        <w:tc>
          <w:tcPr>
            <w:tcW w:w="2830" w:type="dxa"/>
            <w:vMerge/>
          </w:tcPr>
          <w:p w14:paraId="585A7ED0" w14:textId="77777777" w:rsidR="00864392" w:rsidRDefault="00864392" w:rsidP="00864392">
            <w:pPr>
              <w:pStyle w:val="Corpotesto"/>
              <w:spacing w:before="6"/>
              <w:rPr>
                <w:sz w:val="17"/>
              </w:rPr>
            </w:pPr>
          </w:p>
        </w:tc>
        <w:tc>
          <w:tcPr>
            <w:tcW w:w="2694" w:type="dxa"/>
            <w:vMerge/>
          </w:tcPr>
          <w:p w14:paraId="22BFD9B7" w14:textId="77777777" w:rsidR="00864392" w:rsidRDefault="00864392" w:rsidP="00864392">
            <w:pPr>
              <w:pStyle w:val="Corpotesto"/>
              <w:spacing w:before="6"/>
              <w:rPr>
                <w:sz w:val="17"/>
              </w:rPr>
            </w:pPr>
          </w:p>
        </w:tc>
        <w:tc>
          <w:tcPr>
            <w:tcW w:w="4536" w:type="dxa"/>
          </w:tcPr>
          <w:p w14:paraId="35100764" w14:textId="77777777" w:rsidR="00864392" w:rsidRPr="001413FC" w:rsidRDefault="005C4B23" w:rsidP="00845F3D">
            <w:pPr>
              <w:pStyle w:val="Paragrafoelenco"/>
              <w:ind w:left="0" w:firstLine="0"/>
              <w:jc w:val="both"/>
              <w:rPr>
                <w:sz w:val="20"/>
              </w:rPr>
            </w:pPr>
            <w:r w:rsidRPr="005C4B23">
              <w:rPr>
                <w:sz w:val="20"/>
              </w:rPr>
              <w:t xml:space="preserve">2.1.2 </w:t>
            </w:r>
            <w:r w:rsidR="00845F3D">
              <w:rPr>
                <w:sz w:val="20"/>
              </w:rPr>
              <w:t xml:space="preserve">ITI PACINOTTI  ammodernamento ITI ove è allocata la Protezione civile </w:t>
            </w:r>
          </w:p>
        </w:tc>
      </w:tr>
      <w:tr w:rsidR="005C4B23" w14:paraId="7ACFF2CD" w14:textId="77777777" w:rsidTr="00864392">
        <w:tc>
          <w:tcPr>
            <w:tcW w:w="2830" w:type="dxa"/>
            <w:vMerge/>
          </w:tcPr>
          <w:p w14:paraId="4AA98357" w14:textId="77777777" w:rsidR="005C4B23" w:rsidRDefault="005C4B23" w:rsidP="005C4B23">
            <w:pPr>
              <w:pStyle w:val="Corpotesto"/>
              <w:spacing w:before="6"/>
              <w:rPr>
                <w:sz w:val="17"/>
              </w:rPr>
            </w:pPr>
          </w:p>
        </w:tc>
        <w:tc>
          <w:tcPr>
            <w:tcW w:w="2694" w:type="dxa"/>
            <w:vMerge/>
          </w:tcPr>
          <w:p w14:paraId="64207E44" w14:textId="77777777" w:rsidR="005C4B23" w:rsidRDefault="005C4B23" w:rsidP="005C4B23">
            <w:pPr>
              <w:pStyle w:val="Corpotesto"/>
              <w:spacing w:before="6"/>
              <w:rPr>
                <w:sz w:val="17"/>
              </w:rPr>
            </w:pPr>
          </w:p>
        </w:tc>
        <w:tc>
          <w:tcPr>
            <w:tcW w:w="4536" w:type="dxa"/>
          </w:tcPr>
          <w:p w14:paraId="4D98D27D" w14:textId="77777777" w:rsidR="005C4B23" w:rsidRPr="00F60C74" w:rsidRDefault="005C4B23" w:rsidP="005C4B23">
            <w:pPr>
              <w:tabs>
                <w:tab w:val="left" w:pos="1234"/>
              </w:tabs>
              <w:rPr>
                <w:sz w:val="20"/>
              </w:rPr>
            </w:pPr>
            <w:r w:rsidRPr="00F60C74">
              <w:rPr>
                <w:sz w:val="20"/>
              </w:rPr>
              <w:t>2.</w:t>
            </w:r>
            <w:r w:rsidR="00845F3D">
              <w:rPr>
                <w:sz w:val="20"/>
              </w:rPr>
              <w:t>1.3 Acquisto Scuola di Grunuovo e Campo Sportivo di San Lorenzo</w:t>
            </w:r>
          </w:p>
        </w:tc>
      </w:tr>
      <w:tr w:rsidR="005C4B23" w14:paraId="3F1E4F4C" w14:textId="77777777" w:rsidTr="00864392">
        <w:tc>
          <w:tcPr>
            <w:tcW w:w="2830" w:type="dxa"/>
            <w:vMerge/>
          </w:tcPr>
          <w:p w14:paraId="16A2AA2C" w14:textId="77777777" w:rsidR="005C4B23" w:rsidRDefault="005C4B23" w:rsidP="005C4B23">
            <w:pPr>
              <w:pStyle w:val="Corpotesto"/>
              <w:spacing w:before="6"/>
              <w:rPr>
                <w:sz w:val="17"/>
              </w:rPr>
            </w:pPr>
          </w:p>
        </w:tc>
        <w:tc>
          <w:tcPr>
            <w:tcW w:w="2694" w:type="dxa"/>
            <w:vMerge/>
          </w:tcPr>
          <w:p w14:paraId="79670BA9" w14:textId="77777777" w:rsidR="005C4B23" w:rsidRDefault="005C4B23" w:rsidP="005C4B23">
            <w:pPr>
              <w:pStyle w:val="Corpotesto"/>
              <w:spacing w:before="6"/>
              <w:rPr>
                <w:sz w:val="17"/>
              </w:rPr>
            </w:pPr>
          </w:p>
        </w:tc>
        <w:tc>
          <w:tcPr>
            <w:tcW w:w="4536" w:type="dxa"/>
          </w:tcPr>
          <w:p w14:paraId="01373CA6" w14:textId="77777777" w:rsidR="005C4B23" w:rsidRPr="00F60C74" w:rsidRDefault="005C4B23" w:rsidP="005C4B23">
            <w:pPr>
              <w:tabs>
                <w:tab w:val="left" w:pos="1234"/>
              </w:tabs>
              <w:rPr>
                <w:sz w:val="20"/>
              </w:rPr>
            </w:pPr>
            <w:r w:rsidRPr="00F60C74">
              <w:rPr>
                <w:sz w:val="20"/>
              </w:rPr>
              <w:t>2.1.4</w:t>
            </w:r>
            <w:r w:rsidR="00845F3D">
              <w:rPr>
                <w:sz w:val="20"/>
              </w:rPr>
              <w:t>. Scuola Cerri – valorizzazione  con istituzione museo dell’agricoltura  o sede distacccamento di volontari dei Vigili del Fuoco</w:t>
            </w:r>
          </w:p>
        </w:tc>
      </w:tr>
      <w:tr w:rsidR="005C4B23" w14:paraId="33862D26" w14:textId="77777777" w:rsidTr="00864392">
        <w:tc>
          <w:tcPr>
            <w:tcW w:w="2830" w:type="dxa"/>
            <w:vMerge/>
          </w:tcPr>
          <w:p w14:paraId="08D4E9C9" w14:textId="77777777" w:rsidR="005C4B23" w:rsidRDefault="005C4B23" w:rsidP="005C4B23">
            <w:pPr>
              <w:pStyle w:val="Corpotesto"/>
              <w:spacing w:before="6"/>
              <w:rPr>
                <w:sz w:val="17"/>
              </w:rPr>
            </w:pPr>
          </w:p>
        </w:tc>
        <w:tc>
          <w:tcPr>
            <w:tcW w:w="2694" w:type="dxa"/>
            <w:vMerge/>
          </w:tcPr>
          <w:p w14:paraId="6B19746C" w14:textId="77777777" w:rsidR="005C4B23" w:rsidRDefault="005C4B23" w:rsidP="005C4B23">
            <w:pPr>
              <w:pStyle w:val="Corpotesto"/>
              <w:spacing w:before="6"/>
              <w:rPr>
                <w:sz w:val="17"/>
              </w:rPr>
            </w:pPr>
          </w:p>
        </w:tc>
        <w:tc>
          <w:tcPr>
            <w:tcW w:w="4536" w:type="dxa"/>
          </w:tcPr>
          <w:p w14:paraId="4A943A1C" w14:textId="77777777" w:rsidR="005C4B23" w:rsidRPr="00F60C74" w:rsidRDefault="00845F3D" w:rsidP="005C4B23">
            <w:pPr>
              <w:tabs>
                <w:tab w:val="left" w:pos="1234"/>
              </w:tabs>
              <w:rPr>
                <w:sz w:val="20"/>
              </w:rPr>
            </w:pPr>
            <w:r>
              <w:rPr>
                <w:sz w:val="20"/>
              </w:rPr>
              <w:t xml:space="preserve">2.1.5 Edificio stradone ex sede Croce Rossa  Italiana al Torraccio- acquisizione </w:t>
            </w:r>
          </w:p>
        </w:tc>
      </w:tr>
      <w:tr w:rsidR="007E6078" w14:paraId="463D05BD" w14:textId="77777777" w:rsidTr="00864392">
        <w:tc>
          <w:tcPr>
            <w:tcW w:w="2830" w:type="dxa"/>
          </w:tcPr>
          <w:p w14:paraId="3D7ED0A3" w14:textId="77777777" w:rsidR="007E6078" w:rsidRDefault="007E6078" w:rsidP="005C4B23">
            <w:pPr>
              <w:pStyle w:val="Corpotesto"/>
              <w:spacing w:before="6"/>
              <w:rPr>
                <w:sz w:val="17"/>
              </w:rPr>
            </w:pPr>
          </w:p>
        </w:tc>
        <w:tc>
          <w:tcPr>
            <w:tcW w:w="2694" w:type="dxa"/>
          </w:tcPr>
          <w:p w14:paraId="4516E225" w14:textId="77777777" w:rsidR="007E6078" w:rsidRDefault="007E6078" w:rsidP="005C4B23">
            <w:pPr>
              <w:pStyle w:val="Corpotesto"/>
              <w:spacing w:before="6"/>
              <w:rPr>
                <w:sz w:val="17"/>
              </w:rPr>
            </w:pPr>
          </w:p>
        </w:tc>
        <w:tc>
          <w:tcPr>
            <w:tcW w:w="4536" w:type="dxa"/>
          </w:tcPr>
          <w:p w14:paraId="19EE729F" w14:textId="77777777" w:rsidR="007E6078" w:rsidRDefault="00845F3D" w:rsidP="005C4B23">
            <w:pPr>
              <w:tabs>
                <w:tab w:val="left" w:pos="1234"/>
              </w:tabs>
              <w:rPr>
                <w:sz w:val="20"/>
              </w:rPr>
            </w:pPr>
            <w:r>
              <w:rPr>
                <w:sz w:val="20"/>
              </w:rPr>
              <w:t>2.1</w:t>
            </w:r>
            <w:r w:rsidR="0046049D">
              <w:rPr>
                <w:sz w:val="20"/>
              </w:rPr>
              <w:t>.6</w:t>
            </w:r>
            <w:r>
              <w:rPr>
                <w:sz w:val="20"/>
              </w:rPr>
              <w:t xml:space="preserve">.Utilizzo edificio via Selce – distaccamento della facolta’di agraria . realizzazione di spazi dedicati alla lingua inglese ed informatica , sede della banda musicale , centro diurno , archivio comunale </w:t>
            </w:r>
          </w:p>
          <w:p w14:paraId="6BAFF4AF" w14:textId="77777777" w:rsidR="00845F3D" w:rsidRDefault="00845F3D" w:rsidP="005C4B23">
            <w:pPr>
              <w:tabs>
                <w:tab w:val="left" w:pos="1234"/>
              </w:tabs>
              <w:rPr>
                <w:sz w:val="20"/>
              </w:rPr>
            </w:pPr>
            <w:r>
              <w:rPr>
                <w:sz w:val="20"/>
              </w:rPr>
              <w:t>2</w:t>
            </w:r>
            <w:r w:rsidR="0046049D">
              <w:rPr>
                <w:sz w:val="20"/>
              </w:rPr>
              <w:t>.1.7.Auditorium- affidamento ad Ente esterno  per realizzazione scuola teatrale</w:t>
            </w:r>
          </w:p>
          <w:p w14:paraId="584ABCE2" w14:textId="77777777" w:rsidR="0046049D" w:rsidRPr="00F60C74" w:rsidRDefault="0046049D" w:rsidP="005C4B23">
            <w:pPr>
              <w:tabs>
                <w:tab w:val="left" w:pos="1234"/>
              </w:tabs>
              <w:rPr>
                <w:sz w:val="20"/>
              </w:rPr>
            </w:pPr>
            <w:r>
              <w:rPr>
                <w:sz w:val="20"/>
              </w:rPr>
              <w:t xml:space="preserve">2.1.8 Tensostruttura  - affidamento ad Associazione sportiva  per valorizzazionesport indoor </w:t>
            </w:r>
          </w:p>
        </w:tc>
      </w:tr>
    </w:tbl>
    <w:p w14:paraId="2E12031F" w14:textId="77777777" w:rsidR="00B5155A" w:rsidRDefault="00B5155A">
      <w:pPr>
        <w:rPr>
          <w:sz w:val="13"/>
        </w:rPr>
      </w:pPr>
    </w:p>
    <w:p w14:paraId="040E7F7A" w14:textId="77777777" w:rsidR="00B5155A" w:rsidRDefault="00B5155A" w:rsidP="00B5155A">
      <w:pPr>
        <w:rPr>
          <w:sz w:val="13"/>
        </w:rPr>
      </w:pPr>
    </w:p>
    <w:p w14:paraId="3B3D1C2D" w14:textId="77777777" w:rsidR="00B5155A" w:rsidRDefault="00B5155A" w:rsidP="00B5155A">
      <w:pPr>
        <w:rPr>
          <w:sz w:val="13"/>
        </w:rPr>
      </w:pPr>
    </w:p>
    <w:tbl>
      <w:tblPr>
        <w:tblStyle w:val="Grigliatabella"/>
        <w:tblW w:w="0" w:type="auto"/>
        <w:tblLook w:val="04A0" w:firstRow="1" w:lastRow="0" w:firstColumn="1" w:lastColumn="0" w:noHBand="0" w:noVBand="1"/>
      </w:tblPr>
      <w:tblGrid>
        <w:gridCol w:w="2708"/>
        <w:gridCol w:w="2591"/>
        <w:gridCol w:w="4323"/>
      </w:tblGrid>
      <w:tr w:rsidR="00B5155A" w14:paraId="0C211555" w14:textId="77777777" w:rsidTr="00FB0105">
        <w:tc>
          <w:tcPr>
            <w:tcW w:w="2771" w:type="dxa"/>
            <w:shd w:val="clear" w:color="auto" w:fill="92D050"/>
          </w:tcPr>
          <w:p w14:paraId="326EAE4F" w14:textId="77777777" w:rsidR="00B5155A" w:rsidRDefault="00B5155A" w:rsidP="005C4B23">
            <w:pPr>
              <w:pStyle w:val="Corpotesto"/>
              <w:spacing w:before="6"/>
              <w:jc w:val="center"/>
              <w:rPr>
                <w:sz w:val="17"/>
              </w:rPr>
            </w:pPr>
            <w:r>
              <w:rPr>
                <w:sz w:val="17"/>
              </w:rPr>
              <w:t>LINEE DI MANDATO</w:t>
            </w:r>
          </w:p>
        </w:tc>
        <w:tc>
          <w:tcPr>
            <w:tcW w:w="2644" w:type="dxa"/>
            <w:shd w:val="clear" w:color="auto" w:fill="92D050"/>
          </w:tcPr>
          <w:p w14:paraId="5B21DCDF" w14:textId="77777777" w:rsidR="00B5155A" w:rsidRDefault="00B5155A" w:rsidP="005C4B23">
            <w:pPr>
              <w:pStyle w:val="Corpotesto"/>
              <w:spacing w:before="6"/>
              <w:jc w:val="center"/>
              <w:rPr>
                <w:sz w:val="17"/>
              </w:rPr>
            </w:pPr>
            <w:r>
              <w:rPr>
                <w:sz w:val="17"/>
              </w:rPr>
              <w:t>OBIETTIVI STRATEGICI</w:t>
            </w:r>
          </w:p>
        </w:tc>
        <w:tc>
          <w:tcPr>
            <w:tcW w:w="4433" w:type="dxa"/>
            <w:shd w:val="clear" w:color="auto" w:fill="92D050"/>
          </w:tcPr>
          <w:p w14:paraId="3D233E7D" w14:textId="77777777" w:rsidR="00B5155A" w:rsidRPr="001413FC" w:rsidRDefault="00B5155A" w:rsidP="005C4B23">
            <w:pPr>
              <w:pStyle w:val="Paragrafoelenco"/>
              <w:ind w:left="0" w:firstLine="0"/>
              <w:jc w:val="center"/>
              <w:rPr>
                <w:sz w:val="20"/>
              </w:rPr>
            </w:pPr>
            <w:r>
              <w:rPr>
                <w:sz w:val="20"/>
              </w:rPr>
              <w:t>OBIETTIVI OPERATIVI</w:t>
            </w:r>
          </w:p>
        </w:tc>
      </w:tr>
      <w:tr w:rsidR="001E2268" w14:paraId="7E04512B" w14:textId="77777777" w:rsidTr="00FB0105">
        <w:tc>
          <w:tcPr>
            <w:tcW w:w="2771" w:type="dxa"/>
            <w:vMerge w:val="restart"/>
          </w:tcPr>
          <w:p w14:paraId="6C3C2223" w14:textId="77777777" w:rsidR="001E2268" w:rsidRDefault="001E2268" w:rsidP="001E2268">
            <w:pPr>
              <w:pStyle w:val="Corpotesto"/>
              <w:spacing w:before="6"/>
              <w:rPr>
                <w:sz w:val="17"/>
              </w:rPr>
            </w:pPr>
          </w:p>
          <w:p w14:paraId="59F684C3" w14:textId="77777777" w:rsidR="001E2268" w:rsidRDefault="001E2268" w:rsidP="001E2268">
            <w:pPr>
              <w:pStyle w:val="Corpotesto"/>
              <w:spacing w:before="6"/>
              <w:rPr>
                <w:sz w:val="17"/>
              </w:rPr>
            </w:pPr>
          </w:p>
          <w:p w14:paraId="615003FB" w14:textId="77777777" w:rsidR="001E2268" w:rsidRDefault="001E2268" w:rsidP="001E2268">
            <w:pPr>
              <w:pStyle w:val="Corpotesto"/>
              <w:spacing w:before="6"/>
              <w:rPr>
                <w:sz w:val="17"/>
              </w:rPr>
            </w:pPr>
          </w:p>
          <w:p w14:paraId="55B5978A" w14:textId="77777777" w:rsidR="001E2268" w:rsidRDefault="001E2268" w:rsidP="001E2268">
            <w:pPr>
              <w:pStyle w:val="Corpotesto"/>
              <w:spacing w:before="6"/>
              <w:rPr>
                <w:sz w:val="17"/>
              </w:rPr>
            </w:pPr>
          </w:p>
          <w:p w14:paraId="32835D6E" w14:textId="77777777" w:rsidR="001E2268" w:rsidRDefault="001E2268" w:rsidP="001E2268">
            <w:pPr>
              <w:pStyle w:val="Corpotesto"/>
              <w:spacing w:before="6"/>
              <w:rPr>
                <w:sz w:val="17"/>
              </w:rPr>
            </w:pPr>
          </w:p>
          <w:p w14:paraId="74A405B2" w14:textId="77777777" w:rsidR="001E2268" w:rsidRDefault="001E2268" w:rsidP="001E2268">
            <w:pPr>
              <w:pStyle w:val="Corpotesto"/>
              <w:spacing w:before="6"/>
              <w:rPr>
                <w:sz w:val="17"/>
              </w:rPr>
            </w:pPr>
          </w:p>
          <w:p w14:paraId="537B7B78" w14:textId="77777777" w:rsidR="001E2268" w:rsidRDefault="001E2268" w:rsidP="001E2268">
            <w:pPr>
              <w:pStyle w:val="Corpotesto"/>
              <w:spacing w:before="6"/>
              <w:rPr>
                <w:sz w:val="17"/>
              </w:rPr>
            </w:pPr>
          </w:p>
          <w:p w14:paraId="433C8389" w14:textId="77777777" w:rsidR="001E2268" w:rsidRPr="0015495E" w:rsidRDefault="0046049D" w:rsidP="001E2268">
            <w:pPr>
              <w:pStyle w:val="Corpotesto"/>
              <w:spacing w:before="6"/>
              <w:rPr>
                <w:sz w:val="24"/>
                <w:szCs w:val="24"/>
              </w:rPr>
            </w:pPr>
            <w:r>
              <w:rPr>
                <w:sz w:val="24"/>
                <w:szCs w:val="24"/>
              </w:rPr>
              <w:t xml:space="preserve">3. CITTADINI </w:t>
            </w:r>
          </w:p>
        </w:tc>
        <w:tc>
          <w:tcPr>
            <w:tcW w:w="2644" w:type="dxa"/>
            <w:vMerge w:val="restart"/>
          </w:tcPr>
          <w:p w14:paraId="038EE98D" w14:textId="77777777" w:rsidR="008F1036" w:rsidRDefault="008F1036" w:rsidP="001E2268">
            <w:pPr>
              <w:pStyle w:val="Corpotesto"/>
              <w:spacing w:before="6"/>
              <w:rPr>
                <w:sz w:val="24"/>
                <w:szCs w:val="24"/>
              </w:rPr>
            </w:pPr>
          </w:p>
          <w:p w14:paraId="1CA28457" w14:textId="77777777" w:rsidR="008F1036" w:rsidRDefault="008F1036" w:rsidP="001E2268">
            <w:pPr>
              <w:pStyle w:val="Corpotesto"/>
              <w:spacing w:before="6"/>
              <w:rPr>
                <w:sz w:val="24"/>
                <w:szCs w:val="24"/>
              </w:rPr>
            </w:pPr>
          </w:p>
          <w:p w14:paraId="21BBC756" w14:textId="77777777" w:rsidR="008F1036" w:rsidRDefault="008F1036" w:rsidP="001E2268">
            <w:pPr>
              <w:pStyle w:val="Corpotesto"/>
              <w:spacing w:before="6"/>
              <w:rPr>
                <w:sz w:val="24"/>
                <w:szCs w:val="24"/>
              </w:rPr>
            </w:pPr>
          </w:p>
          <w:p w14:paraId="3BDAFDE4" w14:textId="77777777" w:rsidR="008F1036" w:rsidRDefault="008F1036" w:rsidP="001E2268">
            <w:pPr>
              <w:pStyle w:val="Corpotesto"/>
              <w:spacing w:before="6"/>
              <w:rPr>
                <w:sz w:val="24"/>
                <w:szCs w:val="24"/>
              </w:rPr>
            </w:pPr>
          </w:p>
          <w:p w14:paraId="5B4AF0E3" w14:textId="77777777" w:rsidR="008F1036" w:rsidRDefault="008F1036" w:rsidP="001E2268">
            <w:pPr>
              <w:pStyle w:val="Corpotesto"/>
              <w:spacing w:before="6"/>
              <w:rPr>
                <w:sz w:val="24"/>
                <w:szCs w:val="24"/>
              </w:rPr>
            </w:pPr>
          </w:p>
          <w:p w14:paraId="6508253B" w14:textId="77777777" w:rsidR="008F1036" w:rsidRDefault="0046049D" w:rsidP="001E2268">
            <w:pPr>
              <w:pStyle w:val="Corpotesto"/>
              <w:spacing w:before="6"/>
              <w:rPr>
                <w:sz w:val="24"/>
                <w:szCs w:val="24"/>
              </w:rPr>
            </w:pPr>
            <w:r>
              <w:rPr>
                <w:sz w:val="24"/>
                <w:szCs w:val="24"/>
              </w:rPr>
              <w:t>3.1</w:t>
            </w:r>
          </w:p>
          <w:p w14:paraId="04893070" w14:textId="77777777" w:rsidR="008F1036" w:rsidRPr="0015495E" w:rsidRDefault="0046049D" w:rsidP="008F1036">
            <w:pPr>
              <w:pStyle w:val="Corpotesto"/>
              <w:spacing w:before="6"/>
              <w:rPr>
                <w:sz w:val="24"/>
                <w:szCs w:val="24"/>
              </w:rPr>
            </w:pPr>
            <w:r>
              <w:rPr>
                <w:sz w:val="24"/>
                <w:szCs w:val="24"/>
              </w:rPr>
              <w:t>SERVIZI PER IL CITTADINO</w:t>
            </w:r>
          </w:p>
        </w:tc>
        <w:tc>
          <w:tcPr>
            <w:tcW w:w="4433" w:type="dxa"/>
          </w:tcPr>
          <w:p w14:paraId="1E13F0A9" w14:textId="77777777" w:rsidR="001E2268" w:rsidRPr="00BB23F7" w:rsidRDefault="0046049D" w:rsidP="003B20FF">
            <w:pPr>
              <w:tabs>
                <w:tab w:val="left" w:pos="1234"/>
              </w:tabs>
              <w:jc w:val="both"/>
              <w:rPr>
                <w:b/>
                <w:sz w:val="20"/>
              </w:rPr>
            </w:pPr>
            <w:r>
              <w:rPr>
                <w:b/>
                <w:sz w:val="20"/>
              </w:rPr>
              <w:t xml:space="preserve">3.1.1 </w:t>
            </w:r>
            <w:r w:rsidRPr="0046049D">
              <w:rPr>
                <w:sz w:val="20"/>
              </w:rPr>
              <w:t>migliorare l’offerta formativa in materia informatica e lingua inglese</w:t>
            </w:r>
            <w:r>
              <w:rPr>
                <w:b/>
                <w:sz w:val="20"/>
              </w:rPr>
              <w:t xml:space="preserve"> </w:t>
            </w:r>
          </w:p>
        </w:tc>
      </w:tr>
      <w:tr w:rsidR="001E2268" w14:paraId="6C06882A" w14:textId="77777777" w:rsidTr="00FB0105">
        <w:tc>
          <w:tcPr>
            <w:tcW w:w="2771" w:type="dxa"/>
            <w:vMerge/>
          </w:tcPr>
          <w:p w14:paraId="06AACD4B" w14:textId="77777777" w:rsidR="001E2268" w:rsidRDefault="001E2268" w:rsidP="001E2268">
            <w:pPr>
              <w:pStyle w:val="Corpotesto"/>
              <w:spacing w:before="6"/>
              <w:rPr>
                <w:sz w:val="17"/>
              </w:rPr>
            </w:pPr>
          </w:p>
        </w:tc>
        <w:tc>
          <w:tcPr>
            <w:tcW w:w="2644" w:type="dxa"/>
            <w:vMerge/>
          </w:tcPr>
          <w:p w14:paraId="619274A9" w14:textId="77777777" w:rsidR="001E2268" w:rsidRDefault="001E2268" w:rsidP="001E2268">
            <w:pPr>
              <w:pStyle w:val="Corpotesto"/>
              <w:spacing w:before="6"/>
              <w:rPr>
                <w:sz w:val="17"/>
              </w:rPr>
            </w:pPr>
          </w:p>
        </w:tc>
        <w:tc>
          <w:tcPr>
            <w:tcW w:w="4433" w:type="dxa"/>
          </w:tcPr>
          <w:p w14:paraId="4A925CFF" w14:textId="77777777" w:rsidR="001E2268" w:rsidRPr="00BB23F7" w:rsidRDefault="0046049D" w:rsidP="003B20FF">
            <w:pPr>
              <w:tabs>
                <w:tab w:val="left" w:pos="1234"/>
              </w:tabs>
              <w:jc w:val="both"/>
              <w:rPr>
                <w:sz w:val="20"/>
              </w:rPr>
            </w:pPr>
            <w:r>
              <w:rPr>
                <w:sz w:val="20"/>
              </w:rPr>
              <w:t>3.1.2 implementazione copertura internet zona Ventosa  e Centro storico</w:t>
            </w:r>
          </w:p>
        </w:tc>
      </w:tr>
      <w:tr w:rsidR="001E2268" w14:paraId="108515A6" w14:textId="77777777" w:rsidTr="00FB0105">
        <w:tc>
          <w:tcPr>
            <w:tcW w:w="2771" w:type="dxa"/>
            <w:vMerge/>
          </w:tcPr>
          <w:p w14:paraId="51A291D1" w14:textId="77777777" w:rsidR="001E2268" w:rsidRDefault="001E2268" w:rsidP="001E2268">
            <w:pPr>
              <w:pStyle w:val="Corpotesto"/>
              <w:spacing w:before="6"/>
              <w:rPr>
                <w:sz w:val="17"/>
              </w:rPr>
            </w:pPr>
          </w:p>
        </w:tc>
        <w:tc>
          <w:tcPr>
            <w:tcW w:w="2644" w:type="dxa"/>
            <w:vMerge/>
          </w:tcPr>
          <w:p w14:paraId="64C0E1C1" w14:textId="77777777" w:rsidR="001E2268" w:rsidRDefault="001E2268" w:rsidP="001E2268">
            <w:pPr>
              <w:pStyle w:val="Corpotesto"/>
              <w:spacing w:before="6"/>
              <w:rPr>
                <w:sz w:val="17"/>
              </w:rPr>
            </w:pPr>
          </w:p>
        </w:tc>
        <w:tc>
          <w:tcPr>
            <w:tcW w:w="4433" w:type="dxa"/>
          </w:tcPr>
          <w:p w14:paraId="56A1995B" w14:textId="77777777" w:rsidR="001E2268" w:rsidRPr="00BB23F7" w:rsidRDefault="0046049D" w:rsidP="0046049D">
            <w:pPr>
              <w:tabs>
                <w:tab w:val="left" w:pos="1234"/>
              </w:tabs>
              <w:jc w:val="both"/>
              <w:rPr>
                <w:sz w:val="20"/>
              </w:rPr>
            </w:pPr>
            <w:r>
              <w:rPr>
                <w:sz w:val="20"/>
              </w:rPr>
              <w:t>3.1.3</w:t>
            </w:r>
            <w:r w:rsidR="001E2268" w:rsidRPr="00BB23F7">
              <w:rPr>
                <w:sz w:val="20"/>
              </w:rPr>
              <w:t xml:space="preserve"> </w:t>
            </w:r>
            <w:r>
              <w:rPr>
                <w:sz w:val="20"/>
              </w:rPr>
              <w:t>Polo unico per i Medici di base e pediatri</w:t>
            </w:r>
          </w:p>
        </w:tc>
      </w:tr>
      <w:tr w:rsidR="001E2268" w14:paraId="32558612" w14:textId="77777777" w:rsidTr="00FB0105">
        <w:tc>
          <w:tcPr>
            <w:tcW w:w="2771" w:type="dxa"/>
            <w:vMerge/>
          </w:tcPr>
          <w:p w14:paraId="5C9C2FC2" w14:textId="77777777" w:rsidR="001E2268" w:rsidRDefault="001E2268" w:rsidP="001E2268">
            <w:pPr>
              <w:pStyle w:val="Corpotesto"/>
              <w:spacing w:before="6"/>
              <w:rPr>
                <w:sz w:val="17"/>
              </w:rPr>
            </w:pPr>
          </w:p>
        </w:tc>
        <w:tc>
          <w:tcPr>
            <w:tcW w:w="2644" w:type="dxa"/>
            <w:vMerge/>
          </w:tcPr>
          <w:p w14:paraId="6EE116FE" w14:textId="77777777" w:rsidR="001E2268" w:rsidRDefault="001E2268" w:rsidP="001E2268">
            <w:pPr>
              <w:pStyle w:val="Corpotesto"/>
              <w:spacing w:before="6"/>
              <w:rPr>
                <w:sz w:val="17"/>
              </w:rPr>
            </w:pPr>
          </w:p>
        </w:tc>
        <w:tc>
          <w:tcPr>
            <w:tcW w:w="4433" w:type="dxa"/>
          </w:tcPr>
          <w:p w14:paraId="4C3BEF3B" w14:textId="77777777" w:rsidR="001E2268" w:rsidRPr="00BB23F7" w:rsidRDefault="0046049D" w:rsidP="003B20FF">
            <w:pPr>
              <w:tabs>
                <w:tab w:val="left" w:pos="1234"/>
              </w:tabs>
              <w:jc w:val="both"/>
              <w:rPr>
                <w:b/>
                <w:sz w:val="20"/>
              </w:rPr>
            </w:pPr>
            <w:r>
              <w:rPr>
                <w:b/>
                <w:sz w:val="20"/>
              </w:rPr>
              <w:t xml:space="preserve">3.1.4 Ambulatorio specialistico comunale </w:t>
            </w:r>
          </w:p>
        </w:tc>
      </w:tr>
      <w:tr w:rsidR="001E2268" w14:paraId="7B31A6B3" w14:textId="77777777" w:rsidTr="00FB0105">
        <w:tc>
          <w:tcPr>
            <w:tcW w:w="2771" w:type="dxa"/>
            <w:vMerge/>
          </w:tcPr>
          <w:p w14:paraId="16054000" w14:textId="77777777" w:rsidR="001E2268" w:rsidRDefault="001E2268" w:rsidP="001E2268">
            <w:pPr>
              <w:pStyle w:val="Corpotesto"/>
              <w:spacing w:before="6"/>
              <w:rPr>
                <w:sz w:val="17"/>
              </w:rPr>
            </w:pPr>
          </w:p>
        </w:tc>
        <w:tc>
          <w:tcPr>
            <w:tcW w:w="2644" w:type="dxa"/>
            <w:vMerge/>
          </w:tcPr>
          <w:p w14:paraId="62750335" w14:textId="77777777" w:rsidR="001E2268" w:rsidRDefault="001E2268" w:rsidP="001E2268">
            <w:pPr>
              <w:pStyle w:val="Corpotesto"/>
              <w:spacing w:before="6"/>
              <w:rPr>
                <w:sz w:val="17"/>
              </w:rPr>
            </w:pPr>
          </w:p>
        </w:tc>
        <w:tc>
          <w:tcPr>
            <w:tcW w:w="4433" w:type="dxa"/>
          </w:tcPr>
          <w:p w14:paraId="3E0905D6" w14:textId="77777777" w:rsidR="001E2268" w:rsidRPr="00BB23F7" w:rsidRDefault="005524A9" w:rsidP="003B20FF">
            <w:pPr>
              <w:tabs>
                <w:tab w:val="left" w:pos="1234"/>
              </w:tabs>
              <w:jc w:val="both"/>
              <w:rPr>
                <w:sz w:val="20"/>
              </w:rPr>
            </w:pPr>
            <w:r>
              <w:rPr>
                <w:sz w:val="20"/>
              </w:rPr>
              <w:t>3.1.5</w:t>
            </w:r>
            <w:r w:rsidR="0046049D">
              <w:rPr>
                <w:sz w:val="20"/>
              </w:rPr>
              <w:t xml:space="preserve"> campagne di prevenzione </w:t>
            </w:r>
          </w:p>
        </w:tc>
      </w:tr>
      <w:tr w:rsidR="001E2268" w14:paraId="59066360" w14:textId="77777777" w:rsidTr="00FB0105">
        <w:tc>
          <w:tcPr>
            <w:tcW w:w="2771" w:type="dxa"/>
            <w:vMerge/>
          </w:tcPr>
          <w:p w14:paraId="3AD51791" w14:textId="77777777" w:rsidR="001E2268" w:rsidRDefault="001E2268" w:rsidP="001E2268">
            <w:pPr>
              <w:pStyle w:val="Corpotesto"/>
              <w:spacing w:before="6"/>
              <w:rPr>
                <w:sz w:val="17"/>
              </w:rPr>
            </w:pPr>
          </w:p>
        </w:tc>
        <w:tc>
          <w:tcPr>
            <w:tcW w:w="2644" w:type="dxa"/>
            <w:vMerge/>
          </w:tcPr>
          <w:p w14:paraId="1BF5D6F1" w14:textId="77777777" w:rsidR="001E2268" w:rsidRDefault="001E2268" w:rsidP="001E2268">
            <w:pPr>
              <w:pStyle w:val="Corpotesto"/>
              <w:spacing w:before="6"/>
              <w:rPr>
                <w:sz w:val="17"/>
              </w:rPr>
            </w:pPr>
          </w:p>
        </w:tc>
        <w:tc>
          <w:tcPr>
            <w:tcW w:w="4433" w:type="dxa"/>
          </w:tcPr>
          <w:p w14:paraId="4143970B" w14:textId="77777777" w:rsidR="001E2268" w:rsidRPr="00BB23F7" w:rsidRDefault="005524A9" w:rsidP="003B20FF">
            <w:pPr>
              <w:tabs>
                <w:tab w:val="left" w:pos="1234"/>
              </w:tabs>
              <w:jc w:val="both"/>
              <w:rPr>
                <w:sz w:val="20"/>
              </w:rPr>
            </w:pPr>
            <w:r>
              <w:rPr>
                <w:sz w:val="20"/>
              </w:rPr>
              <w:t>3.1.6</w:t>
            </w:r>
            <w:r w:rsidR="0046049D">
              <w:rPr>
                <w:sz w:val="20"/>
              </w:rPr>
              <w:t xml:space="preserve"> ITA sezione dell’Istituto tecnico agrario presso il Comune di Santi Cosma e Damiano </w:t>
            </w:r>
          </w:p>
        </w:tc>
      </w:tr>
      <w:tr w:rsidR="001E2268" w14:paraId="267079A0" w14:textId="77777777" w:rsidTr="00FB0105">
        <w:tc>
          <w:tcPr>
            <w:tcW w:w="2771" w:type="dxa"/>
            <w:vMerge/>
          </w:tcPr>
          <w:p w14:paraId="651F46AB" w14:textId="77777777" w:rsidR="001E2268" w:rsidRDefault="001E2268" w:rsidP="001E2268">
            <w:pPr>
              <w:pStyle w:val="Corpotesto"/>
              <w:spacing w:before="6"/>
              <w:rPr>
                <w:sz w:val="17"/>
              </w:rPr>
            </w:pPr>
          </w:p>
        </w:tc>
        <w:tc>
          <w:tcPr>
            <w:tcW w:w="2644" w:type="dxa"/>
            <w:vMerge/>
          </w:tcPr>
          <w:p w14:paraId="7BE7046E" w14:textId="77777777" w:rsidR="001E2268" w:rsidRDefault="001E2268" w:rsidP="001E2268">
            <w:pPr>
              <w:pStyle w:val="Corpotesto"/>
              <w:spacing w:before="6"/>
              <w:rPr>
                <w:sz w:val="17"/>
              </w:rPr>
            </w:pPr>
          </w:p>
        </w:tc>
        <w:tc>
          <w:tcPr>
            <w:tcW w:w="4433" w:type="dxa"/>
          </w:tcPr>
          <w:p w14:paraId="68A1E8E5" w14:textId="77777777" w:rsidR="001E2268" w:rsidRPr="00BB23F7" w:rsidRDefault="001E2268" w:rsidP="003B20FF">
            <w:pPr>
              <w:tabs>
                <w:tab w:val="left" w:pos="1234"/>
              </w:tabs>
              <w:jc w:val="both"/>
              <w:rPr>
                <w:sz w:val="20"/>
              </w:rPr>
            </w:pPr>
            <w:r w:rsidRPr="00BB23F7">
              <w:rPr>
                <w:sz w:val="20"/>
              </w:rPr>
              <w:t>3.</w:t>
            </w:r>
            <w:r w:rsidR="005524A9">
              <w:rPr>
                <w:sz w:val="20"/>
              </w:rPr>
              <w:t xml:space="preserve">1.7 definizione iter di approvazione del PRGC </w:t>
            </w:r>
          </w:p>
        </w:tc>
      </w:tr>
      <w:tr w:rsidR="001E2268" w14:paraId="2CB478B4" w14:textId="77777777" w:rsidTr="00FB0105">
        <w:tc>
          <w:tcPr>
            <w:tcW w:w="2771" w:type="dxa"/>
            <w:vMerge/>
          </w:tcPr>
          <w:p w14:paraId="43F6C033" w14:textId="77777777" w:rsidR="001E2268" w:rsidRDefault="001E2268" w:rsidP="001E2268">
            <w:pPr>
              <w:pStyle w:val="Corpotesto"/>
              <w:spacing w:before="6"/>
              <w:rPr>
                <w:sz w:val="17"/>
              </w:rPr>
            </w:pPr>
          </w:p>
        </w:tc>
        <w:tc>
          <w:tcPr>
            <w:tcW w:w="2644" w:type="dxa"/>
            <w:vMerge/>
          </w:tcPr>
          <w:p w14:paraId="6C382C88" w14:textId="77777777" w:rsidR="001E2268" w:rsidRDefault="001E2268" w:rsidP="001E2268">
            <w:pPr>
              <w:pStyle w:val="Corpotesto"/>
              <w:spacing w:before="6"/>
              <w:rPr>
                <w:sz w:val="17"/>
              </w:rPr>
            </w:pPr>
          </w:p>
        </w:tc>
        <w:tc>
          <w:tcPr>
            <w:tcW w:w="4433" w:type="dxa"/>
          </w:tcPr>
          <w:p w14:paraId="42114C9A" w14:textId="77777777" w:rsidR="001E2268" w:rsidRPr="00BB23F7" w:rsidRDefault="005524A9" w:rsidP="003B20FF">
            <w:pPr>
              <w:tabs>
                <w:tab w:val="left" w:pos="1234"/>
              </w:tabs>
              <w:jc w:val="both"/>
              <w:rPr>
                <w:sz w:val="20"/>
              </w:rPr>
            </w:pPr>
            <w:r>
              <w:rPr>
                <w:sz w:val="20"/>
              </w:rPr>
              <w:t xml:space="preserve">3.1.8 Iniziative a favore fasce deboli , emarginazione </w:t>
            </w:r>
          </w:p>
        </w:tc>
      </w:tr>
      <w:tr w:rsidR="001E2268" w14:paraId="5188DAAA" w14:textId="77777777" w:rsidTr="00FB0105">
        <w:tc>
          <w:tcPr>
            <w:tcW w:w="2771" w:type="dxa"/>
            <w:vMerge/>
          </w:tcPr>
          <w:p w14:paraId="2287532E" w14:textId="77777777" w:rsidR="001E2268" w:rsidRDefault="001E2268" w:rsidP="001E2268">
            <w:pPr>
              <w:pStyle w:val="Corpotesto"/>
              <w:spacing w:before="6"/>
              <w:rPr>
                <w:sz w:val="17"/>
              </w:rPr>
            </w:pPr>
          </w:p>
        </w:tc>
        <w:tc>
          <w:tcPr>
            <w:tcW w:w="2644" w:type="dxa"/>
            <w:vMerge/>
          </w:tcPr>
          <w:p w14:paraId="3C8ED19F" w14:textId="77777777" w:rsidR="001E2268" w:rsidRDefault="001E2268" w:rsidP="001E2268">
            <w:pPr>
              <w:pStyle w:val="Corpotesto"/>
              <w:spacing w:before="6"/>
              <w:rPr>
                <w:sz w:val="17"/>
              </w:rPr>
            </w:pPr>
          </w:p>
        </w:tc>
        <w:tc>
          <w:tcPr>
            <w:tcW w:w="4433" w:type="dxa"/>
          </w:tcPr>
          <w:p w14:paraId="4E0C864B" w14:textId="77777777" w:rsidR="001E2268" w:rsidRPr="00BB23F7" w:rsidRDefault="005524A9" w:rsidP="003B20FF">
            <w:pPr>
              <w:tabs>
                <w:tab w:val="left" w:pos="1234"/>
              </w:tabs>
              <w:jc w:val="both"/>
              <w:rPr>
                <w:b/>
                <w:sz w:val="20"/>
              </w:rPr>
            </w:pPr>
            <w:r>
              <w:rPr>
                <w:b/>
                <w:sz w:val="20"/>
              </w:rPr>
              <w:t xml:space="preserve">3.1.9  prevenzione del bullismo , cyberbullismo , uso sostanze </w:t>
            </w:r>
          </w:p>
        </w:tc>
      </w:tr>
      <w:tr w:rsidR="001E2268" w14:paraId="6AFB59ED" w14:textId="77777777" w:rsidTr="00FB0105">
        <w:tc>
          <w:tcPr>
            <w:tcW w:w="2771" w:type="dxa"/>
            <w:vMerge/>
          </w:tcPr>
          <w:p w14:paraId="0A39896C" w14:textId="77777777" w:rsidR="001E2268" w:rsidRDefault="001E2268" w:rsidP="001E2268">
            <w:pPr>
              <w:pStyle w:val="Corpotesto"/>
              <w:spacing w:before="6"/>
              <w:rPr>
                <w:sz w:val="17"/>
              </w:rPr>
            </w:pPr>
          </w:p>
        </w:tc>
        <w:tc>
          <w:tcPr>
            <w:tcW w:w="2644" w:type="dxa"/>
            <w:vMerge/>
          </w:tcPr>
          <w:p w14:paraId="5C59A9A8" w14:textId="77777777" w:rsidR="001E2268" w:rsidRDefault="001E2268" w:rsidP="001E2268">
            <w:pPr>
              <w:pStyle w:val="Corpotesto"/>
              <w:spacing w:before="6"/>
              <w:rPr>
                <w:sz w:val="17"/>
              </w:rPr>
            </w:pPr>
          </w:p>
        </w:tc>
        <w:tc>
          <w:tcPr>
            <w:tcW w:w="4433" w:type="dxa"/>
          </w:tcPr>
          <w:p w14:paraId="76CE7F6C" w14:textId="77777777" w:rsidR="001E2268" w:rsidRPr="00BB23F7" w:rsidRDefault="00FB0105" w:rsidP="003B20FF">
            <w:pPr>
              <w:tabs>
                <w:tab w:val="left" w:pos="1234"/>
              </w:tabs>
              <w:jc w:val="both"/>
              <w:rPr>
                <w:sz w:val="20"/>
              </w:rPr>
            </w:pPr>
            <w:r>
              <w:rPr>
                <w:sz w:val="20"/>
              </w:rPr>
              <w:t>3.1.10.</w:t>
            </w:r>
            <w:r w:rsidR="005524A9">
              <w:rPr>
                <w:sz w:val="20"/>
              </w:rPr>
              <w:t xml:space="preserve"> centro diurno  socio sanitario </w:t>
            </w:r>
          </w:p>
        </w:tc>
      </w:tr>
      <w:tr w:rsidR="001E2268" w14:paraId="24148721" w14:textId="77777777" w:rsidTr="00FB0105">
        <w:tc>
          <w:tcPr>
            <w:tcW w:w="2771" w:type="dxa"/>
            <w:vMerge/>
          </w:tcPr>
          <w:p w14:paraId="47B5D780" w14:textId="77777777" w:rsidR="001E2268" w:rsidRDefault="001E2268" w:rsidP="001E2268">
            <w:pPr>
              <w:pStyle w:val="Corpotesto"/>
              <w:spacing w:before="6"/>
              <w:rPr>
                <w:sz w:val="17"/>
              </w:rPr>
            </w:pPr>
          </w:p>
        </w:tc>
        <w:tc>
          <w:tcPr>
            <w:tcW w:w="2644" w:type="dxa"/>
            <w:vMerge/>
          </w:tcPr>
          <w:p w14:paraId="261933D3" w14:textId="77777777" w:rsidR="001E2268" w:rsidRDefault="001E2268" w:rsidP="001E2268">
            <w:pPr>
              <w:pStyle w:val="Corpotesto"/>
              <w:spacing w:before="6"/>
              <w:rPr>
                <w:sz w:val="17"/>
              </w:rPr>
            </w:pPr>
          </w:p>
        </w:tc>
        <w:tc>
          <w:tcPr>
            <w:tcW w:w="4433" w:type="dxa"/>
          </w:tcPr>
          <w:p w14:paraId="2FE5F5D4" w14:textId="77777777" w:rsidR="001E2268" w:rsidRPr="00BB23F7" w:rsidRDefault="00FB0105" w:rsidP="003B20FF">
            <w:pPr>
              <w:tabs>
                <w:tab w:val="left" w:pos="1234"/>
              </w:tabs>
              <w:jc w:val="both"/>
              <w:rPr>
                <w:b/>
                <w:sz w:val="20"/>
              </w:rPr>
            </w:pPr>
            <w:r>
              <w:rPr>
                <w:b/>
                <w:sz w:val="20"/>
              </w:rPr>
              <w:t>3.1</w:t>
            </w:r>
            <w:r w:rsidR="005524A9">
              <w:rPr>
                <w:b/>
                <w:sz w:val="20"/>
              </w:rPr>
              <w:t>.1</w:t>
            </w:r>
            <w:r>
              <w:rPr>
                <w:b/>
                <w:sz w:val="20"/>
              </w:rPr>
              <w:t>1</w:t>
            </w:r>
            <w:r w:rsidR="005524A9">
              <w:rPr>
                <w:b/>
                <w:sz w:val="20"/>
              </w:rPr>
              <w:t xml:space="preserve"> dopo scuola gratuito </w:t>
            </w:r>
          </w:p>
        </w:tc>
      </w:tr>
      <w:tr w:rsidR="001E2268" w14:paraId="47064DB9" w14:textId="77777777" w:rsidTr="00FB0105">
        <w:tc>
          <w:tcPr>
            <w:tcW w:w="2771" w:type="dxa"/>
            <w:vMerge/>
          </w:tcPr>
          <w:p w14:paraId="4290D0E8" w14:textId="77777777" w:rsidR="001E2268" w:rsidRDefault="001E2268" w:rsidP="001E2268">
            <w:pPr>
              <w:pStyle w:val="Corpotesto"/>
              <w:spacing w:before="6"/>
              <w:rPr>
                <w:sz w:val="17"/>
              </w:rPr>
            </w:pPr>
          </w:p>
        </w:tc>
        <w:tc>
          <w:tcPr>
            <w:tcW w:w="2644" w:type="dxa"/>
            <w:vMerge/>
          </w:tcPr>
          <w:p w14:paraId="48AB3EE7" w14:textId="77777777" w:rsidR="001E2268" w:rsidRDefault="001E2268" w:rsidP="001E2268">
            <w:pPr>
              <w:pStyle w:val="Corpotesto"/>
              <w:spacing w:before="6"/>
              <w:rPr>
                <w:sz w:val="17"/>
              </w:rPr>
            </w:pPr>
          </w:p>
        </w:tc>
        <w:tc>
          <w:tcPr>
            <w:tcW w:w="4433" w:type="dxa"/>
          </w:tcPr>
          <w:p w14:paraId="6C990FF6" w14:textId="77777777" w:rsidR="001E2268" w:rsidRPr="00BB23F7" w:rsidRDefault="001E2268" w:rsidP="003B20FF">
            <w:pPr>
              <w:tabs>
                <w:tab w:val="left" w:pos="1234"/>
              </w:tabs>
              <w:jc w:val="both"/>
              <w:rPr>
                <w:sz w:val="20"/>
              </w:rPr>
            </w:pPr>
            <w:r w:rsidRPr="00BB23F7">
              <w:rPr>
                <w:sz w:val="20"/>
              </w:rPr>
              <w:t>3.</w:t>
            </w:r>
            <w:r w:rsidR="00FB0105">
              <w:rPr>
                <w:sz w:val="20"/>
              </w:rPr>
              <w:t>1</w:t>
            </w:r>
            <w:r w:rsidR="005524A9">
              <w:rPr>
                <w:sz w:val="20"/>
              </w:rPr>
              <w:t>.</w:t>
            </w:r>
            <w:r w:rsidR="00FB0105">
              <w:rPr>
                <w:sz w:val="20"/>
              </w:rPr>
              <w:t>1</w:t>
            </w:r>
            <w:r w:rsidR="005524A9">
              <w:rPr>
                <w:sz w:val="20"/>
              </w:rPr>
              <w:t>2 terza eta’</w:t>
            </w:r>
          </w:p>
        </w:tc>
      </w:tr>
      <w:tr w:rsidR="001E2268" w14:paraId="39932C13" w14:textId="77777777" w:rsidTr="00FB0105">
        <w:tc>
          <w:tcPr>
            <w:tcW w:w="2771" w:type="dxa"/>
            <w:vMerge/>
          </w:tcPr>
          <w:p w14:paraId="57E087B3" w14:textId="77777777" w:rsidR="001E2268" w:rsidRDefault="001E2268" w:rsidP="001E2268">
            <w:pPr>
              <w:pStyle w:val="Corpotesto"/>
              <w:spacing w:before="6"/>
              <w:rPr>
                <w:sz w:val="17"/>
              </w:rPr>
            </w:pPr>
          </w:p>
        </w:tc>
        <w:tc>
          <w:tcPr>
            <w:tcW w:w="2644" w:type="dxa"/>
            <w:vMerge/>
          </w:tcPr>
          <w:p w14:paraId="5BC2C188" w14:textId="77777777" w:rsidR="001E2268" w:rsidRDefault="001E2268" w:rsidP="001E2268">
            <w:pPr>
              <w:pStyle w:val="Corpotesto"/>
              <w:spacing w:before="6"/>
              <w:rPr>
                <w:sz w:val="17"/>
              </w:rPr>
            </w:pPr>
          </w:p>
        </w:tc>
        <w:tc>
          <w:tcPr>
            <w:tcW w:w="4433" w:type="dxa"/>
          </w:tcPr>
          <w:p w14:paraId="598760A3" w14:textId="77777777" w:rsidR="001E2268" w:rsidRPr="00BB23F7" w:rsidRDefault="00FB0105" w:rsidP="003B20FF">
            <w:pPr>
              <w:tabs>
                <w:tab w:val="left" w:pos="1234"/>
              </w:tabs>
              <w:jc w:val="both"/>
              <w:rPr>
                <w:b/>
                <w:sz w:val="20"/>
              </w:rPr>
            </w:pPr>
            <w:r>
              <w:rPr>
                <w:b/>
                <w:sz w:val="20"/>
              </w:rPr>
              <w:t>3.1</w:t>
            </w:r>
            <w:r w:rsidR="005524A9">
              <w:rPr>
                <w:b/>
                <w:sz w:val="20"/>
              </w:rPr>
              <w:t>.</w:t>
            </w:r>
            <w:r>
              <w:rPr>
                <w:b/>
                <w:sz w:val="20"/>
              </w:rPr>
              <w:t>1</w:t>
            </w:r>
            <w:r w:rsidR="005524A9">
              <w:rPr>
                <w:b/>
                <w:sz w:val="20"/>
              </w:rPr>
              <w:t xml:space="preserve">3 costituzione  consiglio comunale dei ragazzi </w:t>
            </w:r>
          </w:p>
        </w:tc>
      </w:tr>
      <w:tr w:rsidR="001E2268" w14:paraId="4B0630ED" w14:textId="77777777" w:rsidTr="00FB0105">
        <w:tc>
          <w:tcPr>
            <w:tcW w:w="2771" w:type="dxa"/>
            <w:vMerge/>
          </w:tcPr>
          <w:p w14:paraId="5E0EAD17" w14:textId="77777777" w:rsidR="001E2268" w:rsidRDefault="001E2268" w:rsidP="001E2268">
            <w:pPr>
              <w:pStyle w:val="Corpotesto"/>
              <w:spacing w:before="6"/>
              <w:rPr>
                <w:sz w:val="17"/>
              </w:rPr>
            </w:pPr>
          </w:p>
        </w:tc>
        <w:tc>
          <w:tcPr>
            <w:tcW w:w="2644" w:type="dxa"/>
            <w:vMerge/>
          </w:tcPr>
          <w:p w14:paraId="7413438A" w14:textId="77777777" w:rsidR="001E2268" w:rsidRDefault="001E2268" w:rsidP="001E2268">
            <w:pPr>
              <w:pStyle w:val="Corpotesto"/>
              <w:spacing w:before="6"/>
              <w:rPr>
                <w:sz w:val="17"/>
              </w:rPr>
            </w:pPr>
          </w:p>
        </w:tc>
        <w:tc>
          <w:tcPr>
            <w:tcW w:w="4433" w:type="dxa"/>
          </w:tcPr>
          <w:p w14:paraId="2212EC76" w14:textId="77777777" w:rsidR="001E2268" w:rsidRPr="00BB23F7" w:rsidRDefault="00FB0105" w:rsidP="003B20FF">
            <w:pPr>
              <w:tabs>
                <w:tab w:val="left" w:pos="1234"/>
              </w:tabs>
              <w:jc w:val="both"/>
              <w:rPr>
                <w:sz w:val="20"/>
              </w:rPr>
            </w:pPr>
            <w:r>
              <w:rPr>
                <w:sz w:val="20"/>
              </w:rPr>
              <w:t>3.1</w:t>
            </w:r>
            <w:r w:rsidR="005524A9">
              <w:rPr>
                <w:sz w:val="20"/>
              </w:rPr>
              <w:t>.</w:t>
            </w:r>
            <w:r>
              <w:rPr>
                <w:sz w:val="20"/>
              </w:rPr>
              <w:t>1</w:t>
            </w:r>
            <w:r w:rsidR="005524A9">
              <w:rPr>
                <w:sz w:val="20"/>
              </w:rPr>
              <w:t xml:space="preserve">4 riduzione dei tributi </w:t>
            </w:r>
          </w:p>
        </w:tc>
      </w:tr>
      <w:tr w:rsidR="001E2268" w14:paraId="7959200D" w14:textId="77777777" w:rsidTr="00FB0105">
        <w:tc>
          <w:tcPr>
            <w:tcW w:w="2771" w:type="dxa"/>
            <w:vMerge/>
          </w:tcPr>
          <w:p w14:paraId="478FC791" w14:textId="77777777" w:rsidR="001E2268" w:rsidRDefault="001E2268" w:rsidP="001E2268">
            <w:pPr>
              <w:pStyle w:val="Corpotesto"/>
              <w:spacing w:before="6"/>
              <w:rPr>
                <w:sz w:val="17"/>
              </w:rPr>
            </w:pPr>
          </w:p>
        </w:tc>
        <w:tc>
          <w:tcPr>
            <w:tcW w:w="2644" w:type="dxa"/>
            <w:vMerge/>
          </w:tcPr>
          <w:p w14:paraId="71E7ECD9" w14:textId="77777777" w:rsidR="001E2268" w:rsidRDefault="001E2268" w:rsidP="001E2268">
            <w:pPr>
              <w:pStyle w:val="Corpotesto"/>
              <w:spacing w:before="6"/>
              <w:rPr>
                <w:sz w:val="17"/>
              </w:rPr>
            </w:pPr>
          </w:p>
        </w:tc>
        <w:tc>
          <w:tcPr>
            <w:tcW w:w="4433" w:type="dxa"/>
          </w:tcPr>
          <w:p w14:paraId="6976459A" w14:textId="77777777" w:rsidR="001E2268" w:rsidRPr="00BB23F7" w:rsidRDefault="00FB0105" w:rsidP="003B20FF">
            <w:pPr>
              <w:tabs>
                <w:tab w:val="left" w:pos="1234"/>
              </w:tabs>
              <w:jc w:val="both"/>
              <w:rPr>
                <w:b/>
                <w:sz w:val="20"/>
              </w:rPr>
            </w:pPr>
            <w:r>
              <w:rPr>
                <w:b/>
                <w:sz w:val="20"/>
              </w:rPr>
              <w:t>3.1</w:t>
            </w:r>
            <w:r w:rsidR="005524A9">
              <w:rPr>
                <w:b/>
                <w:sz w:val="20"/>
              </w:rPr>
              <w:t>.</w:t>
            </w:r>
            <w:r>
              <w:rPr>
                <w:b/>
                <w:sz w:val="20"/>
              </w:rPr>
              <w:t>1</w:t>
            </w:r>
            <w:r w:rsidR="005524A9">
              <w:rPr>
                <w:b/>
                <w:sz w:val="20"/>
              </w:rPr>
              <w:t xml:space="preserve">5 costituzione consulta dei giovani </w:t>
            </w:r>
          </w:p>
        </w:tc>
      </w:tr>
      <w:tr w:rsidR="001E2268" w14:paraId="71A46B47" w14:textId="77777777" w:rsidTr="00FB0105">
        <w:tc>
          <w:tcPr>
            <w:tcW w:w="2771" w:type="dxa"/>
            <w:vMerge/>
          </w:tcPr>
          <w:p w14:paraId="6B2F7D45" w14:textId="77777777" w:rsidR="001E2268" w:rsidRDefault="001E2268" w:rsidP="001E2268">
            <w:pPr>
              <w:pStyle w:val="Corpotesto"/>
              <w:spacing w:before="6"/>
              <w:rPr>
                <w:sz w:val="17"/>
              </w:rPr>
            </w:pPr>
          </w:p>
        </w:tc>
        <w:tc>
          <w:tcPr>
            <w:tcW w:w="2644" w:type="dxa"/>
            <w:vMerge/>
          </w:tcPr>
          <w:p w14:paraId="17E5A54C" w14:textId="77777777" w:rsidR="001E2268" w:rsidRDefault="001E2268" w:rsidP="001E2268">
            <w:pPr>
              <w:pStyle w:val="Corpotesto"/>
              <w:spacing w:before="6"/>
              <w:rPr>
                <w:sz w:val="17"/>
              </w:rPr>
            </w:pPr>
          </w:p>
        </w:tc>
        <w:tc>
          <w:tcPr>
            <w:tcW w:w="4433" w:type="dxa"/>
          </w:tcPr>
          <w:p w14:paraId="6003175E" w14:textId="77777777" w:rsidR="001E2268" w:rsidRPr="00BB23F7" w:rsidRDefault="001E2268" w:rsidP="003B20FF">
            <w:pPr>
              <w:tabs>
                <w:tab w:val="left" w:pos="1234"/>
              </w:tabs>
              <w:jc w:val="both"/>
              <w:rPr>
                <w:sz w:val="20"/>
              </w:rPr>
            </w:pPr>
            <w:r w:rsidRPr="00BB23F7">
              <w:rPr>
                <w:sz w:val="20"/>
              </w:rPr>
              <w:t>3.</w:t>
            </w:r>
            <w:r w:rsidR="00FB0105">
              <w:rPr>
                <w:sz w:val="20"/>
              </w:rPr>
              <w:t>1</w:t>
            </w:r>
            <w:r w:rsidR="005524A9">
              <w:rPr>
                <w:sz w:val="20"/>
              </w:rPr>
              <w:t>.</w:t>
            </w:r>
            <w:r w:rsidR="00FB0105">
              <w:rPr>
                <w:sz w:val="20"/>
              </w:rPr>
              <w:t>1</w:t>
            </w:r>
            <w:r w:rsidR="005524A9">
              <w:rPr>
                <w:sz w:val="20"/>
              </w:rPr>
              <w:t xml:space="preserve">6 costituzione consulta dei diversamente abili </w:t>
            </w:r>
          </w:p>
        </w:tc>
      </w:tr>
      <w:tr w:rsidR="001E2268" w14:paraId="2ED2542E" w14:textId="77777777" w:rsidTr="00FB0105">
        <w:tc>
          <w:tcPr>
            <w:tcW w:w="2771" w:type="dxa"/>
            <w:vMerge/>
          </w:tcPr>
          <w:p w14:paraId="4BB485D8" w14:textId="77777777" w:rsidR="001E2268" w:rsidRDefault="001E2268" w:rsidP="001E2268">
            <w:pPr>
              <w:pStyle w:val="Corpotesto"/>
              <w:spacing w:before="6"/>
              <w:rPr>
                <w:sz w:val="17"/>
              </w:rPr>
            </w:pPr>
          </w:p>
        </w:tc>
        <w:tc>
          <w:tcPr>
            <w:tcW w:w="2644" w:type="dxa"/>
            <w:vMerge/>
          </w:tcPr>
          <w:p w14:paraId="677F7D78" w14:textId="77777777" w:rsidR="001E2268" w:rsidRDefault="001E2268" w:rsidP="001E2268">
            <w:pPr>
              <w:pStyle w:val="Corpotesto"/>
              <w:spacing w:before="6"/>
              <w:rPr>
                <w:sz w:val="17"/>
              </w:rPr>
            </w:pPr>
          </w:p>
        </w:tc>
        <w:tc>
          <w:tcPr>
            <w:tcW w:w="4433" w:type="dxa"/>
          </w:tcPr>
          <w:p w14:paraId="20FD41CF" w14:textId="77777777" w:rsidR="001E2268" w:rsidRPr="00BB23F7" w:rsidRDefault="00FB0105" w:rsidP="003B20FF">
            <w:pPr>
              <w:tabs>
                <w:tab w:val="left" w:pos="1234"/>
              </w:tabs>
              <w:jc w:val="both"/>
              <w:rPr>
                <w:sz w:val="20"/>
              </w:rPr>
            </w:pPr>
            <w:r>
              <w:rPr>
                <w:sz w:val="20"/>
              </w:rPr>
              <w:t>3.1</w:t>
            </w:r>
            <w:r w:rsidR="005524A9">
              <w:rPr>
                <w:sz w:val="20"/>
              </w:rPr>
              <w:t>.</w:t>
            </w:r>
            <w:r>
              <w:rPr>
                <w:sz w:val="20"/>
              </w:rPr>
              <w:t>1</w:t>
            </w:r>
            <w:r w:rsidR="005524A9">
              <w:rPr>
                <w:sz w:val="20"/>
              </w:rPr>
              <w:t>7 costituzione consulta degli immigrati</w:t>
            </w:r>
          </w:p>
        </w:tc>
      </w:tr>
      <w:tr w:rsidR="001E2268" w14:paraId="3A14088F" w14:textId="77777777" w:rsidTr="00FB0105">
        <w:tc>
          <w:tcPr>
            <w:tcW w:w="2771" w:type="dxa"/>
            <w:vMerge/>
          </w:tcPr>
          <w:p w14:paraId="55F4221B" w14:textId="77777777" w:rsidR="001E2268" w:rsidRDefault="001E2268" w:rsidP="001E2268">
            <w:pPr>
              <w:pStyle w:val="Corpotesto"/>
              <w:spacing w:before="6"/>
              <w:rPr>
                <w:sz w:val="17"/>
              </w:rPr>
            </w:pPr>
          </w:p>
        </w:tc>
        <w:tc>
          <w:tcPr>
            <w:tcW w:w="2644" w:type="dxa"/>
            <w:vMerge/>
          </w:tcPr>
          <w:p w14:paraId="11CD44E5" w14:textId="77777777" w:rsidR="001E2268" w:rsidRDefault="001E2268" w:rsidP="001E2268">
            <w:pPr>
              <w:pStyle w:val="Corpotesto"/>
              <w:spacing w:before="6"/>
              <w:rPr>
                <w:sz w:val="17"/>
              </w:rPr>
            </w:pPr>
          </w:p>
        </w:tc>
        <w:tc>
          <w:tcPr>
            <w:tcW w:w="4433" w:type="dxa"/>
          </w:tcPr>
          <w:p w14:paraId="0AD8CBED" w14:textId="77777777" w:rsidR="001E2268" w:rsidRPr="00BB23F7" w:rsidRDefault="00FB0105" w:rsidP="003B20FF">
            <w:pPr>
              <w:tabs>
                <w:tab w:val="left" w:pos="1234"/>
              </w:tabs>
              <w:jc w:val="both"/>
              <w:rPr>
                <w:sz w:val="20"/>
              </w:rPr>
            </w:pPr>
            <w:r>
              <w:rPr>
                <w:sz w:val="20"/>
              </w:rPr>
              <w:t>3.1</w:t>
            </w:r>
            <w:r w:rsidR="005524A9">
              <w:rPr>
                <w:sz w:val="20"/>
              </w:rPr>
              <w:t>.</w:t>
            </w:r>
            <w:r>
              <w:rPr>
                <w:sz w:val="20"/>
              </w:rPr>
              <w:t>1</w:t>
            </w:r>
            <w:r w:rsidR="005524A9">
              <w:rPr>
                <w:sz w:val="20"/>
              </w:rPr>
              <w:t xml:space="preserve">8 costitiuzione consulta  degli anziani </w:t>
            </w:r>
          </w:p>
        </w:tc>
      </w:tr>
      <w:tr w:rsidR="001E2268" w14:paraId="2D7FAA45" w14:textId="77777777" w:rsidTr="00FB0105">
        <w:tc>
          <w:tcPr>
            <w:tcW w:w="2771" w:type="dxa"/>
            <w:vMerge/>
          </w:tcPr>
          <w:p w14:paraId="2D99180A" w14:textId="77777777" w:rsidR="001E2268" w:rsidRDefault="001E2268" w:rsidP="001E2268">
            <w:pPr>
              <w:pStyle w:val="Corpotesto"/>
              <w:spacing w:before="6"/>
              <w:rPr>
                <w:sz w:val="17"/>
              </w:rPr>
            </w:pPr>
          </w:p>
        </w:tc>
        <w:tc>
          <w:tcPr>
            <w:tcW w:w="2644" w:type="dxa"/>
            <w:vMerge/>
          </w:tcPr>
          <w:p w14:paraId="653BF30D" w14:textId="77777777" w:rsidR="001E2268" w:rsidRDefault="001E2268" w:rsidP="001E2268">
            <w:pPr>
              <w:pStyle w:val="Corpotesto"/>
              <w:spacing w:before="6"/>
              <w:rPr>
                <w:sz w:val="17"/>
              </w:rPr>
            </w:pPr>
          </w:p>
        </w:tc>
        <w:tc>
          <w:tcPr>
            <w:tcW w:w="4433" w:type="dxa"/>
          </w:tcPr>
          <w:p w14:paraId="47E81523" w14:textId="77777777" w:rsidR="001E2268" w:rsidRPr="00BB23F7" w:rsidRDefault="00FB0105" w:rsidP="003B20FF">
            <w:pPr>
              <w:tabs>
                <w:tab w:val="left" w:pos="1234"/>
              </w:tabs>
              <w:jc w:val="both"/>
              <w:rPr>
                <w:sz w:val="20"/>
              </w:rPr>
            </w:pPr>
            <w:r>
              <w:rPr>
                <w:sz w:val="20"/>
              </w:rPr>
              <w:t>3.1</w:t>
            </w:r>
            <w:r w:rsidR="005524A9">
              <w:rPr>
                <w:sz w:val="20"/>
              </w:rPr>
              <w:t>.</w:t>
            </w:r>
            <w:r>
              <w:rPr>
                <w:sz w:val="20"/>
              </w:rPr>
              <w:t>1</w:t>
            </w:r>
            <w:r w:rsidR="005524A9">
              <w:rPr>
                <w:sz w:val="20"/>
              </w:rPr>
              <w:t xml:space="preserve">9 costituzione consulta delle donne </w:t>
            </w:r>
          </w:p>
        </w:tc>
      </w:tr>
      <w:tr w:rsidR="001E2268" w14:paraId="29D74E5B" w14:textId="77777777" w:rsidTr="00FB0105">
        <w:tc>
          <w:tcPr>
            <w:tcW w:w="2771" w:type="dxa"/>
            <w:vMerge/>
          </w:tcPr>
          <w:p w14:paraId="15B3E8A5" w14:textId="77777777" w:rsidR="001E2268" w:rsidRDefault="001E2268" w:rsidP="001E2268">
            <w:pPr>
              <w:pStyle w:val="Corpotesto"/>
              <w:spacing w:before="6"/>
              <w:rPr>
                <w:sz w:val="17"/>
              </w:rPr>
            </w:pPr>
          </w:p>
        </w:tc>
        <w:tc>
          <w:tcPr>
            <w:tcW w:w="2644" w:type="dxa"/>
            <w:vMerge/>
          </w:tcPr>
          <w:p w14:paraId="31F0B1AC" w14:textId="77777777" w:rsidR="001E2268" w:rsidRDefault="001E2268" w:rsidP="001E2268">
            <w:pPr>
              <w:pStyle w:val="Corpotesto"/>
              <w:spacing w:before="6"/>
              <w:rPr>
                <w:sz w:val="17"/>
              </w:rPr>
            </w:pPr>
          </w:p>
        </w:tc>
        <w:tc>
          <w:tcPr>
            <w:tcW w:w="4433" w:type="dxa"/>
          </w:tcPr>
          <w:p w14:paraId="79DCE202" w14:textId="77777777" w:rsidR="001E2268" w:rsidRPr="00BB23F7" w:rsidRDefault="00FB0105" w:rsidP="003B20FF">
            <w:pPr>
              <w:tabs>
                <w:tab w:val="left" w:pos="1234"/>
              </w:tabs>
              <w:jc w:val="both"/>
              <w:rPr>
                <w:b/>
                <w:sz w:val="20"/>
              </w:rPr>
            </w:pPr>
            <w:r>
              <w:rPr>
                <w:b/>
                <w:sz w:val="20"/>
              </w:rPr>
              <w:t>3.1.20</w:t>
            </w:r>
            <w:r w:rsidR="005524A9">
              <w:rPr>
                <w:b/>
                <w:sz w:val="20"/>
              </w:rPr>
              <w:t xml:space="preserve"> </w:t>
            </w:r>
            <w:r>
              <w:rPr>
                <w:b/>
                <w:sz w:val="20"/>
              </w:rPr>
              <w:t xml:space="preserve">potenziamento aree giochi esistenti </w:t>
            </w:r>
          </w:p>
        </w:tc>
      </w:tr>
      <w:tr w:rsidR="001E2268" w14:paraId="1D91782D" w14:textId="77777777" w:rsidTr="00FB0105">
        <w:tc>
          <w:tcPr>
            <w:tcW w:w="2771" w:type="dxa"/>
            <w:vMerge/>
          </w:tcPr>
          <w:p w14:paraId="43E5B4A0" w14:textId="77777777" w:rsidR="001E2268" w:rsidRDefault="001E2268" w:rsidP="001E2268">
            <w:pPr>
              <w:pStyle w:val="Corpotesto"/>
              <w:spacing w:before="6"/>
              <w:rPr>
                <w:sz w:val="17"/>
              </w:rPr>
            </w:pPr>
          </w:p>
        </w:tc>
        <w:tc>
          <w:tcPr>
            <w:tcW w:w="2644" w:type="dxa"/>
            <w:vMerge/>
          </w:tcPr>
          <w:p w14:paraId="5E4F4779" w14:textId="77777777" w:rsidR="001E2268" w:rsidRDefault="001E2268" w:rsidP="001E2268">
            <w:pPr>
              <w:pStyle w:val="Corpotesto"/>
              <w:spacing w:before="6"/>
              <w:rPr>
                <w:sz w:val="17"/>
              </w:rPr>
            </w:pPr>
          </w:p>
        </w:tc>
        <w:tc>
          <w:tcPr>
            <w:tcW w:w="4433" w:type="dxa"/>
          </w:tcPr>
          <w:p w14:paraId="2275D5A2" w14:textId="77777777" w:rsidR="001E2268" w:rsidRPr="00BB23F7" w:rsidRDefault="00FB0105" w:rsidP="00FB0105">
            <w:pPr>
              <w:tabs>
                <w:tab w:val="left" w:pos="1234"/>
              </w:tabs>
              <w:jc w:val="both"/>
              <w:rPr>
                <w:sz w:val="20"/>
              </w:rPr>
            </w:pPr>
            <w:r>
              <w:rPr>
                <w:sz w:val="20"/>
              </w:rPr>
              <w:t>3.1.21</w:t>
            </w:r>
            <w:r w:rsidR="001E2268" w:rsidRPr="00BB23F7">
              <w:rPr>
                <w:sz w:val="20"/>
              </w:rPr>
              <w:t xml:space="preserve"> i</w:t>
            </w:r>
            <w:r>
              <w:rPr>
                <w:sz w:val="20"/>
              </w:rPr>
              <w:t xml:space="preserve">ndividuazione nel Piani particolareggiati aree edilizia economica popolare </w:t>
            </w:r>
          </w:p>
        </w:tc>
      </w:tr>
      <w:tr w:rsidR="001E2268" w14:paraId="2C284F28" w14:textId="77777777" w:rsidTr="00FB0105">
        <w:tc>
          <w:tcPr>
            <w:tcW w:w="2771" w:type="dxa"/>
            <w:vMerge/>
          </w:tcPr>
          <w:p w14:paraId="70BC2565" w14:textId="77777777" w:rsidR="001E2268" w:rsidRDefault="001E2268" w:rsidP="001E2268">
            <w:pPr>
              <w:pStyle w:val="Corpotesto"/>
              <w:spacing w:before="6"/>
              <w:rPr>
                <w:sz w:val="17"/>
              </w:rPr>
            </w:pPr>
          </w:p>
        </w:tc>
        <w:tc>
          <w:tcPr>
            <w:tcW w:w="2644" w:type="dxa"/>
            <w:vMerge/>
          </w:tcPr>
          <w:p w14:paraId="7CF385BB" w14:textId="77777777" w:rsidR="001E2268" w:rsidRDefault="001E2268" w:rsidP="001E2268">
            <w:pPr>
              <w:pStyle w:val="Corpotesto"/>
              <w:spacing w:before="6"/>
              <w:rPr>
                <w:sz w:val="17"/>
              </w:rPr>
            </w:pPr>
          </w:p>
        </w:tc>
        <w:tc>
          <w:tcPr>
            <w:tcW w:w="4433" w:type="dxa"/>
          </w:tcPr>
          <w:p w14:paraId="255E4275" w14:textId="77777777" w:rsidR="001E2268" w:rsidRPr="00BB23F7" w:rsidRDefault="00FB0105" w:rsidP="003B20FF">
            <w:pPr>
              <w:tabs>
                <w:tab w:val="left" w:pos="1234"/>
              </w:tabs>
              <w:jc w:val="both"/>
              <w:rPr>
                <w:b/>
                <w:sz w:val="20"/>
              </w:rPr>
            </w:pPr>
            <w:r>
              <w:rPr>
                <w:b/>
                <w:sz w:val="20"/>
              </w:rPr>
              <w:t>3.1.22 implementazione cardioprotezione</w:t>
            </w:r>
          </w:p>
        </w:tc>
      </w:tr>
      <w:tr w:rsidR="001E2268" w14:paraId="52DB0999" w14:textId="77777777" w:rsidTr="00FB0105">
        <w:tc>
          <w:tcPr>
            <w:tcW w:w="2771" w:type="dxa"/>
            <w:vMerge/>
          </w:tcPr>
          <w:p w14:paraId="21718467" w14:textId="77777777" w:rsidR="001E2268" w:rsidRDefault="001E2268" w:rsidP="001E2268">
            <w:pPr>
              <w:pStyle w:val="Corpotesto"/>
              <w:spacing w:before="6"/>
              <w:rPr>
                <w:sz w:val="17"/>
              </w:rPr>
            </w:pPr>
          </w:p>
        </w:tc>
        <w:tc>
          <w:tcPr>
            <w:tcW w:w="2644" w:type="dxa"/>
            <w:vMerge/>
          </w:tcPr>
          <w:p w14:paraId="1AF13937" w14:textId="77777777" w:rsidR="001E2268" w:rsidRDefault="001E2268" w:rsidP="001E2268">
            <w:pPr>
              <w:pStyle w:val="Corpotesto"/>
              <w:spacing w:before="6"/>
              <w:rPr>
                <w:sz w:val="17"/>
              </w:rPr>
            </w:pPr>
          </w:p>
        </w:tc>
        <w:tc>
          <w:tcPr>
            <w:tcW w:w="4433" w:type="dxa"/>
          </w:tcPr>
          <w:p w14:paraId="332CA5A2" w14:textId="77777777" w:rsidR="001E2268" w:rsidRPr="00BB23F7" w:rsidRDefault="00FB0105" w:rsidP="00FB0105">
            <w:pPr>
              <w:tabs>
                <w:tab w:val="left" w:pos="1234"/>
              </w:tabs>
              <w:jc w:val="both"/>
              <w:rPr>
                <w:sz w:val="20"/>
              </w:rPr>
            </w:pPr>
            <w:r>
              <w:rPr>
                <w:sz w:val="20"/>
              </w:rPr>
              <w:t>3.1.23</w:t>
            </w:r>
            <w:r w:rsidR="001E2268" w:rsidRPr="00BB23F7">
              <w:rPr>
                <w:sz w:val="20"/>
              </w:rPr>
              <w:t xml:space="preserve"> </w:t>
            </w:r>
            <w:r>
              <w:rPr>
                <w:sz w:val="20"/>
              </w:rPr>
              <w:t xml:space="preserve">rete soccorso tempestiva DAE </w:t>
            </w:r>
          </w:p>
        </w:tc>
      </w:tr>
      <w:tr w:rsidR="001E2268" w14:paraId="44111B5A" w14:textId="77777777" w:rsidTr="00FB0105">
        <w:tc>
          <w:tcPr>
            <w:tcW w:w="2771" w:type="dxa"/>
            <w:vMerge/>
          </w:tcPr>
          <w:p w14:paraId="380C12F1" w14:textId="77777777" w:rsidR="001E2268" w:rsidRDefault="001E2268" w:rsidP="001E2268">
            <w:pPr>
              <w:pStyle w:val="Corpotesto"/>
              <w:spacing w:before="6"/>
              <w:rPr>
                <w:sz w:val="17"/>
              </w:rPr>
            </w:pPr>
          </w:p>
        </w:tc>
        <w:tc>
          <w:tcPr>
            <w:tcW w:w="2644" w:type="dxa"/>
            <w:vMerge/>
          </w:tcPr>
          <w:p w14:paraId="423F71A8" w14:textId="77777777" w:rsidR="001E2268" w:rsidRDefault="001E2268" w:rsidP="001E2268">
            <w:pPr>
              <w:pStyle w:val="Corpotesto"/>
              <w:spacing w:before="6"/>
              <w:rPr>
                <w:sz w:val="17"/>
              </w:rPr>
            </w:pPr>
          </w:p>
        </w:tc>
        <w:tc>
          <w:tcPr>
            <w:tcW w:w="4433" w:type="dxa"/>
          </w:tcPr>
          <w:p w14:paraId="16F80629" w14:textId="77777777" w:rsidR="001E2268" w:rsidRPr="00BB23F7" w:rsidRDefault="00FB0105" w:rsidP="00FB0105">
            <w:pPr>
              <w:tabs>
                <w:tab w:val="left" w:pos="1234"/>
              </w:tabs>
              <w:jc w:val="both"/>
              <w:rPr>
                <w:sz w:val="20"/>
              </w:rPr>
            </w:pPr>
            <w:r>
              <w:rPr>
                <w:sz w:val="20"/>
              </w:rPr>
              <w:t>3.1.24</w:t>
            </w:r>
            <w:r w:rsidR="001E2268" w:rsidRPr="00BB23F7">
              <w:rPr>
                <w:sz w:val="20"/>
              </w:rPr>
              <w:t xml:space="preserve"> </w:t>
            </w:r>
            <w:r>
              <w:rPr>
                <w:sz w:val="20"/>
              </w:rPr>
              <w:t xml:space="preserve">corsi di formazione BLSD e di Disostruzione all’interno delle Scuole  anche per ragazzi . </w:t>
            </w:r>
          </w:p>
        </w:tc>
      </w:tr>
    </w:tbl>
    <w:p w14:paraId="5F5317F9" w14:textId="77777777" w:rsidR="00B5155A" w:rsidRDefault="00B5155A" w:rsidP="00B5155A">
      <w:pPr>
        <w:rPr>
          <w:sz w:val="13"/>
        </w:rPr>
      </w:pPr>
    </w:p>
    <w:p w14:paraId="11CB81DA" w14:textId="77777777" w:rsidR="00B5155A" w:rsidRDefault="00B5155A" w:rsidP="00B5155A">
      <w:pPr>
        <w:rPr>
          <w:sz w:val="13"/>
        </w:rPr>
      </w:pPr>
    </w:p>
    <w:p w14:paraId="47414C3B" w14:textId="77777777" w:rsidR="00B5155A" w:rsidRDefault="00B5155A" w:rsidP="00B5155A">
      <w:pPr>
        <w:rPr>
          <w:sz w:val="13"/>
        </w:rPr>
      </w:pPr>
    </w:p>
    <w:tbl>
      <w:tblPr>
        <w:tblStyle w:val="Grigliatabella"/>
        <w:tblW w:w="0" w:type="auto"/>
        <w:tblLook w:val="04A0" w:firstRow="1" w:lastRow="0" w:firstColumn="1" w:lastColumn="0" w:noHBand="0" w:noVBand="1"/>
      </w:tblPr>
      <w:tblGrid>
        <w:gridCol w:w="2711"/>
        <w:gridCol w:w="2584"/>
        <w:gridCol w:w="4327"/>
      </w:tblGrid>
      <w:tr w:rsidR="00B5155A" w14:paraId="2FF226AB" w14:textId="77777777" w:rsidTr="001617F3">
        <w:tc>
          <w:tcPr>
            <w:tcW w:w="2772" w:type="dxa"/>
            <w:shd w:val="clear" w:color="auto" w:fill="92D050"/>
          </w:tcPr>
          <w:p w14:paraId="2F164A94" w14:textId="77777777" w:rsidR="00B5155A" w:rsidRDefault="00B5155A" w:rsidP="005C4B23">
            <w:pPr>
              <w:pStyle w:val="Corpotesto"/>
              <w:spacing w:before="6"/>
              <w:jc w:val="center"/>
              <w:rPr>
                <w:sz w:val="17"/>
              </w:rPr>
            </w:pPr>
            <w:r>
              <w:rPr>
                <w:sz w:val="17"/>
              </w:rPr>
              <w:t>LINEE DI MANDATO</w:t>
            </w:r>
          </w:p>
        </w:tc>
        <w:tc>
          <w:tcPr>
            <w:tcW w:w="2641" w:type="dxa"/>
            <w:shd w:val="clear" w:color="auto" w:fill="92D050"/>
          </w:tcPr>
          <w:p w14:paraId="0537CCC3" w14:textId="77777777" w:rsidR="00B5155A" w:rsidRDefault="00B5155A" w:rsidP="005C4B23">
            <w:pPr>
              <w:pStyle w:val="Corpotesto"/>
              <w:spacing w:before="6"/>
              <w:jc w:val="center"/>
              <w:rPr>
                <w:sz w:val="17"/>
              </w:rPr>
            </w:pPr>
            <w:r>
              <w:rPr>
                <w:sz w:val="17"/>
              </w:rPr>
              <w:t>OBIETTIVI STRATEGICI</w:t>
            </w:r>
          </w:p>
        </w:tc>
        <w:tc>
          <w:tcPr>
            <w:tcW w:w="4435" w:type="dxa"/>
            <w:shd w:val="clear" w:color="auto" w:fill="92D050"/>
          </w:tcPr>
          <w:p w14:paraId="48B702C5" w14:textId="77777777" w:rsidR="00B5155A" w:rsidRPr="001413FC" w:rsidRDefault="00B5155A" w:rsidP="005C4B23">
            <w:pPr>
              <w:pStyle w:val="Paragrafoelenco"/>
              <w:ind w:left="0" w:firstLine="0"/>
              <w:jc w:val="center"/>
              <w:rPr>
                <w:sz w:val="20"/>
              </w:rPr>
            </w:pPr>
            <w:r>
              <w:rPr>
                <w:sz w:val="20"/>
              </w:rPr>
              <w:t>OBIETTIVI OPERATIVI</w:t>
            </w:r>
          </w:p>
        </w:tc>
      </w:tr>
      <w:tr w:rsidR="006701CE" w14:paraId="1C291656" w14:textId="77777777" w:rsidTr="001617F3">
        <w:tc>
          <w:tcPr>
            <w:tcW w:w="2772" w:type="dxa"/>
            <w:vMerge w:val="restart"/>
          </w:tcPr>
          <w:p w14:paraId="77C2458F" w14:textId="77777777" w:rsidR="006701CE" w:rsidRDefault="006701CE" w:rsidP="006701CE">
            <w:pPr>
              <w:pStyle w:val="Corpotesto"/>
              <w:spacing w:before="6"/>
              <w:rPr>
                <w:sz w:val="17"/>
              </w:rPr>
            </w:pPr>
          </w:p>
          <w:p w14:paraId="72F37E2D" w14:textId="77777777" w:rsidR="006701CE" w:rsidRDefault="006701CE" w:rsidP="006701CE">
            <w:pPr>
              <w:pStyle w:val="Corpotesto"/>
              <w:spacing w:before="6"/>
              <w:rPr>
                <w:sz w:val="17"/>
              </w:rPr>
            </w:pPr>
          </w:p>
          <w:p w14:paraId="023C6EAD" w14:textId="77777777" w:rsidR="006701CE" w:rsidRDefault="006701CE" w:rsidP="006701CE">
            <w:pPr>
              <w:pStyle w:val="Corpotesto"/>
              <w:spacing w:before="6"/>
              <w:rPr>
                <w:sz w:val="17"/>
              </w:rPr>
            </w:pPr>
          </w:p>
          <w:p w14:paraId="636E8CBB" w14:textId="77777777" w:rsidR="006701CE" w:rsidRDefault="006701CE" w:rsidP="006701CE">
            <w:pPr>
              <w:pStyle w:val="Corpotesto"/>
              <w:spacing w:before="6"/>
              <w:rPr>
                <w:sz w:val="17"/>
              </w:rPr>
            </w:pPr>
          </w:p>
          <w:p w14:paraId="2319D062" w14:textId="77777777" w:rsidR="006701CE" w:rsidRDefault="006701CE" w:rsidP="006701CE">
            <w:pPr>
              <w:pStyle w:val="Corpotesto"/>
              <w:spacing w:before="6"/>
              <w:rPr>
                <w:sz w:val="17"/>
              </w:rPr>
            </w:pPr>
          </w:p>
          <w:p w14:paraId="305C000B" w14:textId="77777777" w:rsidR="006701CE" w:rsidRDefault="006701CE" w:rsidP="006701CE">
            <w:pPr>
              <w:pStyle w:val="Corpotesto"/>
              <w:spacing w:before="6"/>
              <w:rPr>
                <w:sz w:val="17"/>
              </w:rPr>
            </w:pPr>
          </w:p>
          <w:p w14:paraId="547A6190" w14:textId="77777777" w:rsidR="006701CE" w:rsidRDefault="006701CE" w:rsidP="006701CE">
            <w:pPr>
              <w:pStyle w:val="Corpotesto"/>
              <w:spacing w:before="6"/>
              <w:rPr>
                <w:sz w:val="17"/>
              </w:rPr>
            </w:pPr>
          </w:p>
          <w:p w14:paraId="75FDBAA9" w14:textId="77777777" w:rsidR="006701CE" w:rsidRPr="0015495E" w:rsidRDefault="006701CE" w:rsidP="00FB0105">
            <w:pPr>
              <w:pStyle w:val="Corpotesto"/>
              <w:spacing w:before="6"/>
              <w:rPr>
                <w:sz w:val="24"/>
                <w:szCs w:val="24"/>
              </w:rPr>
            </w:pPr>
            <w:r>
              <w:rPr>
                <w:sz w:val="24"/>
                <w:szCs w:val="24"/>
              </w:rPr>
              <w:t xml:space="preserve">4. </w:t>
            </w:r>
            <w:r w:rsidR="00FB0105">
              <w:rPr>
                <w:sz w:val="24"/>
                <w:szCs w:val="24"/>
              </w:rPr>
              <w:t xml:space="preserve">SVILUPPO </w:t>
            </w:r>
          </w:p>
        </w:tc>
        <w:tc>
          <w:tcPr>
            <w:tcW w:w="2641" w:type="dxa"/>
            <w:vMerge w:val="restart"/>
          </w:tcPr>
          <w:p w14:paraId="21EECE12" w14:textId="77777777" w:rsidR="00771A33" w:rsidRDefault="00771A33" w:rsidP="006701CE">
            <w:pPr>
              <w:pStyle w:val="Corpotesto"/>
              <w:spacing w:before="6"/>
              <w:rPr>
                <w:sz w:val="24"/>
                <w:szCs w:val="24"/>
              </w:rPr>
            </w:pPr>
          </w:p>
          <w:p w14:paraId="616458EF" w14:textId="77777777" w:rsidR="00FB0105" w:rsidRDefault="00FB0105" w:rsidP="006701CE">
            <w:pPr>
              <w:pStyle w:val="Corpotesto"/>
              <w:spacing w:before="6"/>
              <w:rPr>
                <w:sz w:val="24"/>
                <w:szCs w:val="24"/>
              </w:rPr>
            </w:pPr>
          </w:p>
          <w:p w14:paraId="61B4C534" w14:textId="77777777" w:rsidR="00FB0105" w:rsidRDefault="00FB0105" w:rsidP="006701CE">
            <w:pPr>
              <w:pStyle w:val="Corpotesto"/>
              <w:spacing w:before="6"/>
              <w:rPr>
                <w:sz w:val="24"/>
                <w:szCs w:val="24"/>
              </w:rPr>
            </w:pPr>
          </w:p>
          <w:p w14:paraId="6EFE49CF" w14:textId="77777777" w:rsidR="00FB0105" w:rsidRDefault="00FB0105" w:rsidP="006701CE">
            <w:pPr>
              <w:pStyle w:val="Corpotesto"/>
              <w:spacing w:before="6"/>
              <w:rPr>
                <w:sz w:val="24"/>
                <w:szCs w:val="24"/>
              </w:rPr>
            </w:pPr>
          </w:p>
          <w:p w14:paraId="2C6275F3" w14:textId="77777777" w:rsidR="00FB0105" w:rsidRPr="0015495E" w:rsidRDefault="00FB0105" w:rsidP="006701CE">
            <w:pPr>
              <w:pStyle w:val="Corpotesto"/>
              <w:spacing w:before="6"/>
              <w:rPr>
                <w:sz w:val="24"/>
                <w:szCs w:val="24"/>
              </w:rPr>
            </w:pPr>
            <w:r>
              <w:rPr>
                <w:sz w:val="24"/>
                <w:szCs w:val="24"/>
              </w:rPr>
              <w:t xml:space="preserve">4.1 PIANI DI SVILUPPO </w:t>
            </w:r>
          </w:p>
        </w:tc>
        <w:tc>
          <w:tcPr>
            <w:tcW w:w="4435" w:type="dxa"/>
          </w:tcPr>
          <w:p w14:paraId="5853A68B" w14:textId="77777777" w:rsidR="006701CE" w:rsidRPr="00561408" w:rsidRDefault="00572549" w:rsidP="003B20FF">
            <w:pPr>
              <w:tabs>
                <w:tab w:val="left" w:pos="1234"/>
              </w:tabs>
              <w:jc w:val="both"/>
              <w:rPr>
                <w:sz w:val="20"/>
              </w:rPr>
            </w:pPr>
            <w:r>
              <w:rPr>
                <w:sz w:val="20"/>
              </w:rPr>
              <w:t xml:space="preserve">4.1.1 Sede pro loco – attivazione info point e  sede </w:t>
            </w:r>
          </w:p>
        </w:tc>
      </w:tr>
      <w:tr w:rsidR="006701CE" w14:paraId="5D14D7F3" w14:textId="77777777" w:rsidTr="001617F3">
        <w:tc>
          <w:tcPr>
            <w:tcW w:w="2772" w:type="dxa"/>
            <w:vMerge/>
          </w:tcPr>
          <w:p w14:paraId="6F4AB409" w14:textId="77777777" w:rsidR="006701CE" w:rsidRDefault="006701CE" w:rsidP="006701CE">
            <w:pPr>
              <w:pStyle w:val="Corpotesto"/>
              <w:spacing w:before="6"/>
              <w:rPr>
                <w:sz w:val="17"/>
              </w:rPr>
            </w:pPr>
          </w:p>
        </w:tc>
        <w:tc>
          <w:tcPr>
            <w:tcW w:w="2641" w:type="dxa"/>
            <w:vMerge/>
          </w:tcPr>
          <w:p w14:paraId="1FE9B276" w14:textId="77777777" w:rsidR="006701CE" w:rsidRDefault="006701CE" w:rsidP="006701CE">
            <w:pPr>
              <w:pStyle w:val="Corpotesto"/>
              <w:spacing w:before="6"/>
              <w:rPr>
                <w:sz w:val="17"/>
              </w:rPr>
            </w:pPr>
          </w:p>
        </w:tc>
        <w:tc>
          <w:tcPr>
            <w:tcW w:w="4435" w:type="dxa"/>
          </w:tcPr>
          <w:p w14:paraId="63700FA3" w14:textId="77777777" w:rsidR="006701CE" w:rsidRPr="00561408" w:rsidRDefault="00572549" w:rsidP="003B20FF">
            <w:pPr>
              <w:tabs>
                <w:tab w:val="left" w:pos="1234"/>
              </w:tabs>
              <w:jc w:val="both"/>
              <w:rPr>
                <w:sz w:val="20"/>
              </w:rPr>
            </w:pPr>
            <w:r>
              <w:rPr>
                <w:sz w:val="20"/>
              </w:rPr>
              <w:t>4.1.2  riorganizzazione eventi locali ( carnevale campagnolo  , passione vivente a Ventosa , Pasegnata XXV aprile , Liberazione di Santi Cosma e Damiano ,11 e 12 maggio , Sagra del tartufo aurunco , della fresa , del melone m Festival letterario Diane di Prima , Festa medievale a Ventosa.Festivita’ Santi Medici , Sant’Anna , San Lorenzo , Sant’Antonio e San Martino .</w:t>
            </w:r>
          </w:p>
        </w:tc>
      </w:tr>
      <w:tr w:rsidR="006701CE" w14:paraId="628B825B" w14:textId="77777777" w:rsidTr="001617F3">
        <w:tc>
          <w:tcPr>
            <w:tcW w:w="2772" w:type="dxa"/>
            <w:vMerge/>
          </w:tcPr>
          <w:p w14:paraId="03AD6929" w14:textId="77777777" w:rsidR="006701CE" w:rsidRDefault="006701CE" w:rsidP="006701CE">
            <w:pPr>
              <w:pStyle w:val="Corpotesto"/>
              <w:spacing w:before="6"/>
              <w:rPr>
                <w:sz w:val="17"/>
              </w:rPr>
            </w:pPr>
          </w:p>
        </w:tc>
        <w:tc>
          <w:tcPr>
            <w:tcW w:w="2641" w:type="dxa"/>
            <w:vMerge/>
          </w:tcPr>
          <w:p w14:paraId="2EA8023E" w14:textId="77777777" w:rsidR="006701CE" w:rsidRDefault="006701CE" w:rsidP="006701CE">
            <w:pPr>
              <w:pStyle w:val="Corpotesto"/>
              <w:spacing w:before="6"/>
              <w:rPr>
                <w:sz w:val="17"/>
              </w:rPr>
            </w:pPr>
          </w:p>
        </w:tc>
        <w:tc>
          <w:tcPr>
            <w:tcW w:w="4435" w:type="dxa"/>
          </w:tcPr>
          <w:p w14:paraId="7E6ACEC6" w14:textId="77777777" w:rsidR="006701CE" w:rsidRPr="00561408" w:rsidRDefault="00572549" w:rsidP="003B20FF">
            <w:pPr>
              <w:tabs>
                <w:tab w:val="left" w:pos="1234"/>
              </w:tabs>
              <w:jc w:val="both"/>
              <w:rPr>
                <w:sz w:val="20"/>
              </w:rPr>
            </w:pPr>
            <w:r>
              <w:rPr>
                <w:sz w:val="20"/>
              </w:rPr>
              <w:t>4.1.3 centralita’ ruolo associazioni</w:t>
            </w:r>
          </w:p>
        </w:tc>
      </w:tr>
      <w:tr w:rsidR="006701CE" w14:paraId="555060F8" w14:textId="77777777" w:rsidTr="001617F3">
        <w:tc>
          <w:tcPr>
            <w:tcW w:w="2772" w:type="dxa"/>
            <w:vMerge/>
          </w:tcPr>
          <w:p w14:paraId="1D14C3CA" w14:textId="77777777" w:rsidR="006701CE" w:rsidRDefault="006701CE" w:rsidP="006701CE">
            <w:pPr>
              <w:pStyle w:val="Corpotesto"/>
              <w:spacing w:before="6"/>
              <w:rPr>
                <w:sz w:val="17"/>
              </w:rPr>
            </w:pPr>
          </w:p>
        </w:tc>
        <w:tc>
          <w:tcPr>
            <w:tcW w:w="2641" w:type="dxa"/>
            <w:vMerge/>
          </w:tcPr>
          <w:p w14:paraId="40A7D0FC" w14:textId="77777777" w:rsidR="006701CE" w:rsidRDefault="006701CE" w:rsidP="006701CE">
            <w:pPr>
              <w:pStyle w:val="Corpotesto"/>
              <w:spacing w:before="6"/>
              <w:rPr>
                <w:sz w:val="17"/>
              </w:rPr>
            </w:pPr>
          </w:p>
        </w:tc>
        <w:tc>
          <w:tcPr>
            <w:tcW w:w="4435" w:type="dxa"/>
          </w:tcPr>
          <w:p w14:paraId="01091AA8" w14:textId="77777777" w:rsidR="006701CE" w:rsidRPr="00561408" w:rsidRDefault="00572549" w:rsidP="003B20FF">
            <w:pPr>
              <w:tabs>
                <w:tab w:val="left" w:pos="1234"/>
              </w:tabs>
              <w:jc w:val="both"/>
              <w:rPr>
                <w:sz w:val="20"/>
              </w:rPr>
            </w:pPr>
            <w:r>
              <w:rPr>
                <w:sz w:val="20"/>
              </w:rPr>
              <w:t xml:space="preserve">4.1.4  recupero centri storici  di Ventosa e Santi Cosma </w:t>
            </w:r>
          </w:p>
        </w:tc>
      </w:tr>
      <w:tr w:rsidR="006701CE" w14:paraId="40B1A052" w14:textId="77777777" w:rsidTr="001617F3">
        <w:tc>
          <w:tcPr>
            <w:tcW w:w="2772" w:type="dxa"/>
            <w:vMerge/>
          </w:tcPr>
          <w:p w14:paraId="07A4DDF2" w14:textId="77777777" w:rsidR="006701CE" w:rsidRDefault="006701CE" w:rsidP="006701CE">
            <w:pPr>
              <w:pStyle w:val="Corpotesto"/>
              <w:spacing w:before="6"/>
              <w:rPr>
                <w:sz w:val="17"/>
              </w:rPr>
            </w:pPr>
          </w:p>
        </w:tc>
        <w:tc>
          <w:tcPr>
            <w:tcW w:w="2641" w:type="dxa"/>
            <w:vMerge/>
          </w:tcPr>
          <w:p w14:paraId="5AE32F4E" w14:textId="77777777" w:rsidR="006701CE" w:rsidRDefault="006701CE" w:rsidP="006701CE">
            <w:pPr>
              <w:pStyle w:val="Corpotesto"/>
              <w:spacing w:before="6"/>
              <w:rPr>
                <w:sz w:val="17"/>
              </w:rPr>
            </w:pPr>
          </w:p>
        </w:tc>
        <w:tc>
          <w:tcPr>
            <w:tcW w:w="4435" w:type="dxa"/>
          </w:tcPr>
          <w:p w14:paraId="589AAB7C" w14:textId="77777777" w:rsidR="006701CE" w:rsidRPr="00561408" w:rsidRDefault="00724E0E" w:rsidP="003B20FF">
            <w:pPr>
              <w:tabs>
                <w:tab w:val="left" w:pos="1234"/>
              </w:tabs>
              <w:jc w:val="both"/>
              <w:rPr>
                <w:b/>
                <w:sz w:val="20"/>
              </w:rPr>
            </w:pPr>
            <w:r>
              <w:rPr>
                <w:b/>
                <w:sz w:val="20"/>
              </w:rPr>
              <w:t xml:space="preserve">4.1.5 </w:t>
            </w:r>
            <w:r w:rsidR="00572549">
              <w:rPr>
                <w:b/>
                <w:sz w:val="20"/>
              </w:rPr>
              <w:t xml:space="preserve"> Realizzazione opere urbanizzazione </w:t>
            </w:r>
          </w:p>
        </w:tc>
      </w:tr>
      <w:tr w:rsidR="006701CE" w14:paraId="35D14EBE" w14:textId="77777777" w:rsidTr="001617F3">
        <w:tc>
          <w:tcPr>
            <w:tcW w:w="2772" w:type="dxa"/>
            <w:vMerge/>
          </w:tcPr>
          <w:p w14:paraId="79602F52" w14:textId="77777777" w:rsidR="006701CE" w:rsidRDefault="006701CE" w:rsidP="006701CE">
            <w:pPr>
              <w:pStyle w:val="Corpotesto"/>
              <w:spacing w:before="6"/>
              <w:rPr>
                <w:sz w:val="17"/>
              </w:rPr>
            </w:pPr>
          </w:p>
        </w:tc>
        <w:tc>
          <w:tcPr>
            <w:tcW w:w="2641" w:type="dxa"/>
            <w:vMerge/>
          </w:tcPr>
          <w:p w14:paraId="7A044C34" w14:textId="77777777" w:rsidR="006701CE" w:rsidRDefault="006701CE" w:rsidP="006701CE">
            <w:pPr>
              <w:pStyle w:val="Corpotesto"/>
              <w:spacing w:before="6"/>
              <w:rPr>
                <w:sz w:val="17"/>
              </w:rPr>
            </w:pPr>
          </w:p>
        </w:tc>
        <w:tc>
          <w:tcPr>
            <w:tcW w:w="4435" w:type="dxa"/>
          </w:tcPr>
          <w:p w14:paraId="11EC6AFE" w14:textId="77777777" w:rsidR="006701CE" w:rsidRPr="00561408" w:rsidRDefault="006701CE" w:rsidP="003B20FF">
            <w:pPr>
              <w:tabs>
                <w:tab w:val="left" w:pos="1234"/>
              </w:tabs>
              <w:jc w:val="both"/>
              <w:rPr>
                <w:sz w:val="20"/>
              </w:rPr>
            </w:pPr>
            <w:r w:rsidRPr="00561408">
              <w:rPr>
                <w:sz w:val="20"/>
              </w:rPr>
              <w:t>4</w:t>
            </w:r>
            <w:r w:rsidR="00724E0E">
              <w:rPr>
                <w:sz w:val="20"/>
              </w:rPr>
              <w:t xml:space="preserve">.1.6 </w:t>
            </w:r>
            <w:r w:rsidR="00572549">
              <w:rPr>
                <w:sz w:val="20"/>
              </w:rPr>
              <w:t xml:space="preserve">.. Candidatura a borgo piu’ bello d’Italia </w:t>
            </w:r>
          </w:p>
        </w:tc>
      </w:tr>
      <w:tr w:rsidR="006701CE" w14:paraId="76A374B9" w14:textId="77777777" w:rsidTr="001617F3">
        <w:tc>
          <w:tcPr>
            <w:tcW w:w="2772" w:type="dxa"/>
            <w:vMerge/>
          </w:tcPr>
          <w:p w14:paraId="39C698E7" w14:textId="77777777" w:rsidR="006701CE" w:rsidRDefault="006701CE" w:rsidP="006701CE">
            <w:pPr>
              <w:pStyle w:val="Corpotesto"/>
              <w:spacing w:before="6"/>
              <w:rPr>
                <w:sz w:val="17"/>
              </w:rPr>
            </w:pPr>
          </w:p>
        </w:tc>
        <w:tc>
          <w:tcPr>
            <w:tcW w:w="2641" w:type="dxa"/>
            <w:vMerge/>
          </w:tcPr>
          <w:p w14:paraId="12E4B382" w14:textId="77777777" w:rsidR="006701CE" w:rsidRDefault="006701CE" w:rsidP="006701CE">
            <w:pPr>
              <w:pStyle w:val="Corpotesto"/>
              <w:spacing w:before="6"/>
              <w:rPr>
                <w:sz w:val="17"/>
              </w:rPr>
            </w:pPr>
          </w:p>
        </w:tc>
        <w:tc>
          <w:tcPr>
            <w:tcW w:w="4435" w:type="dxa"/>
          </w:tcPr>
          <w:p w14:paraId="6AC730AE" w14:textId="77777777" w:rsidR="006701CE" w:rsidRPr="00561408" w:rsidRDefault="00724E0E" w:rsidP="003B20FF">
            <w:pPr>
              <w:tabs>
                <w:tab w:val="left" w:pos="1234"/>
              </w:tabs>
              <w:jc w:val="both"/>
              <w:rPr>
                <w:b/>
                <w:sz w:val="20"/>
              </w:rPr>
            </w:pPr>
            <w:r>
              <w:rPr>
                <w:b/>
                <w:sz w:val="20"/>
              </w:rPr>
              <w:t>4.1.7</w:t>
            </w:r>
            <w:r w:rsidR="00572549">
              <w:rPr>
                <w:b/>
                <w:sz w:val="20"/>
              </w:rPr>
              <w:t xml:space="preserve">. Nuovi spazi per parcheggi </w:t>
            </w:r>
          </w:p>
        </w:tc>
      </w:tr>
      <w:tr w:rsidR="006701CE" w14:paraId="3662F3E1" w14:textId="77777777" w:rsidTr="001617F3">
        <w:tc>
          <w:tcPr>
            <w:tcW w:w="2772" w:type="dxa"/>
            <w:vMerge/>
          </w:tcPr>
          <w:p w14:paraId="77C1E499" w14:textId="77777777" w:rsidR="006701CE" w:rsidRDefault="006701CE" w:rsidP="006701CE">
            <w:pPr>
              <w:pStyle w:val="Corpotesto"/>
              <w:spacing w:before="6"/>
              <w:rPr>
                <w:sz w:val="17"/>
              </w:rPr>
            </w:pPr>
          </w:p>
        </w:tc>
        <w:tc>
          <w:tcPr>
            <w:tcW w:w="2641" w:type="dxa"/>
            <w:vMerge/>
          </w:tcPr>
          <w:p w14:paraId="646BCA79" w14:textId="77777777" w:rsidR="006701CE" w:rsidRDefault="006701CE" w:rsidP="006701CE">
            <w:pPr>
              <w:pStyle w:val="Corpotesto"/>
              <w:spacing w:before="6"/>
              <w:rPr>
                <w:sz w:val="17"/>
              </w:rPr>
            </w:pPr>
          </w:p>
        </w:tc>
        <w:tc>
          <w:tcPr>
            <w:tcW w:w="4435" w:type="dxa"/>
          </w:tcPr>
          <w:p w14:paraId="16437EC4" w14:textId="77777777" w:rsidR="006701CE" w:rsidRPr="00561408" w:rsidRDefault="00724E0E" w:rsidP="003B20FF">
            <w:pPr>
              <w:tabs>
                <w:tab w:val="left" w:pos="1234"/>
              </w:tabs>
              <w:jc w:val="both"/>
              <w:rPr>
                <w:sz w:val="20"/>
              </w:rPr>
            </w:pPr>
            <w:r>
              <w:rPr>
                <w:sz w:val="20"/>
              </w:rPr>
              <w:t>4.1.8</w:t>
            </w:r>
            <w:r w:rsidR="006701CE" w:rsidRPr="00561408">
              <w:rPr>
                <w:sz w:val="20"/>
              </w:rPr>
              <w:t xml:space="preserve"> compl</w:t>
            </w:r>
            <w:r w:rsidR="00572549">
              <w:rPr>
                <w:sz w:val="20"/>
              </w:rPr>
              <w:t xml:space="preserve">etamento e miglioramento spazi panoramici a Ventosa </w:t>
            </w:r>
          </w:p>
        </w:tc>
      </w:tr>
      <w:tr w:rsidR="006701CE" w14:paraId="6F0699C5" w14:textId="77777777" w:rsidTr="001617F3">
        <w:tc>
          <w:tcPr>
            <w:tcW w:w="2772" w:type="dxa"/>
            <w:vMerge/>
          </w:tcPr>
          <w:p w14:paraId="0D32CDF1" w14:textId="77777777" w:rsidR="006701CE" w:rsidRDefault="006701CE" w:rsidP="006701CE">
            <w:pPr>
              <w:pStyle w:val="Corpotesto"/>
              <w:spacing w:before="6"/>
              <w:rPr>
                <w:sz w:val="17"/>
              </w:rPr>
            </w:pPr>
          </w:p>
        </w:tc>
        <w:tc>
          <w:tcPr>
            <w:tcW w:w="2641" w:type="dxa"/>
            <w:vMerge/>
          </w:tcPr>
          <w:p w14:paraId="711349CD" w14:textId="77777777" w:rsidR="006701CE" w:rsidRDefault="006701CE" w:rsidP="006701CE">
            <w:pPr>
              <w:pStyle w:val="Corpotesto"/>
              <w:spacing w:before="6"/>
              <w:rPr>
                <w:sz w:val="17"/>
              </w:rPr>
            </w:pPr>
          </w:p>
        </w:tc>
        <w:tc>
          <w:tcPr>
            <w:tcW w:w="4435" w:type="dxa"/>
          </w:tcPr>
          <w:p w14:paraId="0C03209B" w14:textId="77777777" w:rsidR="006701CE" w:rsidRPr="00561408" w:rsidRDefault="00724E0E" w:rsidP="003B20FF">
            <w:pPr>
              <w:tabs>
                <w:tab w:val="left" w:pos="1234"/>
              </w:tabs>
              <w:jc w:val="both"/>
              <w:rPr>
                <w:sz w:val="20"/>
              </w:rPr>
            </w:pPr>
            <w:r>
              <w:rPr>
                <w:sz w:val="20"/>
              </w:rPr>
              <w:t>4.1.9</w:t>
            </w:r>
            <w:r w:rsidR="00572549">
              <w:rPr>
                <w:sz w:val="20"/>
              </w:rPr>
              <w:t xml:space="preserve"> Percorsi rurali e religiosi </w:t>
            </w:r>
          </w:p>
        </w:tc>
      </w:tr>
      <w:tr w:rsidR="006701CE" w14:paraId="5E703D8F" w14:textId="77777777" w:rsidTr="001617F3">
        <w:tc>
          <w:tcPr>
            <w:tcW w:w="2772" w:type="dxa"/>
            <w:vMerge/>
          </w:tcPr>
          <w:p w14:paraId="6B4614FF" w14:textId="77777777" w:rsidR="006701CE" w:rsidRDefault="006701CE" w:rsidP="006701CE">
            <w:pPr>
              <w:pStyle w:val="Corpotesto"/>
              <w:spacing w:before="6"/>
              <w:rPr>
                <w:sz w:val="17"/>
              </w:rPr>
            </w:pPr>
          </w:p>
        </w:tc>
        <w:tc>
          <w:tcPr>
            <w:tcW w:w="2641" w:type="dxa"/>
            <w:vMerge/>
          </w:tcPr>
          <w:p w14:paraId="7AA07358" w14:textId="77777777" w:rsidR="006701CE" w:rsidRDefault="006701CE" w:rsidP="006701CE">
            <w:pPr>
              <w:pStyle w:val="Corpotesto"/>
              <w:spacing w:before="6"/>
              <w:rPr>
                <w:sz w:val="17"/>
              </w:rPr>
            </w:pPr>
          </w:p>
        </w:tc>
        <w:tc>
          <w:tcPr>
            <w:tcW w:w="4435" w:type="dxa"/>
          </w:tcPr>
          <w:p w14:paraId="7875E8C8" w14:textId="77777777" w:rsidR="006701CE" w:rsidRPr="00561408" w:rsidRDefault="00724E0E" w:rsidP="003B20FF">
            <w:pPr>
              <w:tabs>
                <w:tab w:val="left" w:pos="1234"/>
              </w:tabs>
              <w:jc w:val="both"/>
              <w:rPr>
                <w:sz w:val="20"/>
              </w:rPr>
            </w:pPr>
            <w:r>
              <w:rPr>
                <w:sz w:val="20"/>
              </w:rPr>
              <w:t>4.1.10</w:t>
            </w:r>
            <w:r w:rsidR="00572549">
              <w:rPr>
                <w:sz w:val="20"/>
              </w:rPr>
              <w:t xml:space="preserve">. Tavolo del terzo settore </w:t>
            </w:r>
          </w:p>
        </w:tc>
      </w:tr>
      <w:tr w:rsidR="006701CE" w14:paraId="6D391246" w14:textId="77777777" w:rsidTr="001617F3">
        <w:tc>
          <w:tcPr>
            <w:tcW w:w="2772" w:type="dxa"/>
            <w:vMerge/>
          </w:tcPr>
          <w:p w14:paraId="12F68F5D" w14:textId="77777777" w:rsidR="006701CE" w:rsidRDefault="006701CE" w:rsidP="006701CE">
            <w:pPr>
              <w:pStyle w:val="Corpotesto"/>
              <w:spacing w:before="6"/>
              <w:rPr>
                <w:sz w:val="17"/>
              </w:rPr>
            </w:pPr>
          </w:p>
        </w:tc>
        <w:tc>
          <w:tcPr>
            <w:tcW w:w="2641" w:type="dxa"/>
            <w:vMerge/>
          </w:tcPr>
          <w:p w14:paraId="17E6924B" w14:textId="77777777" w:rsidR="006701CE" w:rsidRDefault="006701CE" w:rsidP="006701CE">
            <w:pPr>
              <w:pStyle w:val="Corpotesto"/>
              <w:spacing w:before="6"/>
              <w:rPr>
                <w:sz w:val="17"/>
              </w:rPr>
            </w:pPr>
          </w:p>
        </w:tc>
        <w:tc>
          <w:tcPr>
            <w:tcW w:w="4435" w:type="dxa"/>
          </w:tcPr>
          <w:p w14:paraId="038700DF" w14:textId="77777777" w:rsidR="006701CE" w:rsidRPr="00561408" w:rsidRDefault="00724E0E" w:rsidP="003B20FF">
            <w:pPr>
              <w:tabs>
                <w:tab w:val="left" w:pos="1234"/>
              </w:tabs>
              <w:jc w:val="both"/>
              <w:rPr>
                <w:b/>
                <w:sz w:val="20"/>
              </w:rPr>
            </w:pPr>
            <w:r>
              <w:rPr>
                <w:b/>
                <w:sz w:val="20"/>
              </w:rPr>
              <w:t xml:space="preserve">4.1.11 realizzazione </w:t>
            </w:r>
            <w:r w:rsidR="00572549">
              <w:rPr>
                <w:b/>
                <w:sz w:val="20"/>
              </w:rPr>
              <w:t xml:space="preserve">Museo storico naturale </w:t>
            </w:r>
          </w:p>
        </w:tc>
      </w:tr>
      <w:tr w:rsidR="006701CE" w14:paraId="4337C67E" w14:textId="77777777" w:rsidTr="001617F3">
        <w:tc>
          <w:tcPr>
            <w:tcW w:w="2772" w:type="dxa"/>
            <w:vMerge/>
          </w:tcPr>
          <w:p w14:paraId="417EE82A" w14:textId="77777777" w:rsidR="006701CE" w:rsidRDefault="006701CE" w:rsidP="006701CE">
            <w:pPr>
              <w:pStyle w:val="Corpotesto"/>
              <w:spacing w:before="6"/>
              <w:rPr>
                <w:sz w:val="17"/>
              </w:rPr>
            </w:pPr>
          </w:p>
        </w:tc>
        <w:tc>
          <w:tcPr>
            <w:tcW w:w="2641" w:type="dxa"/>
            <w:vMerge/>
          </w:tcPr>
          <w:p w14:paraId="3C9D59EA" w14:textId="77777777" w:rsidR="006701CE" w:rsidRDefault="006701CE" w:rsidP="006701CE">
            <w:pPr>
              <w:pStyle w:val="Corpotesto"/>
              <w:spacing w:before="6"/>
              <w:rPr>
                <w:sz w:val="17"/>
              </w:rPr>
            </w:pPr>
          </w:p>
        </w:tc>
        <w:tc>
          <w:tcPr>
            <w:tcW w:w="4435" w:type="dxa"/>
          </w:tcPr>
          <w:p w14:paraId="7B8F4ADC" w14:textId="77777777" w:rsidR="006701CE" w:rsidRPr="00561408" w:rsidRDefault="00724E0E" w:rsidP="001617F3">
            <w:pPr>
              <w:tabs>
                <w:tab w:val="left" w:pos="1234"/>
              </w:tabs>
              <w:jc w:val="both"/>
              <w:rPr>
                <w:sz w:val="20"/>
              </w:rPr>
            </w:pPr>
            <w:r>
              <w:rPr>
                <w:sz w:val="20"/>
              </w:rPr>
              <w:t>4.1.12</w:t>
            </w:r>
            <w:r w:rsidR="006701CE" w:rsidRPr="00561408">
              <w:rPr>
                <w:sz w:val="20"/>
              </w:rPr>
              <w:t xml:space="preserve"> </w:t>
            </w:r>
            <w:r w:rsidR="001617F3">
              <w:rPr>
                <w:sz w:val="20"/>
              </w:rPr>
              <w:t xml:space="preserve">cultura e teatro – istituzione scuola di teatro presso l’Auditorium , valorizzazione piazza sotto la torre medievale e belvedere a Ventosa </w:t>
            </w:r>
          </w:p>
        </w:tc>
      </w:tr>
      <w:tr w:rsidR="006701CE" w14:paraId="0860285A" w14:textId="77777777" w:rsidTr="001617F3">
        <w:tc>
          <w:tcPr>
            <w:tcW w:w="2772" w:type="dxa"/>
            <w:vMerge/>
          </w:tcPr>
          <w:p w14:paraId="4DC6B141" w14:textId="77777777" w:rsidR="006701CE" w:rsidRDefault="006701CE" w:rsidP="006701CE">
            <w:pPr>
              <w:pStyle w:val="Corpotesto"/>
              <w:spacing w:before="6"/>
              <w:rPr>
                <w:sz w:val="17"/>
              </w:rPr>
            </w:pPr>
          </w:p>
        </w:tc>
        <w:tc>
          <w:tcPr>
            <w:tcW w:w="2641" w:type="dxa"/>
            <w:vMerge/>
          </w:tcPr>
          <w:p w14:paraId="5A8AF084" w14:textId="77777777" w:rsidR="006701CE" w:rsidRDefault="006701CE" w:rsidP="006701CE">
            <w:pPr>
              <w:pStyle w:val="Corpotesto"/>
              <w:spacing w:before="6"/>
              <w:rPr>
                <w:sz w:val="17"/>
              </w:rPr>
            </w:pPr>
          </w:p>
        </w:tc>
        <w:tc>
          <w:tcPr>
            <w:tcW w:w="4435" w:type="dxa"/>
          </w:tcPr>
          <w:p w14:paraId="1F39D2FE" w14:textId="77777777" w:rsidR="006701CE" w:rsidRPr="00561408" w:rsidRDefault="00724E0E" w:rsidP="003B20FF">
            <w:pPr>
              <w:tabs>
                <w:tab w:val="left" w:pos="1234"/>
              </w:tabs>
              <w:jc w:val="both"/>
              <w:rPr>
                <w:sz w:val="20"/>
              </w:rPr>
            </w:pPr>
            <w:r>
              <w:rPr>
                <w:sz w:val="20"/>
              </w:rPr>
              <w:t>4.1.13</w:t>
            </w:r>
            <w:r w:rsidR="001617F3">
              <w:rPr>
                <w:sz w:val="20"/>
              </w:rPr>
              <w:t xml:space="preserve"> ripristino bonifica e irrigazione canali a favore degli agricoltori </w:t>
            </w:r>
          </w:p>
        </w:tc>
      </w:tr>
      <w:tr w:rsidR="006701CE" w14:paraId="65527070" w14:textId="77777777" w:rsidTr="001617F3">
        <w:tc>
          <w:tcPr>
            <w:tcW w:w="2772" w:type="dxa"/>
            <w:vMerge/>
          </w:tcPr>
          <w:p w14:paraId="6BF8C282" w14:textId="77777777" w:rsidR="006701CE" w:rsidRDefault="006701CE" w:rsidP="006701CE">
            <w:pPr>
              <w:pStyle w:val="Corpotesto"/>
              <w:spacing w:before="6"/>
              <w:rPr>
                <w:sz w:val="17"/>
              </w:rPr>
            </w:pPr>
          </w:p>
        </w:tc>
        <w:tc>
          <w:tcPr>
            <w:tcW w:w="2641" w:type="dxa"/>
            <w:vMerge/>
          </w:tcPr>
          <w:p w14:paraId="414AEFCF" w14:textId="77777777" w:rsidR="006701CE" w:rsidRDefault="006701CE" w:rsidP="006701CE">
            <w:pPr>
              <w:pStyle w:val="Corpotesto"/>
              <w:spacing w:before="6"/>
              <w:rPr>
                <w:sz w:val="17"/>
              </w:rPr>
            </w:pPr>
          </w:p>
        </w:tc>
        <w:tc>
          <w:tcPr>
            <w:tcW w:w="4435" w:type="dxa"/>
          </w:tcPr>
          <w:p w14:paraId="72DEB854" w14:textId="77777777" w:rsidR="006701CE" w:rsidRPr="00561408" w:rsidRDefault="00724E0E" w:rsidP="001617F3">
            <w:pPr>
              <w:tabs>
                <w:tab w:val="left" w:pos="1234"/>
              </w:tabs>
              <w:jc w:val="both"/>
              <w:rPr>
                <w:sz w:val="20"/>
              </w:rPr>
            </w:pPr>
            <w:r>
              <w:rPr>
                <w:sz w:val="20"/>
              </w:rPr>
              <w:t>4.1.14</w:t>
            </w:r>
            <w:r w:rsidR="006701CE" w:rsidRPr="00561408">
              <w:rPr>
                <w:sz w:val="20"/>
              </w:rPr>
              <w:t xml:space="preserve"> </w:t>
            </w:r>
            <w:r w:rsidR="001617F3">
              <w:rPr>
                <w:sz w:val="20"/>
              </w:rPr>
              <w:t xml:space="preserve">valorizzazione prodotti tipici locali </w:t>
            </w:r>
          </w:p>
        </w:tc>
      </w:tr>
    </w:tbl>
    <w:p w14:paraId="26B077B1" w14:textId="77777777" w:rsidR="00B5155A" w:rsidRDefault="00B5155A" w:rsidP="00B5155A">
      <w:pPr>
        <w:rPr>
          <w:sz w:val="13"/>
        </w:rPr>
      </w:pPr>
    </w:p>
    <w:p w14:paraId="5AEC9691" w14:textId="77777777" w:rsidR="00B5155A" w:rsidRDefault="00B5155A" w:rsidP="00B5155A">
      <w:pPr>
        <w:rPr>
          <w:sz w:val="13"/>
        </w:rPr>
      </w:pPr>
    </w:p>
    <w:p w14:paraId="41592DA4" w14:textId="77777777" w:rsidR="00602895" w:rsidRPr="00733D8D" w:rsidRDefault="00BA0979" w:rsidP="00B5155A">
      <w:r>
        <w:rPr>
          <w:rFonts w:asciiTheme="minorHAnsi" w:hAnsiTheme="minorHAnsi" w:cstheme="minorHAnsi"/>
          <w:color w:val="548DD4" w:themeColor="text2" w:themeTint="99"/>
          <w:sz w:val="32"/>
          <w:szCs w:val="32"/>
        </w:rPr>
        <w:t xml:space="preserve">2.2 </w:t>
      </w:r>
      <w:r w:rsidR="007C305E" w:rsidRPr="00733D8D">
        <w:rPr>
          <w:rFonts w:asciiTheme="minorHAnsi" w:hAnsiTheme="minorHAnsi" w:cstheme="minorHAnsi"/>
          <w:color w:val="548DD4" w:themeColor="text2" w:themeTint="99"/>
          <w:sz w:val="32"/>
          <w:szCs w:val="32"/>
        </w:rPr>
        <w:t>Performance</w:t>
      </w:r>
      <w:r w:rsidR="00602895" w:rsidRPr="00733D8D">
        <w:t xml:space="preserve"> </w:t>
      </w:r>
    </w:p>
    <w:p w14:paraId="1538B4D0" w14:textId="0BA21E87" w:rsidR="00D706AE" w:rsidRDefault="00D706AE" w:rsidP="00B5155A">
      <w:r w:rsidRPr="00D706AE">
        <w:t xml:space="preserve">Gli obiettivi operativi sono stati declinati </w:t>
      </w:r>
      <w:r w:rsidR="00430D69">
        <w:t>nel Piano della Performance 2025-2027</w:t>
      </w:r>
      <w:r w:rsidR="004907A8">
        <w:t xml:space="preserve"> approv</w:t>
      </w:r>
      <w:r w:rsidR="00652B06">
        <w:t>ato con DGC nr.</w:t>
      </w:r>
      <w:r w:rsidR="00430D69">
        <w:t>8 del 22.01.2025.</w:t>
      </w:r>
    </w:p>
    <w:p w14:paraId="3B7D46EF" w14:textId="77777777" w:rsidR="00F91C38" w:rsidRDefault="00F91C38" w:rsidP="00690BF2">
      <w:pPr>
        <w:rPr>
          <w:b/>
        </w:rPr>
        <w:sectPr w:rsidR="00F91C38" w:rsidSect="00B41310">
          <w:footerReference w:type="default" r:id="rId11"/>
          <w:pgSz w:w="11900" w:h="16840"/>
          <w:pgMar w:top="1276" w:right="1134" w:bottom="1134" w:left="1134" w:header="0" w:footer="652" w:gutter="0"/>
          <w:cols w:space="720"/>
          <w:docGrid w:linePitch="299"/>
        </w:sectPr>
      </w:pPr>
    </w:p>
    <w:p w14:paraId="50172194" w14:textId="77777777" w:rsidR="00D73A03" w:rsidRPr="00733D8D" w:rsidRDefault="00602895" w:rsidP="00B5155A">
      <w:pPr>
        <w:rPr>
          <w:rFonts w:asciiTheme="minorHAnsi" w:hAnsiTheme="minorHAnsi" w:cstheme="minorHAnsi"/>
          <w:color w:val="548DD4" w:themeColor="text2" w:themeTint="99"/>
          <w:sz w:val="32"/>
          <w:szCs w:val="32"/>
        </w:rPr>
      </w:pPr>
      <w:r w:rsidRPr="00733D8D">
        <w:rPr>
          <w:rFonts w:asciiTheme="minorHAnsi" w:hAnsiTheme="minorHAnsi" w:cstheme="minorHAnsi"/>
          <w:color w:val="548DD4" w:themeColor="text2" w:themeTint="99"/>
          <w:sz w:val="32"/>
          <w:szCs w:val="32"/>
        </w:rPr>
        <w:t xml:space="preserve">2.3 RISCHI CORRUTTIVI E TRASPARENZA </w:t>
      </w:r>
    </w:p>
    <w:p w14:paraId="2270140B" w14:textId="77777777" w:rsidR="00DB2269" w:rsidRPr="00EF0E20" w:rsidRDefault="00DB2269" w:rsidP="00B5155A">
      <w:pPr>
        <w:rPr>
          <w:rFonts w:asciiTheme="minorHAnsi" w:hAnsiTheme="minorHAnsi" w:cstheme="minorHAnsi"/>
          <w:color w:val="548DD4" w:themeColor="text2" w:themeTint="99"/>
        </w:rPr>
      </w:pPr>
    </w:p>
    <w:p w14:paraId="40BDA557" w14:textId="77777777" w:rsidR="00DB2269" w:rsidRPr="00733D8D" w:rsidRDefault="0087251D" w:rsidP="00DB2269">
      <w:pPr>
        <w:jc w:val="center"/>
        <w:rPr>
          <w:rFonts w:asciiTheme="minorHAnsi" w:eastAsia="Times New Roman" w:hAnsiTheme="minorHAnsi" w:cstheme="minorHAnsi"/>
          <w:color w:val="4F81BD" w:themeColor="accent1"/>
          <w:sz w:val="24"/>
          <w:szCs w:val="24"/>
        </w:rPr>
      </w:pPr>
      <w:r>
        <w:rPr>
          <w:rFonts w:asciiTheme="minorHAnsi" w:eastAsia="Times New Roman" w:hAnsiTheme="minorHAnsi" w:cstheme="minorHAnsi"/>
          <w:color w:val="4F81BD" w:themeColor="accent1"/>
          <w:sz w:val="24"/>
          <w:szCs w:val="24"/>
        </w:rPr>
        <w:t xml:space="preserve">2.3.1  </w:t>
      </w:r>
      <w:r w:rsidR="00DB2269" w:rsidRPr="00733D8D">
        <w:rPr>
          <w:rFonts w:asciiTheme="minorHAnsi" w:eastAsia="Times New Roman" w:hAnsiTheme="minorHAnsi" w:cstheme="minorHAnsi"/>
          <w:color w:val="4F81BD" w:themeColor="accent1"/>
          <w:sz w:val="24"/>
          <w:szCs w:val="24"/>
        </w:rPr>
        <w:t>LA STRATEGIA DI PREVENZIONE DELLA CORRUZIONE E TR</w:t>
      </w:r>
      <w:r w:rsidR="00FA4BF6">
        <w:rPr>
          <w:rFonts w:asciiTheme="minorHAnsi" w:eastAsia="Times New Roman" w:hAnsiTheme="minorHAnsi" w:cstheme="minorHAnsi"/>
          <w:color w:val="4F81BD" w:themeColor="accent1"/>
          <w:sz w:val="24"/>
          <w:szCs w:val="24"/>
        </w:rPr>
        <w:t xml:space="preserve">ASPARENZA DEL COMUNE DI SANTI COSMA E DAMIANO  </w:t>
      </w:r>
    </w:p>
    <w:p w14:paraId="467CCF0D" w14:textId="36121E4B" w:rsidR="00031A38" w:rsidRDefault="00FA4BF6" w:rsidP="00031A38">
      <w:pPr>
        <w:rPr>
          <w:rFonts w:asciiTheme="minorHAnsi" w:eastAsia="Times New Roman" w:hAnsiTheme="minorHAnsi" w:cstheme="minorHAnsi"/>
          <w:sz w:val="24"/>
          <w:szCs w:val="24"/>
        </w:rPr>
      </w:pPr>
      <w:r w:rsidRPr="00FA4BF6">
        <w:rPr>
          <w:rFonts w:asciiTheme="minorHAnsi" w:eastAsia="Times New Roman" w:hAnsiTheme="minorHAnsi" w:cstheme="minorHAnsi"/>
          <w:sz w:val="24"/>
          <w:szCs w:val="24"/>
        </w:rPr>
        <w:t xml:space="preserve">La strategia di prevenzione della corruzione e trasparenza del Comune di Santi Cosma e Damiano  è </w:t>
      </w:r>
      <w:r w:rsidR="00031A38">
        <w:rPr>
          <w:rFonts w:asciiTheme="minorHAnsi" w:eastAsia="Times New Roman" w:hAnsiTheme="minorHAnsi" w:cstheme="minorHAnsi"/>
          <w:sz w:val="24"/>
          <w:szCs w:val="24"/>
        </w:rPr>
        <w:t xml:space="preserve"> aggiorna</w:t>
      </w:r>
      <w:r w:rsidR="00430D69">
        <w:rPr>
          <w:rFonts w:asciiTheme="minorHAnsi" w:eastAsia="Times New Roman" w:hAnsiTheme="minorHAnsi" w:cstheme="minorHAnsi"/>
          <w:sz w:val="24"/>
          <w:szCs w:val="24"/>
        </w:rPr>
        <w:t>ta a Delibera ANAC nr. 495/2024.</w:t>
      </w:r>
    </w:p>
    <w:p w14:paraId="3D1FF466" w14:textId="77777777" w:rsidR="00636418" w:rsidRPr="00FD4CF3" w:rsidRDefault="00636418" w:rsidP="00031A38">
      <w:pPr>
        <w:rPr>
          <w:spacing w:val="-1"/>
          <w:sz w:val="24"/>
          <w:szCs w:val="24"/>
        </w:rPr>
      </w:pPr>
      <w:r w:rsidRPr="00FD4CF3">
        <w:rPr>
          <w:spacing w:val="-1"/>
          <w:sz w:val="24"/>
          <w:szCs w:val="24"/>
        </w:rPr>
        <w:t xml:space="preserve">La proposta di  Piano di Prevenzione della Corruzione e Trasparenza  del Comune di SANTI COSMA E DAMIANO  </w:t>
      </w:r>
      <w:del w:id="6" w:author="SALVATORE VENTO" w:date="2022-03-22T10:00:00Z">
        <w:r w:rsidRPr="00FD4CF3">
          <w:rPr>
            <w:spacing w:val="-1"/>
            <w:sz w:val="24"/>
            <w:szCs w:val="24"/>
          </w:rPr>
          <w:delText xml:space="preserve"> </w:delText>
        </w:r>
      </w:del>
      <w:r w:rsidRPr="00FD4CF3">
        <w:rPr>
          <w:spacing w:val="-1"/>
          <w:sz w:val="24"/>
          <w:szCs w:val="24"/>
        </w:rPr>
        <w:t>si  inserisce, come ben noto ,  all’interno di un quadro normativo  che è stato interessato nello scorso anno  da importanti modifiche . L’art. 6 del DL  9 giugno 2021 nr. 80 convertito con modificazioni dalla L. 6 agosto 2021 nr. 113 ha introdotto il Piano integrato  attivita’  e organizzazione  il quale si pone quale strumento unico di programmazione  che  ha sostituito  anche i vigenti Piani di prevenzione corruzione e trasparenza.</w:t>
      </w:r>
    </w:p>
    <w:p w14:paraId="0DEFBC42" w14:textId="77777777" w:rsidR="00636418" w:rsidRPr="00FD4CF3" w:rsidRDefault="00636418" w:rsidP="00636418">
      <w:pPr>
        <w:pStyle w:val="Titolo1"/>
        <w:tabs>
          <w:tab w:val="left" w:pos="616"/>
        </w:tabs>
        <w:spacing w:before="76"/>
        <w:ind w:left="360"/>
        <w:rPr>
          <w:spacing w:val="-1"/>
          <w:sz w:val="24"/>
          <w:szCs w:val="24"/>
        </w:rPr>
      </w:pPr>
      <w:r w:rsidRPr="00FD4CF3">
        <w:rPr>
          <w:spacing w:val="-1"/>
          <w:sz w:val="24"/>
          <w:szCs w:val="24"/>
        </w:rPr>
        <w:t xml:space="preserve">. </w:t>
      </w:r>
    </w:p>
    <w:p w14:paraId="4115E33A" w14:textId="77777777" w:rsidR="00636418" w:rsidRPr="00FD4CF3" w:rsidRDefault="00636418" w:rsidP="00636418">
      <w:pPr>
        <w:pStyle w:val="Titolo1"/>
        <w:tabs>
          <w:tab w:val="left" w:pos="616"/>
        </w:tabs>
        <w:spacing w:before="76"/>
        <w:ind w:left="394"/>
        <w:rPr>
          <w:spacing w:val="-1"/>
          <w:sz w:val="24"/>
          <w:szCs w:val="24"/>
        </w:rPr>
      </w:pPr>
      <w:r w:rsidRPr="00FD4CF3">
        <w:rPr>
          <w:spacing w:val="-1"/>
          <w:sz w:val="24"/>
          <w:szCs w:val="24"/>
        </w:rPr>
        <w:t xml:space="preserve">Si è reso  inoltre necessario aggiornare tale strumento di pianificazione alle nuove sfide della transizione digitale  e al processo di innovazione in atto presso la Pubblica Amministrazione  introdotto dal vigente Piano Nazionale Ripresa  e Resilienza  cosidetto PNRR. </w:t>
      </w:r>
    </w:p>
    <w:p w14:paraId="7FBB0B32" w14:textId="77777777" w:rsidR="00636418" w:rsidRPr="00FD4CF3" w:rsidRDefault="00636418" w:rsidP="00636418">
      <w:pPr>
        <w:pStyle w:val="Titolo1"/>
        <w:tabs>
          <w:tab w:val="left" w:pos="616"/>
        </w:tabs>
        <w:spacing w:before="76"/>
        <w:ind w:left="360"/>
        <w:rPr>
          <w:spacing w:val="-1"/>
          <w:sz w:val="24"/>
          <w:szCs w:val="24"/>
        </w:rPr>
      </w:pPr>
      <w:r w:rsidRPr="00FD4CF3">
        <w:rPr>
          <w:spacing w:val="-1"/>
          <w:sz w:val="24"/>
          <w:szCs w:val="24"/>
        </w:rPr>
        <w:t>Infine , l’obiettivo sullo sfondo e’ stato  quello di predisporre uno strumento maggiormente schematico ed efficace.</w:t>
      </w:r>
    </w:p>
    <w:p w14:paraId="45A98948" w14:textId="77777777" w:rsidR="00636418" w:rsidRPr="00FD4CF3" w:rsidRDefault="00636418" w:rsidP="00636418">
      <w:pPr>
        <w:pStyle w:val="Titolo1"/>
        <w:tabs>
          <w:tab w:val="left" w:pos="616"/>
        </w:tabs>
        <w:spacing w:before="76"/>
        <w:ind w:left="395"/>
        <w:rPr>
          <w:spacing w:val="-1"/>
          <w:sz w:val="24"/>
          <w:szCs w:val="24"/>
        </w:rPr>
      </w:pPr>
      <w:r w:rsidRPr="00FD4CF3">
        <w:rPr>
          <w:spacing w:val="-1"/>
          <w:sz w:val="24"/>
          <w:szCs w:val="24"/>
        </w:rPr>
        <w:t xml:space="preserve">La strategia di prevenzione alla base del Piano deve tendere a ridurre  le </w:t>
      </w:r>
      <w:del w:id="7" w:author="SALVATORE VENTO" w:date="2022-03-22T10:01:00Z">
        <w:r w:rsidRPr="00FD4CF3">
          <w:rPr>
            <w:spacing w:val="-1"/>
            <w:sz w:val="24"/>
            <w:szCs w:val="24"/>
          </w:rPr>
          <w:delText>opportunita’</w:delText>
        </w:r>
      </w:del>
      <w:ins w:id="8" w:author="SALVATORE VENTO" w:date="2022-03-22T10:01:00Z">
        <w:r w:rsidRPr="00FD4CF3">
          <w:rPr>
            <w:spacing w:val="-1"/>
            <w:sz w:val="24"/>
            <w:szCs w:val="24"/>
          </w:rPr>
          <w:t>opportunità</w:t>
        </w:r>
      </w:ins>
      <w:r w:rsidRPr="00FD4CF3">
        <w:rPr>
          <w:spacing w:val="-1"/>
          <w:sz w:val="24"/>
          <w:szCs w:val="24"/>
        </w:rPr>
        <w:t xml:space="preserve"> che si manifestino i casi di corruzione  .</w:t>
      </w:r>
    </w:p>
    <w:p w14:paraId="14045C69" w14:textId="77777777" w:rsidR="00636418" w:rsidRPr="00FD4CF3" w:rsidRDefault="00636418" w:rsidP="00636418">
      <w:pPr>
        <w:pStyle w:val="Titolo1"/>
        <w:tabs>
          <w:tab w:val="left" w:pos="616"/>
        </w:tabs>
        <w:spacing w:before="76"/>
        <w:ind w:left="395"/>
        <w:rPr>
          <w:spacing w:val="-1"/>
          <w:sz w:val="24"/>
          <w:szCs w:val="24"/>
        </w:rPr>
      </w:pPr>
      <w:r w:rsidRPr="00FD4CF3">
        <w:rPr>
          <w:spacing w:val="-1"/>
          <w:sz w:val="24"/>
          <w:szCs w:val="24"/>
        </w:rPr>
        <w:t>I punti di forza del presente Piano  devono, pertanto , essere  i seguenti :</w:t>
      </w:r>
    </w:p>
    <w:p w14:paraId="0659E60A" w14:textId="77777777" w:rsidR="00636418" w:rsidRPr="00FD4CF3" w:rsidRDefault="00636418" w:rsidP="00636418">
      <w:pPr>
        <w:pStyle w:val="Titolo1"/>
        <w:tabs>
          <w:tab w:val="left" w:pos="616"/>
        </w:tabs>
        <w:spacing w:before="76"/>
        <w:ind w:left="395"/>
        <w:rPr>
          <w:spacing w:val="-1"/>
          <w:sz w:val="24"/>
          <w:szCs w:val="24"/>
        </w:rPr>
      </w:pPr>
      <w:r w:rsidRPr="00FD4CF3">
        <w:rPr>
          <w:i/>
          <w:spacing w:val="-1"/>
          <w:sz w:val="24"/>
          <w:szCs w:val="24"/>
        </w:rPr>
        <w:t>prevalenza della sostanza sulla forma</w:t>
      </w:r>
      <w:r w:rsidRPr="00FD4CF3">
        <w:rPr>
          <w:spacing w:val="-1"/>
          <w:sz w:val="24"/>
          <w:szCs w:val="24"/>
        </w:rPr>
        <w:t xml:space="preserve">  - il Piano deve essere uno strumento di gestione strategica ed operativa , calibrato sulla </w:t>
      </w:r>
      <w:del w:id="9" w:author="SALVATORE VENTO" w:date="2022-03-22T10:01:00Z">
        <w:r w:rsidRPr="00FD4CF3">
          <w:rPr>
            <w:spacing w:val="-1"/>
            <w:sz w:val="24"/>
            <w:szCs w:val="24"/>
          </w:rPr>
          <w:delText>realta’</w:delText>
        </w:r>
      </w:del>
      <w:ins w:id="10" w:author="SALVATORE VENTO" w:date="2022-03-22T10:01:00Z">
        <w:r w:rsidRPr="00FD4CF3">
          <w:rPr>
            <w:spacing w:val="-1"/>
            <w:sz w:val="24"/>
            <w:szCs w:val="24"/>
          </w:rPr>
          <w:t xml:space="preserve">realtà </w:t>
        </w:r>
      </w:ins>
      <w:r w:rsidRPr="00FD4CF3">
        <w:rPr>
          <w:spacing w:val="-1"/>
          <w:sz w:val="24"/>
          <w:szCs w:val="24"/>
        </w:rPr>
        <w:t xml:space="preserve">concreta dell’Ente , sul contesto interno ed esterno. </w:t>
      </w:r>
    </w:p>
    <w:p w14:paraId="41DAC275" w14:textId="77777777" w:rsidR="00636418" w:rsidRPr="00FD4CF3" w:rsidRDefault="00636418" w:rsidP="00636418">
      <w:pPr>
        <w:pStyle w:val="Titolo1"/>
        <w:tabs>
          <w:tab w:val="left" w:pos="616"/>
        </w:tabs>
        <w:spacing w:before="76"/>
        <w:ind w:left="395"/>
        <w:rPr>
          <w:spacing w:val="-1"/>
          <w:sz w:val="24"/>
          <w:szCs w:val="24"/>
        </w:rPr>
      </w:pPr>
      <w:r w:rsidRPr="00FD4CF3">
        <w:rPr>
          <w:i/>
          <w:spacing w:val="-1"/>
          <w:sz w:val="24"/>
          <w:szCs w:val="24"/>
        </w:rPr>
        <w:t>Integrazione</w:t>
      </w:r>
      <w:r w:rsidRPr="00FD4CF3">
        <w:rPr>
          <w:spacing w:val="-1"/>
          <w:sz w:val="24"/>
          <w:szCs w:val="24"/>
        </w:rPr>
        <w:t xml:space="preserve"> – il Piano deve  attuare un collegamento sinergico  tra anticorruzione – trasparenza – controlli interni e performance  .</w:t>
      </w:r>
    </w:p>
    <w:p w14:paraId="0062DE85" w14:textId="77777777" w:rsidR="00636418" w:rsidRPr="00FD4CF3" w:rsidRDefault="00636418" w:rsidP="00636418">
      <w:pPr>
        <w:pStyle w:val="Titolo1"/>
        <w:tabs>
          <w:tab w:val="left" w:pos="616"/>
        </w:tabs>
        <w:spacing w:before="76"/>
        <w:ind w:left="395"/>
        <w:rPr>
          <w:spacing w:val="-1"/>
          <w:sz w:val="24"/>
          <w:szCs w:val="24"/>
        </w:rPr>
      </w:pPr>
      <w:r w:rsidRPr="00FD4CF3">
        <w:rPr>
          <w:i/>
          <w:spacing w:val="-1"/>
          <w:sz w:val="24"/>
          <w:szCs w:val="24"/>
        </w:rPr>
        <w:t>Monitoraggio  finalizzato al miglioramento continuo</w:t>
      </w:r>
      <w:r w:rsidRPr="00FD4CF3">
        <w:rPr>
          <w:spacing w:val="-1"/>
          <w:sz w:val="24"/>
          <w:szCs w:val="24"/>
        </w:rPr>
        <w:t xml:space="preserve"> - La gestione del rischio  deve essere intesa come un processo di miglioramento continuo  , basato sul monitoraggio  e sull’effettiva attuazione  ed efficacia delle misure di prevenzione . </w:t>
      </w:r>
    </w:p>
    <w:p w14:paraId="6BFF49E3" w14:textId="77777777" w:rsidR="00636418" w:rsidRPr="00FD4CF3" w:rsidRDefault="00636418" w:rsidP="00636418">
      <w:pPr>
        <w:pStyle w:val="Titolo1"/>
        <w:tabs>
          <w:tab w:val="left" w:pos="616"/>
        </w:tabs>
        <w:spacing w:before="76"/>
        <w:ind w:left="395"/>
        <w:rPr>
          <w:spacing w:val="-1"/>
          <w:sz w:val="24"/>
          <w:szCs w:val="24"/>
        </w:rPr>
      </w:pPr>
      <w:del w:id="11" w:author="SALVATORE VENTO" w:date="2022-03-22T09:25:00Z">
        <w:r w:rsidRPr="00FD4CF3">
          <w:rPr>
            <w:i/>
            <w:spacing w:val="-1"/>
            <w:sz w:val="24"/>
            <w:szCs w:val="24"/>
          </w:rPr>
          <w:delText>Sostenibilita’</w:delText>
        </w:r>
      </w:del>
      <w:ins w:id="12" w:author="SALVATORE VENTO" w:date="2022-03-22T09:25:00Z">
        <w:r w:rsidRPr="00FD4CF3">
          <w:rPr>
            <w:i/>
            <w:spacing w:val="-1"/>
            <w:sz w:val="24"/>
            <w:szCs w:val="24"/>
          </w:rPr>
          <w:t>Sostenibilità</w:t>
        </w:r>
      </w:ins>
      <w:r w:rsidRPr="00FD4CF3">
        <w:rPr>
          <w:i/>
          <w:spacing w:val="-1"/>
          <w:sz w:val="24"/>
          <w:szCs w:val="24"/>
        </w:rPr>
        <w:t xml:space="preserve"> -</w:t>
      </w:r>
      <w:r w:rsidRPr="00FD4CF3">
        <w:rPr>
          <w:spacing w:val="-1"/>
          <w:sz w:val="24"/>
          <w:szCs w:val="24"/>
        </w:rPr>
        <w:t xml:space="preserve">  al fine di migliorare la </w:t>
      </w:r>
      <w:del w:id="13" w:author="SALVATORE VENTO" w:date="2022-03-22T09:25:00Z">
        <w:r w:rsidRPr="00FD4CF3">
          <w:rPr>
            <w:spacing w:val="-1"/>
            <w:sz w:val="24"/>
            <w:szCs w:val="24"/>
          </w:rPr>
          <w:delText>sostenibilita’</w:delText>
        </w:r>
      </w:del>
      <w:ins w:id="14" w:author="SALVATORE VENTO" w:date="2022-03-22T09:25:00Z">
        <w:r w:rsidRPr="00FD4CF3">
          <w:rPr>
            <w:spacing w:val="-1"/>
            <w:sz w:val="24"/>
            <w:szCs w:val="24"/>
          </w:rPr>
          <w:t>sostenibilità</w:t>
        </w:r>
      </w:ins>
      <w:r w:rsidRPr="00FD4CF3">
        <w:rPr>
          <w:spacing w:val="-1"/>
          <w:sz w:val="24"/>
          <w:szCs w:val="24"/>
        </w:rPr>
        <w:t xml:space="preserve"> organizzativa  l’efficienza e l’efficacia  del processo di gestione del rischio  è opportuno individuare</w:t>
      </w:r>
      <w:del w:id="15" w:author="SALVATORE VENTO" w:date="2022-03-22T09:25:00Z">
        <w:r w:rsidRPr="00FD4CF3">
          <w:rPr>
            <w:spacing w:val="-1"/>
            <w:sz w:val="24"/>
            <w:szCs w:val="24"/>
          </w:rPr>
          <w:delText xml:space="preserve"> </w:delText>
        </w:r>
      </w:del>
      <w:r w:rsidRPr="00FD4CF3">
        <w:rPr>
          <w:spacing w:val="-1"/>
          <w:sz w:val="24"/>
          <w:szCs w:val="24"/>
        </w:rPr>
        <w:t xml:space="preserve"> </w:t>
      </w:r>
      <w:del w:id="16" w:author="SALVATORE VENTO" w:date="2022-03-22T09:25:00Z">
        <w:r w:rsidRPr="00FD4CF3">
          <w:rPr>
            <w:spacing w:val="-1"/>
            <w:sz w:val="24"/>
            <w:szCs w:val="24"/>
          </w:rPr>
          <w:delText>priorita’</w:delText>
        </w:r>
      </w:del>
      <w:ins w:id="17" w:author="SALVATORE VENTO" w:date="2022-03-22T09:25:00Z">
        <w:r w:rsidRPr="00FD4CF3">
          <w:rPr>
            <w:spacing w:val="-1"/>
            <w:sz w:val="24"/>
            <w:szCs w:val="24"/>
          </w:rPr>
          <w:t>priorità</w:t>
        </w:r>
      </w:ins>
      <w:r w:rsidRPr="00FD4CF3">
        <w:rPr>
          <w:spacing w:val="-1"/>
          <w:sz w:val="24"/>
          <w:szCs w:val="24"/>
        </w:rPr>
        <w:t xml:space="preserve"> di intervento  , evitando di trattare il rischio  in modo generico e poco selettivo. Occorre selezionare gli ambiti maggiormente esposti a rischio   focalizzando l’analisi   in particolare  su aspetti  che hanno visto coinvolto l’ente in procedimenti giudiziari ,  disciplinari o  su  quegli aspetti che sono stati oggetto di rilievi  frequenti nei controlli interni. </w:t>
      </w:r>
    </w:p>
    <w:p w14:paraId="3BC284CD" w14:textId="77777777" w:rsidR="00636418" w:rsidRPr="00FD4CF3" w:rsidRDefault="00636418" w:rsidP="00636418">
      <w:pPr>
        <w:pStyle w:val="Titolo1"/>
        <w:tabs>
          <w:tab w:val="left" w:pos="616"/>
        </w:tabs>
        <w:spacing w:before="76"/>
        <w:ind w:left="395"/>
        <w:rPr>
          <w:spacing w:val="-1"/>
          <w:sz w:val="24"/>
          <w:szCs w:val="24"/>
        </w:rPr>
      </w:pPr>
      <w:r w:rsidRPr="00FD4CF3">
        <w:rPr>
          <w:i/>
          <w:spacing w:val="-1"/>
          <w:sz w:val="24"/>
          <w:szCs w:val="24"/>
        </w:rPr>
        <w:t>Implementazione dell’informatizzazione dell’Ente</w:t>
      </w:r>
      <w:r w:rsidRPr="00FD4CF3">
        <w:rPr>
          <w:spacing w:val="-1"/>
          <w:sz w:val="24"/>
          <w:szCs w:val="24"/>
        </w:rPr>
        <w:t xml:space="preserve"> – il miglioramento del sistema informatico limita le </w:t>
      </w:r>
      <w:del w:id="18" w:author="SALVATORE VENTO" w:date="2022-03-22T09:25:00Z">
        <w:r w:rsidRPr="00FD4CF3">
          <w:rPr>
            <w:spacing w:val="-1"/>
            <w:sz w:val="24"/>
            <w:szCs w:val="24"/>
          </w:rPr>
          <w:delText>possibilita’</w:delText>
        </w:r>
      </w:del>
      <w:ins w:id="19" w:author="SALVATORE VENTO" w:date="2022-03-22T09:25:00Z">
        <w:r w:rsidRPr="00FD4CF3">
          <w:rPr>
            <w:spacing w:val="-1"/>
            <w:sz w:val="24"/>
            <w:szCs w:val="24"/>
          </w:rPr>
          <w:t>possibilità</w:t>
        </w:r>
      </w:ins>
      <w:del w:id="20" w:author="SALVATORE VENTO" w:date="2022-03-22T09:25:00Z">
        <w:r w:rsidRPr="00FD4CF3">
          <w:rPr>
            <w:spacing w:val="-1"/>
            <w:sz w:val="24"/>
            <w:szCs w:val="24"/>
          </w:rPr>
          <w:delText xml:space="preserve"> </w:delText>
        </w:r>
      </w:del>
      <w:r w:rsidRPr="00FD4CF3">
        <w:rPr>
          <w:spacing w:val="-1"/>
          <w:sz w:val="24"/>
          <w:szCs w:val="24"/>
        </w:rPr>
        <w:t xml:space="preserve"> di rischio corruzione  e facilita l’alimentazione della sezione di Amministrazione trasparente . </w:t>
      </w:r>
    </w:p>
    <w:p w14:paraId="306D6D96" w14:textId="77777777" w:rsidR="00636418" w:rsidRPr="00FD4CF3" w:rsidRDefault="00636418" w:rsidP="00636418">
      <w:pPr>
        <w:pStyle w:val="Titolo1"/>
        <w:tabs>
          <w:tab w:val="left" w:pos="616"/>
        </w:tabs>
        <w:spacing w:before="76"/>
        <w:ind w:left="395"/>
        <w:rPr>
          <w:spacing w:val="-1"/>
          <w:sz w:val="24"/>
          <w:szCs w:val="24"/>
        </w:rPr>
      </w:pPr>
      <w:r w:rsidRPr="00FD4CF3">
        <w:rPr>
          <w:i/>
          <w:spacing w:val="-1"/>
          <w:sz w:val="24"/>
          <w:szCs w:val="24"/>
        </w:rPr>
        <w:t>Diversificazione della formazione</w:t>
      </w:r>
      <w:r w:rsidRPr="00FD4CF3">
        <w:rPr>
          <w:spacing w:val="-1"/>
          <w:sz w:val="24"/>
          <w:szCs w:val="24"/>
        </w:rPr>
        <w:t xml:space="preserve"> - </w:t>
      </w:r>
      <w:del w:id="21" w:author="SALVATORE VENTO" w:date="2022-03-22T09:24:00Z">
        <w:r w:rsidRPr="00FD4CF3">
          <w:rPr>
            <w:spacing w:val="-1"/>
            <w:sz w:val="24"/>
            <w:szCs w:val="24"/>
          </w:rPr>
          <w:delText xml:space="preserve"> </w:delText>
        </w:r>
      </w:del>
      <w:r w:rsidRPr="00FD4CF3">
        <w:rPr>
          <w:spacing w:val="-1"/>
          <w:sz w:val="24"/>
          <w:szCs w:val="24"/>
        </w:rPr>
        <w:t>la diversificazione dell</w:t>
      </w:r>
      <w:del w:id="22" w:author="SALVATORE VENTO" w:date="2022-03-22T09:24:00Z">
        <w:r w:rsidRPr="00FD4CF3">
          <w:rPr>
            <w:spacing w:val="-1"/>
            <w:sz w:val="24"/>
            <w:szCs w:val="24"/>
          </w:rPr>
          <w:delText>e</w:delText>
        </w:r>
      </w:del>
      <w:ins w:id="23" w:author="SALVATORE VENTO" w:date="2022-03-22T09:24:00Z">
        <w:r w:rsidRPr="00FD4CF3">
          <w:rPr>
            <w:spacing w:val="-1"/>
            <w:sz w:val="24"/>
            <w:szCs w:val="24"/>
          </w:rPr>
          <w:t>a</w:t>
        </w:r>
      </w:ins>
      <w:r w:rsidRPr="00FD4CF3">
        <w:rPr>
          <w:spacing w:val="-1"/>
          <w:sz w:val="24"/>
          <w:szCs w:val="24"/>
        </w:rPr>
        <w:t xml:space="preserve"> formazione ha la </w:t>
      </w:r>
      <w:del w:id="24" w:author="SALVATORE VENTO" w:date="2022-03-22T09:24:00Z">
        <w:r w:rsidRPr="00FD4CF3">
          <w:rPr>
            <w:spacing w:val="-1"/>
            <w:sz w:val="24"/>
            <w:szCs w:val="24"/>
          </w:rPr>
          <w:delText>finalita’</w:delText>
        </w:r>
      </w:del>
      <w:ins w:id="25" w:author="SALVATORE VENTO" w:date="2022-03-22T09:24:00Z">
        <w:r w:rsidRPr="00FD4CF3">
          <w:rPr>
            <w:spacing w:val="-1"/>
            <w:sz w:val="24"/>
            <w:szCs w:val="24"/>
          </w:rPr>
          <w:t>finalità</w:t>
        </w:r>
      </w:ins>
      <w:r w:rsidRPr="00FD4CF3">
        <w:rPr>
          <w:spacing w:val="-1"/>
          <w:sz w:val="24"/>
          <w:szCs w:val="24"/>
        </w:rPr>
        <w:t xml:space="preserve"> di intercettare  una platea </w:t>
      </w:r>
      <w:del w:id="26" w:author="SALVATORE VENTO" w:date="2022-03-22T09:25:00Z">
        <w:r w:rsidRPr="00FD4CF3">
          <w:rPr>
            <w:spacing w:val="-1"/>
            <w:sz w:val="24"/>
            <w:szCs w:val="24"/>
          </w:rPr>
          <w:delText>piu’</w:delText>
        </w:r>
      </w:del>
      <w:ins w:id="27" w:author="SALVATORE VENTO" w:date="2022-03-22T09:25:00Z">
        <w:r w:rsidRPr="00FD4CF3">
          <w:rPr>
            <w:spacing w:val="-1"/>
            <w:sz w:val="24"/>
            <w:szCs w:val="24"/>
          </w:rPr>
          <w:t>più</w:t>
        </w:r>
      </w:ins>
      <w:r w:rsidRPr="00FD4CF3">
        <w:rPr>
          <w:spacing w:val="-1"/>
          <w:sz w:val="24"/>
          <w:szCs w:val="24"/>
        </w:rPr>
        <w:t xml:space="preserve"> ampia di dipendenti  su un elenco di argomenti declinabili  negli aspetti di applicazione pratica  anche sulla base degli esiti del controllo interno  e  su tematiche  che possano avere una qualche rilevanza anche in materia di etica e </w:t>
      </w:r>
      <w:del w:id="28" w:author="SALVATORE VENTO" w:date="2022-03-22T09:24:00Z">
        <w:r w:rsidRPr="00FD4CF3">
          <w:rPr>
            <w:spacing w:val="-1"/>
            <w:sz w:val="24"/>
            <w:szCs w:val="24"/>
          </w:rPr>
          <w:delText>legalita’</w:delText>
        </w:r>
      </w:del>
      <w:ins w:id="29" w:author="SALVATORE VENTO" w:date="2022-03-22T09:24:00Z">
        <w:r w:rsidRPr="00FD4CF3">
          <w:rPr>
            <w:spacing w:val="-1"/>
            <w:sz w:val="24"/>
            <w:szCs w:val="24"/>
          </w:rPr>
          <w:t>legalità</w:t>
        </w:r>
      </w:ins>
      <w:r w:rsidRPr="00FD4CF3">
        <w:rPr>
          <w:spacing w:val="-1"/>
          <w:sz w:val="24"/>
          <w:szCs w:val="24"/>
        </w:rPr>
        <w:t>.</w:t>
      </w:r>
    </w:p>
    <w:p w14:paraId="7111E769" w14:textId="77777777" w:rsidR="00636418" w:rsidRPr="00FD4CF3" w:rsidRDefault="00636418" w:rsidP="00636418">
      <w:pPr>
        <w:pStyle w:val="Titolo1"/>
        <w:tabs>
          <w:tab w:val="left" w:pos="616"/>
        </w:tabs>
        <w:spacing w:before="76"/>
        <w:ind w:left="395"/>
        <w:rPr>
          <w:spacing w:val="-1"/>
          <w:sz w:val="24"/>
          <w:szCs w:val="24"/>
        </w:rPr>
      </w:pPr>
      <w:r w:rsidRPr="00FD4CF3">
        <w:rPr>
          <w:spacing w:val="-1"/>
          <w:sz w:val="24"/>
          <w:szCs w:val="24"/>
        </w:rPr>
        <w:t xml:space="preserve">Inoltre </w:t>
      </w:r>
      <w:del w:id="30" w:author="SALVATORE VENTO" w:date="2022-03-22T09:25:00Z">
        <w:r w:rsidRPr="00FD4CF3">
          <w:rPr>
            <w:spacing w:val="-1"/>
            <w:sz w:val="24"/>
            <w:szCs w:val="24"/>
          </w:rPr>
          <w:delText xml:space="preserve"> </w:delText>
        </w:r>
      </w:del>
      <w:r w:rsidRPr="00FD4CF3">
        <w:rPr>
          <w:spacing w:val="-1"/>
          <w:sz w:val="24"/>
          <w:szCs w:val="24"/>
        </w:rPr>
        <w:t>il Piano deve  tendere ad individuare una strategia  anticorruzione  specifica per  alcuni procedimenti  complessi o trasversali a tutti i Servizi .</w:t>
      </w:r>
    </w:p>
    <w:p w14:paraId="56E791C4" w14:textId="77777777" w:rsidR="00636418" w:rsidRPr="00FD4CF3" w:rsidRDefault="00636418" w:rsidP="00636418">
      <w:pPr>
        <w:pStyle w:val="Titolo1"/>
        <w:tabs>
          <w:tab w:val="left" w:pos="616"/>
        </w:tabs>
        <w:spacing w:before="76"/>
        <w:ind w:left="395"/>
        <w:rPr>
          <w:spacing w:val="-1"/>
          <w:sz w:val="24"/>
          <w:szCs w:val="24"/>
        </w:rPr>
      </w:pPr>
      <w:r w:rsidRPr="00FD4CF3">
        <w:rPr>
          <w:spacing w:val="-1"/>
          <w:sz w:val="24"/>
          <w:szCs w:val="24"/>
        </w:rPr>
        <w:t xml:space="preserve">Il Piano deve valorizzare la </w:t>
      </w:r>
      <w:r w:rsidRPr="00FD4CF3">
        <w:rPr>
          <w:i/>
          <w:spacing w:val="-1"/>
          <w:sz w:val="24"/>
          <w:szCs w:val="24"/>
        </w:rPr>
        <w:t xml:space="preserve">trasparenza </w:t>
      </w:r>
      <w:r w:rsidRPr="00FD4CF3">
        <w:rPr>
          <w:spacing w:val="-1"/>
          <w:sz w:val="24"/>
          <w:szCs w:val="24"/>
        </w:rPr>
        <w:t xml:space="preserve">adeguandola alle sopravvenienze normative  e puntando sull’assolvimento di obblighi di pubblicazione ulteriori  a quelli obbligatori e sull’effettivita’ del diritto di accesso civico generalizzato. </w:t>
      </w:r>
    </w:p>
    <w:p w14:paraId="0CCFF854" w14:textId="77777777" w:rsidR="00636418" w:rsidRPr="00FD4CF3" w:rsidRDefault="00636418" w:rsidP="00636418">
      <w:pPr>
        <w:pStyle w:val="Titolo1"/>
        <w:tabs>
          <w:tab w:val="left" w:pos="616"/>
        </w:tabs>
        <w:spacing w:before="76"/>
        <w:ind w:left="395"/>
        <w:rPr>
          <w:spacing w:val="-1"/>
          <w:sz w:val="24"/>
          <w:szCs w:val="24"/>
        </w:rPr>
      </w:pPr>
      <w:r w:rsidRPr="00FD4CF3">
        <w:rPr>
          <w:spacing w:val="-1"/>
          <w:sz w:val="24"/>
          <w:szCs w:val="24"/>
        </w:rPr>
        <w:t>.</w:t>
      </w:r>
    </w:p>
    <w:p w14:paraId="2176661D" w14:textId="77777777" w:rsidR="00636418" w:rsidRPr="00FD4CF3" w:rsidRDefault="00636418" w:rsidP="00636418">
      <w:pPr>
        <w:pStyle w:val="Titolo1"/>
        <w:tabs>
          <w:tab w:val="left" w:pos="616"/>
        </w:tabs>
        <w:spacing w:before="76"/>
        <w:ind w:left="395"/>
        <w:rPr>
          <w:sz w:val="24"/>
          <w:szCs w:val="24"/>
        </w:rPr>
      </w:pPr>
      <w:r w:rsidRPr="00FD4CF3">
        <w:rPr>
          <w:sz w:val="24"/>
          <w:szCs w:val="24"/>
        </w:rPr>
        <w:t xml:space="preserve">Nella stesura del Piano  e nella mappatura dei processi   e individuazione delle misure di prevenzione  l’orizzonte che si è tenuto costantemente  presente è  il perseguimento del </w:t>
      </w:r>
      <w:r w:rsidRPr="00FD4CF3">
        <w:rPr>
          <w:i/>
          <w:sz w:val="24"/>
          <w:szCs w:val="24"/>
        </w:rPr>
        <w:t>Valore pubblico</w:t>
      </w:r>
      <w:r w:rsidRPr="00FD4CF3">
        <w:rPr>
          <w:sz w:val="24"/>
          <w:szCs w:val="24"/>
        </w:rPr>
        <w:t xml:space="preserve"> inteso come miglioramento del livello di  benessere della </w:t>
      </w:r>
      <w:del w:id="31" w:author="SALVATORE VENTO" w:date="2022-03-22T09:25:00Z">
        <w:r w:rsidRPr="00FD4CF3">
          <w:rPr>
            <w:sz w:val="24"/>
            <w:szCs w:val="24"/>
          </w:rPr>
          <w:delText>comunita’</w:delText>
        </w:r>
      </w:del>
      <w:ins w:id="32" w:author="SALVATORE VENTO" w:date="2022-03-22T09:25:00Z">
        <w:r w:rsidRPr="00FD4CF3">
          <w:rPr>
            <w:sz w:val="24"/>
            <w:szCs w:val="24"/>
          </w:rPr>
          <w:t>comunità</w:t>
        </w:r>
      </w:ins>
      <w:r w:rsidRPr="00FD4CF3">
        <w:rPr>
          <w:sz w:val="24"/>
          <w:szCs w:val="24"/>
        </w:rPr>
        <w:t xml:space="preserve"> di riferimento  mediante l’introduzione di buone prassi e misure appropriate.  </w:t>
      </w:r>
    </w:p>
    <w:p w14:paraId="563837D5" w14:textId="77777777" w:rsidR="00636418" w:rsidRPr="00FD4CF3" w:rsidRDefault="00636418" w:rsidP="00636418">
      <w:pPr>
        <w:jc w:val="both"/>
        <w:rPr>
          <w:sz w:val="24"/>
          <w:szCs w:val="24"/>
        </w:rPr>
      </w:pPr>
    </w:p>
    <w:tbl>
      <w:tblPr>
        <w:tblStyle w:val="Grigliatabella"/>
        <w:tblW w:w="0" w:type="auto"/>
        <w:tblLook w:val="04A0" w:firstRow="1" w:lastRow="0" w:firstColumn="1" w:lastColumn="0" w:noHBand="0" w:noVBand="1"/>
      </w:tblPr>
      <w:tblGrid>
        <w:gridCol w:w="9622"/>
      </w:tblGrid>
      <w:tr w:rsidR="00636418" w14:paraId="5BCAD0B6" w14:textId="77777777" w:rsidTr="00636418">
        <w:trPr>
          <w:trHeight w:val="358"/>
        </w:trPr>
        <w:tc>
          <w:tcPr>
            <w:tcW w:w="9622" w:type="dxa"/>
            <w:tcBorders>
              <w:top w:val="single" w:sz="4" w:space="0" w:color="auto"/>
              <w:left w:val="single" w:sz="4" w:space="0" w:color="auto"/>
              <w:bottom w:val="single" w:sz="4" w:space="0" w:color="auto"/>
              <w:right w:val="single" w:sz="4" w:space="0" w:color="auto"/>
            </w:tcBorders>
            <w:hideMark/>
          </w:tcPr>
          <w:p w14:paraId="45C2C34A" w14:textId="77777777" w:rsidR="00636418" w:rsidRDefault="00636418" w:rsidP="00636418">
            <w:pPr>
              <w:pStyle w:val="Paragrafoelenco"/>
              <w:numPr>
                <w:ilvl w:val="2"/>
                <w:numId w:val="138"/>
              </w:numPr>
              <w:autoSpaceDE/>
              <w:rPr>
                <w:rFonts w:eastAsia="Times New Roman"/>
                <w:sz w:val="24"/>
                <w:szCs w:val="24"/>
                <w:lang w:eastAsia="it-IT"/>
              </w:rPr>
            </w:pPr>
            <w:r>
              <w:rPr>
                <w:spacing w:val="-1"/>
                <w:sz w:val="24"/>
                <w:szCs w:val="24"/>
                <w:lang w:eastAsia="it-IT"/>
              </w:rPr>
              <w:t>I SOGGETTI COINVOLTI NEL PROCESSO DI PREVENZIONE CORRUZIONE</w:t>
            </w:r>
          </w:p>
        </w:tc>
      </w:tr>
    </w:tbl>
    <w:p w14:paraId="0EB5C65D" w14:textId="77777777" w:rsidR="00636418" w:rsidRDefault="00636418" w:rsidP="00636418">
      <w:pPr>
        <w:jc w:val="both"/>
        <w:rPr>
          <w:rFonts w:eastAsia="Times New Roman"/>
          <w:sz w:val="24"/>
          <w:szCs w:val="24"/>
        </w:rPr>
      </w:pPr>
    </w:p>
    <w:p w14:paraId="6E879501" w14:textId="77777777" w:rsidR="00636418" w:rsidRDefault="00636418" w:rsidP="00636418">
      <w:pPr>
        <w:ind w:left="372"/>
        <w:jc w:val="both"/>
        <w:rPr>
          <w:spacing w:val="-1"/>
          <w:sz w:val="24"/>
          <w:szCs w:val="24"/>
        </w:rPr>
      </w:pPr>
      <w:r>
        <w:rPr>
          <w:spacing w:val="-1"/>
          <w:sz w:val="24"/>
          <w:szCs w:val="24"/>
        </w:rPr>
        <w:t xml:space="preserve">I soggetti che concorrono alla strategia di prevenzione della corruzione all’interno dell’Amministrazione e i relativi compiti e funzioni sono : </w:t>
      </w:r>
    </w:p>
    <w:p w14:paraId="626C428B" w14:textId="77777777" w:rsidR="00636418" w:rsidRDefault="00636418" w:rsidP="00636418">
      <w:pPr>
        <w:ind w:left="372"/>
        <w:jc w:val="both"/>
        <w:rPr>
          <w:spacing w:val="-1"/>
          <w:sz w:val="24"/>
          <w:szCs w:val="24"/>
        </w:rPr>
      </w:pPr>
    </w:p>
    <w:tbl>
      <w:tblPr>
        <w:tblStyle w:val="Grigliatabella"/>
        <w:tblW w:w="0" w:type="auto"/>
        <w:tblInd w:w="372" w:type="dxa"/>
        <w:tblLook w:val="04A0" w:firstRow="1" w:lastRow="0" w:firstColumn="1" w:lastColumn="0" w:noHBand="0" w:noVBand="1"/>
      </w:tblPr>
      <w:tblGrid>
        <w:gridCol w:w="9250"/>
      </w:tblGrid>
      <w:tr w:rsidR="00636418" w14:paraId="2213752C" w14:textId="77777777" w:rsidTr="00636418">
        <w:tc>
          <w:tcPr>
            <w:tcW w:w="9250" w:type="dxa"/>
            <w:tcBorders>
              <w:top w:val="single" w:sz="4" w:space="0" w:color="auto"/>
              <w:left w:val="single" w:sz="4" w:space="0" w:color="auto"/>
              <w:bottom w:val="single" w:sz="4" w:space="0" w:color="auto"/>
              <w:right w:val="single" w:sz="4" w:space="0" w:color="auto"/>
            </w:tcBorders>
          </w:tcPr>
          <w:p w14:paraId="6E41C003" w14:textId="77777777" w:rsidR="00636418" w:rsidRDefault="00636418">
            <w:pPr>
              <w:autoSpaceDE/>
              <w:jc w:val="both"/>
              <w:rPr>
                <w:rFonts w:ascii="Times New Roman" w:eastAsia="Times New Roman" w:hAnsi="Times New Roman"/>
                <w:spacing w:val="-1"/>
                <w:sz w:val="24"/>
                <w:szCs w:val="24"/>
                <w:lang w:eastAsia="it-IT"/>
              </w:rPr>
            </w:pPr>
            <w:r>
              <w:rPr>
                <w:spacing w:val="-1"/>
                <w:sz w:val="24"/>
                <w:szCs w:val="24"/>
                <w:lang w:eastAsia="it-IT"/>
              </w:rPr>
              <w:t>-</w:t>
            </w:r>
            <w:r>
              <w:rPr>
                <w:b/>
                <w:spacing w:val="-1"/>
                <w:sz w:val="24"/>
                <w:szCs w:val="24"/>
                <w:lang w:eastAsia="it-IT"/>
              </w:rPr>
              <w:t>la Giunta Comunale</w:t>
            </w:r>
            <w:r>
              <w:rPr>
                <w:spacing w:val="-1"/>
                <w:sz w:val="24"/>
                <w:szCs w:val="24"/>
                <w:lang w:eastAsia="it-IT"/>
              </w:rPr>
              <w:t xml:space="preserve">  - alla quale spetta la   definizione degli obiettivi strategici  in materia di prevenzione della corruzione e trasparenza  che costituiscono contenuto necessario e parte integrante dei documenti di programmazione strategico gestionale</w:t>
            </w:r>
            <w:del w:id="33" w:author="SALVATORE VENTO" w:date="2022-03-22T09:25:00Z">
              <w:r>
                <w:rPr>
                  <w:spacing w:val="-1"/>
                  <w:sz w:val="24"/>
                  <w:szCs w:val="24"/>
                  <w:lang w:eastAsia="it-IT"/>
                </w:rPr>
                <w:delText xml:space="preserve"> </w:delText>
              </w:r>
            </w:del>
            <w:r>
              <w:rPr>
                <w:spacing w:val="-1"/>
                <w:sz w:val="24"/>
                <w:szCs w:val="24"/>
                <w:lang w:eastAsia="it-IT"/>
              </w:rPr>
              <w:t xml:space="preserve"> </w:t>
            </w:r>
            <w:del w:id="34" w:author="SALVATORE VENTO" w:date="2022-03-22T09:25:00Z">
              <w:r>
                <w:rPr>
                  <w:spacing w:val="-1"/>
                  <w:sz w:val="24"/>
                  <w:szCs w:val="24"/>
                  <w:lang w:eastAsia="it-IT"/>
                </w:rPr>
                <w:delText>nonche</w:delText>
              </w:r>
            </w:del>
            <w:ins w:id="35" w:author="SALVATORE VENTO" w:date="2022-03-22T09:25:00Z">
              <w:r>
                <w:rPr>
                  <w:spacing w:val="-1"/>
                  <w:sz w:val="24"/>
                  <w:szCs w:val="24"/>
                  <w:lang w:eastAsia="it-IT"/>
                </w:rPr>
                <w:t>nonché</w:t>
              </w:r>
            </w:ins>
            <w:r>
              <w:rPr>
                <w:spacing w:val="-1"/>
                <w:sz w:val="24"/>
                <w:szCs w:val="24"/>
                <w:lang w:eastAsia="it-IT"/>
              </w:rPr>
              <w:t>’ adozione del PTPC.</w:t>
            </w:r>
          </w:p>
          <w:p w14:paraId="6B70140B" w14:textId="77777777" w:rsidR="00636418" w:rsidRDefault="00636418">
            <w:pPr>
              <w:autoSpaceDE/>
              <w:jc w:val="both"/>
              <w:rPr>
                <w:spacing w:val="-1"/>
                <w:sz w:val="24"/>
                <w:szCs w:val="24"/>
                <w:lang w:eastAsia="it-IT"/>
              </w:rPr>
            </w:pPr>
            <w:r>
              <w:rPr>
                <w:spacing w:val="-1"/>
                <w:sz w:val="24"/>
                <w:szCs w:val="24"/>
                <w:lang w:eastAsia="it-IT"/>
              </w:rPr>
              <w:t xml:space="preserve">La </w:t>
            </w:r>
            <w:del w:id="36" w:author="SALVATORE VENTO" w:date="2022-03-22T09:25:00Z">
              <w:r>
                <w:rPr>
                  <w:spacing w:val="-1"/>
                  <w:sz w:val="24"/>
                  <w:szCs w:val="24"/>
                  <w:lang w:eastAsia="it-IT"/>
                </w:rPr>
                <w:delText>responsabilita’</w:delText>
              </w:r>
            </w:del>
            <w:ins w:id="37" w:author="SALVATORE VENTO" w:date="2022-03-22T09:25:00Z">
              <w:r>
                <w:rPr>
                  <w:spacing w:val="-1"/>
                  <w:sz w:val="24"/>
                  <w:szCs w:val="24"/>
                  <w:lang w:eastAsia="it-IT"/>
                </w:rPr>
                <w:t>responsabilità</w:t>
              </w:r>
            </w:ins>
            <w:r>
              <w:rPr>
                <w:spacing w:val="-1"/>
                <w:sz w:val="24"/>
                <w:szCs w:val="24"/>
                <w:lang w:eastAsia="it-IT"/>
              </w:rPr>
              <w:t xml:space="preserve">  della Giunta Comunale è legata alla mancata approvazione del Piano nei termini previsti   o assenza degli elementi minimi  del Piano medesimo ai sensi dell’art. 19 co. 5 lett b del DL 90/2014 convertito  con modificazioni nella L. 114/2014. In tal caso ANAC applica una sanzione  da € 1.000 ad € 10.000-</w:t>
            </w:r>
          </w:p>
          <w:p w14:paraId="45BDEBFF" w14:textId="77777777" w:rsidR="00636418" w:rsidRDefault="00636418">
            <w:pPr>
              <w:autoSpaceDE/>
              <w:jc w:val="both"/>
              <w:rPr>
                <w:rFonts w:ascii="Times New Roman" w:eastAsia="Times New Roman" w:hAnsi="Times New Roman" w:cs="Times New Roman"/>
                <w:spacing w:val="-1"/>
                <w:sz w:val="24"/>
                <w:szCs w:val="24"/>
                <w:lang w:eastAsia="it-IT"/>
              </w:rPr>
            </w:pPr>
          </w:p>
        </w:tc>
      </w:tr>
      <w:tr w:rsidR="00636418" w14:paraId="43DB8865" w14:textId="77777777" w:rsidTr="00636418">
        <w:tc>
          <w:tcPr>
            <w:tcW w:w="9250" w:type="dxa"/>
            <w:tcBorders>
              <w:top w:val="single" w:sz="4" w:space="0" w:color="auto"/>
              <w:left w:val="single" w:sz="4" w:space="0" w:color="auto"/>
              <w:bottom w:val="single" w:sz="4" w:space="0" w:color="auto"/>
              <w:right w:val="single" w:sz="4" w:space="0" w:color="auto"/>
            </w:tcBorders>
          </w:tcPr>
          <w:p w14:paraId="5F82E329" w14:textId="77777777" w:rsidR="00636418" w:rsidRDefault="00636418">
            <w:pPr>
              <w:autoSpaceDE/>
              <w:jc w:val="both"/>
              <w:rPr>
                <w:rFonts w:ascii="Times New Roman" w:eastAsia="Times New Roman" w:hAnsi="Times New Roman"/>
                <w:spacing w:val="-1"/>
                <w:sz w:val="24"/>
                <w:szCs w:val="24"/>
                <w:lang w:eastAsia="it-IT"/>
              </w:rPr>
            </w:pPr>
            <w:r>
              <w:rPr>
                <w:spacing w:val="-1"/>
                <w:sz w:val="24"/>
                <w:szCs w:val="24"/>
                <w:lang w:eastAsia="it-IT"/>
              </w:rPr>
              <w:t>I consiglieri comunali  hanno competenza  al fine di apportare eventuali osservazioni  o migliorie al Piano  anche in occasione dell’aggiornamento   o successivamente in sede di valutazione della sua adeguatezza.</w:t>
            </w:r>
          </w:p>
          <w:p w14:paraId="3B51955B" w14:textId="77777777" w:rsidR="00636418" w:rsidRDefault="00636418">
            <w:pPr>
              <w:autoSpaceDE/>
              <w:jc w:val="both"/>
              <w:rPr>
                <w:rFonts w:ascii="Times New Roman" w:eastAsia="Times New Roman" w:hAnsi="Times New Roman" w:cs="Times New Roman"/>
                <w:spacing w:val="-1"/>
                <w:sz w:val="24"/>
                <w:szCs w:val="24"/>
                <w:lang w:eastAsia="it-IT"/>
              </w:rPr>
            </w:pPr>
          </w:p>
        </w:tc>
      </w:tr>
      <w:tr w:rsidR="00636418" w14:paraId="21F11E39" w14:textId="77777777" w:rsidTr="00636418">
        <w:tc>
          <w:tcPr>
            <w:tcW w:w="9250" w:type="dxa"/>
            <w:tcBorders>
              <w:top w:val="single" w:sz="4" w:space="0" w:color="auto"/>
              <w:left w:val="single" w:sz="4" w:space="0" w:color="auto"/>
              <w:bottom w:val="single" w:sz="4" w:space="0" w:color="auto"/>
              <w:right w:val="single" w:sz="4" w:space="0" w:color="auto"/>
            </w:tcBorders>
          </w:tcPr>
          <w:p w14:paraId="580C5758" w14:textId="77777777" w:rsidR="00636418" w:rsidRDefault="00636418">
            <w:pPr>
              <w:autoSpaceDE/>
              <w:jc w:val="both"/>
              <w:rPr>
                <w:rFonts w:ascii="Times New Roman" w:eastAsia="Times New Roman" w:hAnsi="Times New Roman"/>
                <w:spacing w:val="-1"/>
                <w:sz w:val="24"/>
                <w:szCs w:val="24"/>
                <w:lang w:eastAsia="it-IT"/>
              </w:rPr>
            </w:pPr>
            <w:r>
              <w:rPr>
                <w:b/>
                <w:spacing w:val="-1"/>
                <w:sz w:val="24"/>
                <w:szCs w:val="24"/>
                <w:lang w:eastAsia="it-IT"/>
              </w:rPr>
              <w:t xml:space="preserve">Il Responsabile della Prevenzione  Corruzione </w:t>
            </w:r>
            <w:r>
              <w:rPr>
                <w:spacing w:val="-1"/>
                <w:sz w:val="24"/>
                <w:szCs w:val="24"/>
                <w:lang w:eastAsia="it-IT"/>
              </w:rPr>
              <w:t xml:space="preserve"> il quale ha il compito di:</w:t>
            </w:r>
          </w:p>
          <w:p w14:paraId="6C7F9DD6" w14:textId="77777777" w:rsidR="00636418" w:rsidRDefault="00636418" w:rsidP="00636418">
            <w:pPr>
              <w:pStyle w:val="Paragrafoelenco"/>
              <w:numPr>
                <w:ilvl w:val="0"/>
                <w:numId w:val="111"/>
              </w:numPr>
              <w:autoSpaceDE/>
              <w:jc w:val="both"/>
              <w:rPr>
                <w:spacing w:val="-1"/>
                <w:sz w:val="24"/>
                <w:szCs w:val="24"/>
                <w:lang w:eastAsia="it-IT"/>
              </w:rPr>
            </w:pPr>
            <w:r>
              <w:rPr>
                <w:spacing w:val="-1"/>
                <w:sz w:val="24"/>
                <w:szCs w:val="24"/>
                <w:lang w:eastAsia="it-IT"/>
              </w:rPr>
              <w:t xml:space="preserve">predisporre il Piano  triennale di prevenzione della corruzione assicurando il coinvolgimento della struttura  soprattutto con riferimento </w:t>
            </w:r>
            <w:del w:id="38" w:author="SALVATORE VENTO" w:date="2022-03-22T09:26:00Z">
              <w:r>
                <w:rPr>
                  <w:spacing w:val="-1"/>
                  <w:sz w:val="24"/>
                  <w:szCs w:val="24"/>
                  <w:lang w:eastAsia="it-IT"/>
                </w:rPr>
                <w:delText>all’attivita’</w:delText>
              </w:r>
            </w:del>
            <w:ins w:id="39" w:author="SALVATORE VENTO" w:date="2022-03-22T09:26:00Z">
              <w:r>
                <w:rPr>
                  <w:spacing w:val="-1"/>
                  <w:sz w:val="24"/>
                  <w:szCs w:val="24"/>
                  <w:lang w:eastAsia="it-IT"/>
                </w:rPr>
                <w:t>all’attività</w:t>
              </w:r>
            </w:ins>
            <w:r>
              <w:rPr>
                <w:spacing w:val="-1"/>
                <w:sz w:val="24"/>
                <w:szCs w:val="24"/>
                <w:lang w:eastAsia="it-IT"/>
              </w:rPr>
              <w:t xml:space="preserve"> di analisi del rischio corruttivo.</w:t>
            </w:r>
          </w:p>
          <w:p w14:paraId="76D716E5" w14:textId="77777777" w:rsidR="00636418" w:rsidRDefault="00636418" w:rsidP="00636418">
            <w:pPr>
              <w:pStyle w:val="Paragrafoelenco"/>
              <w:numPr>
                <w:ilvl w:val="0"/>
                <w:numId w:val="111"/>
              </w:numPr>
              <w:autoSpaceDE/>
              <w:jc w:val="both"/>
              <w:rPr>
                <w:spacing w:val="-1"/>
                <w:sz w:val="24"/>
                <w:szCs w:val="24"/>
                <w:lang w:eastAsia="it-IT"/>
              </w:rPr>
            </w:pPr>
            <w:r>
              <w:rPr>
                <w:spacing w:val="-1"/>
                <w:sz w:val="24"/>
                <w:szCs w:val="24"/>
                <w:lang w:eastAsia="it-IT"/>
              </w:rPr>
              <w:t xml:space="preserve">Pubblicare il Piano sul sito istituzionale </w:t>
            </w:r>
            <w:del w:id="40" w:author="SALVATORE VENTO" w:date="2022-03-22T09:30:00Z">
              <w:r>
                <w:rPr>
                  <w:spacing w:val="-1"/>
                  <w:sz w:val="24"/>
                  <w:szCs w:val="24"/>
                  <w:lang w:eastAsia="it-IT"/>
                </w:rPr>
                <w:delText xml:space="preserve"> </w:delText>
              </w:r>
            </w:del>
            <w:r>
              <w:rPr>
                <w:spacing w:val="-1"/>
                <w:sz w:val="24"/>
                <w:szCs w:val="24"/>
                <w:lang w:eastAsia="it-IT"/>
              </w:rPr>
              <w:t>nella sezione Amministrazione trasparente</w:t>
            </w:r>
            <w:del w:id="41" w:author="SALVATORE VENTO" w:date="2022-03-22T10:02:00Z">
              <w:r>
                <w:rPr>
                  <w:spacing w:val="-1"/>
                  <w:sz w:val="24"/>
                  <w:szCs w:val="24"/>
                  <w:lang w:eastAsia="it-IT"/>
                </w:rPr>
                <w:delText xml:space="preserve">  </w:delText>
              </w:r>
            </w:del>
            <w:r>
              <w:rPr>
                <w:spacing w:val="-1"/>
                <w:sz w:val="24"/>
                <w:szCs w:val="24"/>
                <w:lang w:eastAsia="it-IT"/>
              </w:rPr>
              <w:t>, sotto sezione Altri contenuti  corruzione e illustrarne i contenuti  al personale dipendente  in apposite sezioni  formative generalmente organizzate per singolo  Servizio ;</w:t>
            </w:r>
          </w:p>
          <w:p w14:paraId="34964EA5" w14:textId="77777777" w:rsidR="00636418" w:rsidRDefault="00636418" w:rsidP="00636418">
            <w:pPr>
              <w:pStyle w:val="Paragrafoelenco"/>
              <w:numPr>
                <w:ilvl w:val="0"/>
                <w:numId w:val="111"/>
              </w:numPr>
              <w:autoSpaceDE/>
              <w:jc w:val="both"/>
              <w:rPr>
                <w:spacing w:val="-1"/>
                <w:sz w:val="24"/>
                <w:szCs w:val="24"/>
                <w:lang w:eastAsia="it-IT"/>
              </w:rPr>
            </w:pPr>
            <w:r>
              <w:rPr>
                <w:spacing w:val="-1"/>
                <w:sz w:val="24"/>
                <w:szCs w:val="24"/>
                <w:lang w:eastAsia="it-IT"/>
              </w:rPr>
              <w:t xml:space="preserve">Verificare  l’attuazione del Piano e la sua  </w:t>
            </w:r>
            <w:del w:id="42" w:author="SALVATORE VENTO" w:date="2022-03-22T09:26:00Z">
              <w:r>
                <w:rPr>
                  <w:spacing w:val="-1"/>
                  <w:sz w:val="24"/>
                  <w:szCs w:val="24"/>
                  <w:lang w:eastAsia="it-IT"/>
                </w:rPr>
                <w:delText>idoneita’</w:delText>
              </w:r>
            </w:del>
            <w:ins w:id="43" w:author="SALVATORE VENTO" w:date="2022-03-22T09:26:00Z">
              <w:r>
                <w:rPr>
                  <w:spacing w:val="-1"/>
                  <w:sz w:val="24"/>
                  <w:szCs w:val="24"/>
                  <w:lang w:eastAsia="it-IT"/>
                </w:rPr>
                <w:t>idoneità</w:t>
              </w:r>
            </w:ins>
            <w:r>
              <w:rPr>
                <w:spacing w:val="-1"/>
                <w:sz w:val="24"/>
                <w:szCs w:val="24"/>
                <w:lang w:eastAsia="it-IT"/>
              </w:rPr>
              <w:t xml:space="preserve">, </w:t>
            </w:r>
            <w:del w:id="44" w:author="SALVATORE VENTO" w:date="2022-03-22T09:26:00Z">
              <w:r>
                <w:rPr>
                  <w:spacing w:val="-1"/>
                  <w:sz w:val="24"/>
                  <w:szCs w:val="24"/>
                  <w:lang w:eastAsia="it-IT"/>
                </w:rPr>
                <w:delText>nonche</w:delText>
              </w:r>
            </w:del>
            <w:ins w:id="45" w:author="SALVATORE VENTO" w:date="2022-03-22T09:26:00Z">
              <w:r>
                <w:rPr>
                  <w:spacing w:val="-1"/>
                  <w:sz w:val="24"/>
                  <w:szCs w:val="24"/>
                  <w:lang w:eastAsia="it-IT"/>
                </w:rPr>
                <w:t>nonché</w:t>
              </w:r>
            </w:ins>
            <w:r>
              <w:rPr>
                <w:spacing w:val="-1"/>
                <w:sz w:val="24"/>
                <w:szCs w:val="24"/>
                <w:lang w:eastAsia="it-IT"/>
              </w:rPr>
              <w:t xml:space="preserve">’ la predisposizione di proposte di modifica, qualora siano accertate significative  violazioni delle prescrizioni  ovvero nel caso di intervenuti mutamenti  nell’organizzazione  o </w:t>
            </w:r>
            <w:del w:id="46" w:author="SALVATORE VENTO" w:date="2022-03-22T09:26:00Z">
              <w:r>
                <w:rPr>
                  <w:spacing w:val="-1"/>
                  <w:sz w:val="24"/>
                  <w:szCs w:val="24"/>
                  <w:lang w:eastAsia="it-IT"/>
                </w:rPr>
                <w:delText>nell’attivita’</w:delText>
              </w:r>
            </w:del>
            <w:ins w:id="47" w:author="SALVATORE VENTO" w:date="2022-03-22T09:26:00Z">
              <w:r>
                <w:rPr>
                  <w:spacing w:val="-1"/>
                  <w:sz w:val="24"/>
                  <w:szCs w:val="24"/>
                  <w:lang w:eastAsia="it-IT"/>
                </w:rPr>
                <w:t>nell’attività</w:t>
              </w:r>
            </w:ins>
            <w:r>
              <w:rPr>
                <w:spacing w:val="-1"/>
                <w:sz w:val="24"/>
                <w:szCs w:val="24"/>
                <w:lang w:eastAsia="it-IT"/>
              </w:rPr>
              <w:t xml:space="preserve"> dell’amministrazione;</w:t>
            </w:r>
          </w:p>
          <w:p w14:paraId="0553E8BC" w14:textId="77777777" w:rsidR="00636418" w:rsidRDefault="00636418" w:rsidP="00636418">
            <w:pPr>
              <w:pStyle w:val="Paragrafoelenco"/>
              <w:numPr>
                <w:ilvl w:val="0"/>
                <w:numId w:val="111"/>
              </w:numPr>
              <w:autoSpaceDE/>
              <w:jc w:val="both"/>
              <w:rPr>
                <w:spacing w:val="-1"/>
                <w:sz w:val="24"/>
                <w:szCs w:val="24"/>
                <w:lang w:eastAsia="it-IT"/>
              </w:rPr>
            </w:pPr>
            <w:r>
              <w:rPr>
                <w:spacing w:val="-1"/>
                <w:sz w:val="24"/>
                <w:szCs w:val="24"/>
                <w:lang w:eastAsia="it-IT"/>
              </w:rPr>
              <w:t xml:space="preserve">verificare, d’intesa con il Responsabile del Settore  interessato  , l’effettiva rotazione  degli incarichi negli uffici preposti  allo svolgimento delle </w:t>
            </w:r>
            <w:del w:id="48" w:author="SALVATORE VENTO" w:date="2022-03-22T09:26:00Z">
              <w:r>
                <w:rPr>
                  <w:spacing w:val="-1"/>
                  <w:sz w:val="24"/>
                  <w:szCs w:val="24"/>
                  <w:lang w:eastAsia="it-IT"/>
                </w:rPr>
                <w:delText>attivita’</w:delText>
              </w:r>
            </w:del>
            <w:ins w:id="49" w:author="SALVATORE VENTO" w:date="2022-03-22T09:26:00Z">
              <w:r>
                <w:rPr>
                  <w:spacing w:val="-1"/>
                  <w:sz w:val="24"/>
                  <w:szCs w:val="24"/>
                  <w:lang w:eastAsia="it-IT"/>
                </w:rPr>
                <w:t>attività</w:t>
              </w:r>
            </w:ins>
            <w:r>
              <w:rPr>
                <w:spacing w:val="-1"/>
                <w:sz w:val="24"/>
                <w:szCs w:val="24"/>
                <w:lang w:eastAsia="it-IT"/>
              </w:rPr>
              <w:t xml:space="preserve"> a </w:t>
            </w:r>
            <w:del w:id="50" w:author="SALVATORE VENTO" w:date="2022-03-22T09:26:00Z">
              <w:r>
                <w:rPr>
                  <w:spacing w:val="-1"/>
                  <w:sz w:val="24"/>
                  <w:szCs w:val="24"/>
                  <w:lang w:eastAsia="it-IT"/>
                </w:rPr>
                <w:delText>piu’</w:delText>
              </w:r>
            </w:del>
            <w:ins w:id="51" w:author="SALVATORE VENTO" w:date="2022-03-22T09:26:00Z">
              <w:r>
                <w:rPr>
                  <w:spacing w:val="-1"/>
                  <w:sz w:val="24"/>
                  <w:szCs w:val="24"/>
                  <w:lang w:eastAsia="it-IT"/>
                </w:rPr>
                <w:t>più</w:t>
              </w:r>
            </w:ins>
            <w:r>
              <w:rPr>
                <w:spacing w:val="-1"/>
                <w:sz w:val="24"/>
                <w:szCs w:val="24"/>
                <w:lang w:eastAsia="it-IT"/>
              </w:rPr>
              <w:t xml:space="preserve"> elevato rischio corruzione ;  </w:t>
            </w:r>
          </w:p>
          <w:p w14:paraId="7F143123" w14:textId="77777777" w:rsidR="00636418" w:rsidRDefault="00636418" w:rsidP="00636418">
            <w:pPr>
              <w:pStyle w:val="Paragrafoelenco"/>
              <w:numPr>
                <w:ilvl w:val="0"/>
                <w:numId w:val="111"/>
              </w:numPr>
              <w:autoSpaceDE/>
              <w:jc w:val="both"/>
              <w:rPr>
                <w:spacing w:val="-1"/>
                <w:sz w:val="24"/>
                <w:szCs w:val="24"/>
                <w:lang w:eastAsia="it-IT"/>
              </w:rPr>
            </w:pPr>
            <w:r>
              <w:rPr>
                <w:spacing w:val="-1"/>
                <w:sz w:val="24"/>
                <w:szCs w:val="24"/>
                <w:lang w:eastAsia="it-IT"/>
              </w:rPr>
              <w:t xml:space="preserve">per le </w:t>
            </w:r>
            <w:del w:id="52" w:author="SALVATORE VENTO" w:date="2022-03-22T09:26:00Z">
              <w:r>
                <w:rPr>
                  <w:spacing w:val="-1"/>
                  <w:sz w:val="24"/>
                  <w:szCs w:val="24"/>
                  <w:lang w:eastAsia="it-IT"/>
                </w:rPr>
                <w:delText>attivita’</w:delText>
              </w:r>
            </w:del>
            <w:ins w:id="53" w:author="SALVATORE VENTO" w:date="2022-03-22T09:26:00Z">
              <w:r>
                <w:rPr>
                  <w:spacing w:val="-1"/>
                  <w:sz w:val="24"/>
                  <w:szCs w:val="24"/>
                  <w:lang w:eastAsia="it-IT"/>
                </w:rPr>
                <w:t>attività</w:t>
              </w:r>
            </w:ins>
            <w:r>
              <w:rPr>
                <w:spacing w:val="-1"/>
                <w:sz w:val="24"/>
                <w:szCs w:val="24"/>
                <w:lang w:eastAsia="it-IT"/>
              </w:rPr>
              <w:t xml:space="preserve"> individuate dal presente piano, quali a </w:t>
            </w:r>
            <w:del w:id="54" w:author="SALVATORE VENTO" w:date="2022-03-22T09:26:00Z">
              <w:r>
                <w:rPr>
                  <w:spacing w:val="-1"/>
                  <w:sz w:val="24"/>
                  <w:szCs w:val="24"/>
                  <w:lang w:eastAsia="it-IT"/>
                </w:rPr>
                <w:delText>piu’</w:delText>
              </w:r>
            </w:del>
            <w:ins w:id="55" w:author="SALVATORE VENTO" w:date="2022-03-22T09:26:00Z">
              <w:r>
                <w:rPr>
                  <w:spacing w:val="-1"/>
                  <w:sz w:val="24"/>
                  <w:szCs w:val="24"/>
                  <w:lang w:eastAsia="it-IT"/>
                </w:rPr>
                <w:t>più</w:t>
              </w:r>
            </w:ins>
            <w:r>
              <w:rPr>
                <w:spacing w:val="-1"/>
                <w:sz w:val="24"/>
                <w:szCs w:val="24"/>
                <w:lang w:eastAsia="it-IT"/>
              </w:rPr>
              <w:t xml:space="preserve"> alto rischio corruzione , sentiti i Responsabili dei Settori  , propone misure correttive  al fine di eliminazione delle </w:t>
            </w:r>
            <w:del w:id="56" w:author="SALVATORE VENTO" w:date="2022-03-22T09:26:00Z">
              <w:r>
                <w:rPr>
                  <w:spacing w:val="-1"/>
                  <w:sz w:val="24"/>
                  <w:szCs w:val="24"/>
                  <w:lang w:eastAsia="it-IT"/>
                </w:rPr>
                <w:delText>criticita’</w:delText>
              </w:r>
            </w:del>
            <w:ins w:id="57" w:author="SALVATORE VENTO" w:date="2022-03-22T09:26:00Z">
              <w:r>
                <w:rPr>
                  <w:spacing w:val="-1"/>
                  <w:sz w:val="24"/>
                  <w:szCs w:val="24"/>
                  <w:lang w:eastAsia="it-IT"/>
                </w:rPr>
                <w:t>criticità</w:t>
              </w:r>
            </w:ins>
            <w:r>
              <w:rPr>
                <w:spacing w:val="-1"/>
                <w:sz w:val="24"/>
                <w:szCs w:val="24"/>
                <w:lang w:eastAsia="it-IT"/>
              </w:rPr>
              <w:t xml:space="preserve">  eventualmente riscontrate. </w:t>
            </w:r>
          </w:p>
          <w:p w14:paraId="44ADF870" w14:textId="77777777" w:rsidR="00636418" w:rsidRDefault="00636418" w:rsidP="00636418">
            <w:pPr>
              <w:pStyle w:val="Paragrafoelenco"/>
              <w:numPr>
                <w:ilvl w:val="0"/>
                <w:numId w:val="111"/>
              </w:numPr>
              <w:autoSpaceDE/>
              <w:jc w:val="both"/>
              <w:rPr>
                <w:spacing w:val="-1"/>
                <w:sz w:val="24"/>
                <w:szCs w:val="24"/>
                <w:lang w:eastAsia="it-IT"/>
              </w:rPr>
            </w:pPr>
            <w:r>
              <w:rPr>
                <w:spacing w:val="-1"/>
                <w:sz w:val="24"/>
                <w:szCs w:val="24"/>
                <w:lang w:eastAsia="it-IT"/>
              </w:rPr>
              <w:t xml:space="preserve">Trasmettere all’Anac </w:t>
            </w:r>
            <w:del w:id="58" w:author="SALVATORE VENTO" w:date="2022-03-22T09:26:00Z">
              <w:r>
                <w:rPr>
                  <w:spacing w:val="-1"/>
                  <w:sz w:val="24"/>
                  <w:szCs w:val="24"/>
                  <w:lang w:eastAsia="it-IT"/>
                </w:rPr>
                <w:delText xml:space="preserve"> </w:delText>
              </w:r>
            </w:del>
            <w:r>
              <w:rPr>
                <w:spacing w:val="-1"/>
                <w:sz w:val="24"/>
                <w:szCs w:val="24"/>
                <w:lang w:eastAsia="it-IT"/>
              </w:rPr>
              <w:t xml:space="preserve">entro il 15 dicembre di ogni anno o diversa </w:t>
            </w:r>
            <w:del w:id="59" w:author="SALVATORE VENTO" w:date="2022-03-22T09:26:00Z">
              <w:r>
                <w:rPr>
                  <w:spacing w:val="-1"/>
                  <w:sz w:val="24"/>
                  <w:szCs w:val="24"/>
                  <w:lang w:eastAsia="it-IT"/>
                </w:rPr>
                <w:delText>periodicita’</w:delText>
              </w:r>
            </w:del>
            <w:ins w:id="60" w:author="SALVATORE VENTO" w:date="2022-03-22T09:26:00Z">
              <w:r>
                <w:rPr>
                  <w:spacing w:val="-1"/>
                  <w:sz w:val="24"/>
                  <w:szCs w:val="24"/>
                  <w:lang w:eastAsia="it-IT"/>
                </w:rPr>
                <w:t>periodicità</w:t>
              </w:r>
            </w:ins>
            <w:r>
              <w:rPr>
                <w:spacing w:val="-1"/>
                <w:sz w:val="24"/>
                <w:szCs w:val="24"/>
                <w:lang w:eastAsia="it-IT"/>
              </w:rPr>
              <w:t xml:space="preserve"> stabilita dalla legge   , la relazione recante i risultati  </w:t>
            </w:r>
            <w:del w:id="61" w:author="SALVATORE VENTO" w:date="2022-03-22T09:26:00Z">
              <w:r>
                <w:rPr>
                  <w:spacing w:val="-1"/>
                  <w:sz w:val="24"/>
                  <w:szCs w:val="24"/>
                  <w:lang w:eastAsia="it-IT"/>
                </w:rPr>
                <w:delText>dell’attivita’</w:delText>
              </w:r>
            </w:del>
            <w:ins w:id="62" w:author="SALVATORE VENTO" w:date="2022-03-22T09:26:00Z">
              <w:r>
                <w:rPr>
                  <w:spacing w:val="-1"/>
                  <w:sz w:val="24"/>
                  <w:szCs w:val="24"/>
                  <w:lang w:eastAsia="it-IT"/>
                </w:rPr>
                <w:t>dell’attività</w:t>
              </w:r>
            </w:ins>
            <w:r>
              <w:rPr>
                <w:spacing w:val="-1"/>
                <w:sz w:val="24"/>
                <w:szCs w:val="24"/>
                <w:lang w:eastAsia="it-IT"/>
              </w:rPr>
              <w:t xml:space="preserve"> svolta ;</w:t>
            </w:r>
          </w:p>
          <w:p w14:paraId="6120A9BE" w14:textId="77777777" w:rsidR="00636418" w:rsidRDefault="00636418" w:rsidP="00636418">
            <w:pPr>
              <w:pStyle w:val="Paragrafoelenco"/>
              <w:numPr>
                <w:ilvl w:val="0"/>
                <w:numId w:val="111"/>
              </w:numPr>
              <w:autoSpaceDE/>
              <w:jc w:val="both"/>
              <w:rPr>
                <w:spacing w:val="-1"/>
                <w:sz w:val="24"/>
                <w:szCs w:val="24"/>
                <w:lang w:eastAsia="it-IT"/>
              </w:rPr>
            </w:pPr>
            <w:r>
              <w:rPr>
                <w:spacing w:val="-1"/>
                <w:sz w:val="24"/>
                <w:szCs w:val="24"/>
                <w:lang w:eastAsia="it-IT"/>
              </w:rPr>
              <w:t xml:space="preserve">Il RPC inoltre ai sensi dell’art. 15 co. 3 DPR 16 aprile 2013 nr. 62   cura la diffusione dei Codici di comportamento   , il monitoraggio annuale  della loro attuazione  , la pubblicazione sul sito istituzionale  e la comunicazione ad ANAC dei risultati del monitoraggio. </w:t>
            </w:r>
          </w:p>
          <w:p w14:paraId="3D1CBBAF" w14:textId="77777777" w:rsidR="00636418" w:rsidRDefault="00636418" w:rsidP="00636418">
            <w:pPr>
              <w:pStyle w:val="Paragrafoelenco"/>
              <w:numPr>
                <w:ilvl w:val="0"/>
                <w:numId w:val="111"/>
              </w:numPr>
              <w:autoSpaceDE/>
              <w:jc w:val="both"/>
              <w:rPr>
                <w:spacing w:val="-1"/>
                <w:sz w:val="24"/>
                <w:szCs w:val="24"/>
                <w:lang w:eastAsia="it-IT"/>
              </w:rPr>
            </w:pPr>
            <w:r>
              <w:rPr>
                <w:spacing w:val="-1"/>
                <w:sz w:val="24"/>
                <w:szCs w:val="24"/>
                <w:lang w:eastAsia="it-IT"/>
              </w:rPr>
              <w:t xml:space="preserve">Ai sensi dell’art. 5 co. 7  Dlgs 33/2013  è organo di riesame dell’accesso civico e ai sensi del co. 10 ha il potere di segnalare all’Ufficio di disciplina  l’omessa pubblicazione di atti a pubblicazione obbligatoria oggetto di accesso civico semplice. </w:t>
            </w:r>
          </w:p>
          <w:p w14:paraId="1259045D" w14:textId="77777777" w:rsidR="00636418" w:rsidRDefault="00636418">
            <w:pPr>
              <w:pStyle w:val="Paragrafoelenco"/>
              <w:autoSpaceDE/>
              <w:ind w:left="720" w:firstLine="0"/>
              <w:jc w:val="both"/>
              <w:rPr>
                <w:spacing w:val="-1"/>
                <w:sz w:val="24"/>
                <w:szCs w:val="24"/>
                <w:lang w:eastAsia="it-IT"/>
              </w:rPr>
            </w:pPr>
          </w:p>
          <w:p w14:paraId="7C092AD0" w14:textId="77777777" w:rsidR="00636418" w:rsidRDefault="00636418">
            <w:pPr>
              <w:pStyle w:val="Paragrafoelenco"/>
              <w:autoSpaceDE/>
              <w:ind w:left="720" w:firstLine="0"/>
              <w:jc w:val="both"/>
              <w:rPr>
                <w:spacing w:val="-1"/>
                <w:sz w:val="24"/>
                <w:szCs w:val="24"/>
                <w:lang w:eastAsia="it-IT"/>
              </w:rPr>
            </w:pPr>
            <w:r>
              <w:rPr>
                <w:b/>
                <w:spacing w:val="-1"/>
                <w:sz w:val="24"/>
                <w:szCs w:val="24"/>
                <w:lang w:eastAsia="it-IT"/>
              </w:rPr>
              <w:t>Il Responsabile della Trasparenza</w:t>
            </w:r>
            <w:r>
              <w:rPr>
                <w:spacing w:val="-1"/>
                <w:sz w:val="24"/>
                <w:szCs w:val="24"/>
                <w:lang w:eastAsia="it-IT"/>
              </w:rPr>
              <w:t xml:space="preserve"> ha il compito di : </w:t>
            </w:r>
          </w:p>
          <w:p w14:paraId="06BC7543" w14:textId="77777777" w:rsidR="00636418" w:rsidRDefault="00636418" w:rsidP="00636418">
            <w:pPr>
              <w:pStyle w:val="Paragrafoelenco"/>
              <w:numPr>
                <w:ilvl w:val="0"/>
                <w:numId w:val="111"/>
              </w:numPr>
              <w:autoSpaceDE/>
              <w:jc w:val="both"/>
              <w:rPr>
                <w:spacing w:val="-1"/>
                <w:sz w:val="24"/>
                <w:szCs w:val="24"/>
                <w:lang w:eastAsia="it-IT"/>
              </w:rPr>
            </w:pPr>
            <w:r>
              <w:rPr>
                <w:spacing w:val="-1"/>
                <w:sz w:val="24"/>
                <w:szCs w:val="24"/>
                <w:lang w:eastAsia="it-IT"/>
              </w:rPr>
              <w:t xml:space="preserve">Svolgere  le funzioni di cui all’art. 43 Dlgs 33/2013  ovvero </w:t>
            </w:r>
            <w:del w:id="63" w:author="SALVATORE VENTO" w:date="2022-03-22T09:26:00Z">
              <w:r>
                <w:rPr>
                  <w:spacing w:val="-1"/>
                  <w:sz w:val="24"/>
                  <w:szCs w:val="24"/>
                  <w:lang w:eastAsia="it-IT"/>
                </w:rPr>
                <w:delText>un’attivita’</w:delText>
              </w:r>
            </w:del>
            <w:ins w:id="64" w:author="SALVATORE VENTO" w:date="2022-03-22T09:26:00Z">
              <w:r>
                <w:rPr>
                  <w:spacing w:val="-1"/>
                  <w:sz w:val="24"/>
                  <w:szCs w:val="24"/>
                  <w:lang w:eastAsia="it-IT"/>
                </w:rPr>
                <w:t>un’attività</w:t>
              </w:r>
            </w:ins>
            <w:r>
              <w:rPr>
                <w:spacing w:val="-1"/>
                <w:sz w:val="24"/>
                <w:szCs w:val="24"/>
                <w:lang w:eastAsia="it-IT"/>
              </w:rPr>
              <w:t xml:space="preserve"> di controllo  sull’adempimento  da parte dell’amministrazione degli obblighi di pubblicazione   previsti dalla normativa vigente</w:t>
            </w:r>
            <w:del w:id="65" w:author="SALVATORE VENTO" w:date="2022-03-22T09:26:00Z">
              <w:r>
                <w:rPr>
                  <w:spacing w:val="-1"/>
                  <w:sz w:val="24"/>
                  <w:szCs w:val="24"/>
                  <w:lang w:eastAsia="it-IT"/>
                </w:rPr>
                <w:delText xml:space="preserve"> </w:delText>
              </w:r>
            </w:del>
            <w:r>
              <w:rPr>
                <w:spacing w:val="-1"/>
                <w:sz w:val="24"/>
                <w:szCs w:val="24"/>
                <w:lang w:eastAsia="it-IT"/>
              </w:rPr>
              <w:t xml:space="preserve">, </w:t>
            </w:r>
            <w:del w:id="66" w:author="SALVATORE VENTO" w:date="2022-03-22T09:26:00Z">
              <w:r>
                <w:rPr>
                  <w:spacing w:val="-1"/>
                  <w:sz w:val="24"/>
                  <w:szCs w:val="24"/>
                  <w:lang w:eastAsia="it-IT"/>
                </w:rPr>
                <w:delText xml:space="preserve"> </w:delText>
              </w:r>
            </w:del>
            <w:r>
              <w:rPr>
                <w:spacing w:val="-1"/>
                <w:sz w:val="24"/>
                <w:szCs w:val="24"/>
                <w:lang w:eastAsia="it-IT"/>
              </w:rPr>
              <w:t>assicurando la completezza</w:t>
            </w:r>
            <w:del w:id="67" w:author="SALVATORE VENTO" w:date="2022-03-22T09:26:00Z">
              <w:r>
                <w:rPr>
                  <w:spacing w:val="-1"/>
                  <w:sz w:val="24"/>
                  <w:szCs w:val="24"/>
                  <w:lang w:eastAsia="it-IT"/>
                </w:rPr>
                <w:delText xml:space="preserve"> </w:delText>
              </w:r>
            </w:del>
            <w:r>
              <w:rPr>
                <w:spacing w:val="-1"/>
                <w:sz w:val="24"/>
                <w:szCs w:val="24"/>
                <w:lang w:eastAsia="it-IT"/>
              </w:rPr>
              <w:t xml:space="preserve">, la chiarezza </w:t>
            </w:r>
            <w:del w:id="68" w:author="SALVATORE VENTO" w:date="2022-03-22T09:26:00Z">
              <w:r>
                <w:rPr>
                  <w:spacing w:val="-1"/>
                  <w:sz w:val="24"/>
                  <w:szCs w:val="24"/>
                  <w:lang w:eastAsia="it-IT"/>
                </w:rPr>
                <w:delText xml:space="preserve"> </w:delText>
              </w:r>
            </w:del>
            <w:r>
              <w:rPr>
                <w:spacing w:val="-1"/>
                <w:sz w:val="24"/>
                <w:szCs w:val="24"/>
                <w:lang w:eastAsia="it-IT"/>
              </w:rPr>
              <w:t xml:space="preserve">e l’aggiornamento delle informazioni pubblicate </w:t>
            </w:r>
            <w:del w:id="69" w:author="SALVATORE VENTO" w:date="2022-03-22T09:26:00Z">
              <w:r>
                <w:rPr>
                  <w:spacing w:val="-1"/>
                  <w:sz w:val="24"/>
                  <w:szCs w:val="24"/>
                  <w:lang w:eastAsia="it-IT"/>
                </w:rPr>
                <w:delText xml:space="preserve"> </w:delText>
              </w:r>
            </w:del>
            <w:r>
              <w:rPr>
                <w:spacing w:val="-1"/>
                <w:sz w:val="24"/>
                <w:szCs w:val="24"/>
                <w:lang w:eastAsia="it-IT"/>
              </w:rPr>
              <w:t xml:space="preserve">, </w:t>
            </w:r>
            <w:del w:id="70" w:author="SALVATORE VENTO" w:date="2022-03-22T09:26:00Z">
              <w:r>
                <w:rPr>
                  <w:spacing w:val="-1"/>
                  <w:sz w:val="24"/>
                  <w:szCs w:val="24"/>
                  <w:lang w:eastAsia="it-IT"/>
                </w:rPr>
                <w:delText>nonche</w:delText>
              </w:r>
            </w:del>
            <w:ins w:id="71" w:author="SALVATORE VENTO" w:date="2022-03-22T09:26:00Z">
              <w:r>
                <w:rPr>
                  <w:spacing w:val="-1"/>
                  <w:sz w:val="24"/>
                  <w:szCs w:val="24"/>
                  <w:lang w:eastAsia="it-IT"/>
                </w:rPr>
                <w:t>nonché</w:t>
              </w:r>
            </w:ins>
            <w:r>
              <w:rPr>
                <w:spacing w:val="-1"/>
                <w:sz w:val="24"/>
                <w:szCs w:val="24"/>
                <w:lang w:eastAsia="it-IT"/>
              </w:rPr>
              <w:t>’ segnalando all’organo di indirizzo politico , all’Organismo indipendente di valutazione (OIV o Nucleo di Valutazione</w:t>
            </w:r>
            <w:del w:id="72" w:author="SALVATORE VENTO" w:date="2022-03-22T10:02:00Z">
              <w:r>
                <w:rPr>
                  <w:spacing w:val="-1"/>
                  <w:sz w:val="24"/>
                  <w:szCs w:val="24"/>
                  <w:lang w:eastAsia="it-IT"/>
                </w:rPr>
                <w:delText xml:space="preserve"> </w:delText>
              </w:r>
            </w:del>
            <w:r>
              <w:rPr>
                <w:spacing w:val="-1"/>
                <w:sz w:val="24"/>
                <w:szCs w:val="24"/>
                <w:lang w:eastAsia="it-IT"/>
              </w:rPr>
              <w:t xml:space="preserve">) </w:t>
            </w:r>
            <w:del w:id="73" w:author="SALVATORE VENTO" w:date="2022-03-22T10:02:00Z">
              <w:r>
                <w:rPr>
                  <w:spacing w:val="-1"/>
                  <w:sz w:val="24"/>
                  <w:szCs w:val="24"/>
                  <w:lang w:eastAsia="it-IT"/>
                </w:rPr>
                <w:delText xml:space="preserve"> </w:delText>
              </w:r>
            </w:del>
            <w:r>
              <w:rPr>
                <w:spacing w:val="-1"/>
                <w:sz w:val="24"/>
                <w:szCs w:val="24"/>
                <w:lang w:eastAsia="it-IT"/>
              </w:rPr>
              <w:t xml:space="preserve">all’Autorita’ Nazionale anticorruzione  e nei casi </w:t>
            </w:r>
            <w:del w:id="74" w:author="SALVATORE VENTO" w:date="2022-03-22T10:02:00Z">
              <w:r>
                <w:rPr>
                  <w:spacing w:val="-1"/>
                  <w:sz w:val="24"/>
                  <w:szCs w:val="24"/>
                  <w:lang w:eastAsia="it-IT"/>
                </w:rPr>
                <w:delText>piu’</w:delText>
              </w:r>
            </w:del>
            <w:ins w:id="75" w:author="SALVATORE VENTO" w:date="2022-03-22T10:02:00Z">
              <w:r>
                <w:rPr>
                  <w:spacing w:val="-1"/>
                  <w:sz w:val="24"/>
                  <w:szCs w:val="24"/>
                  <w:lang w:eastAsia="it-IT"/>
                </w:rPr>
                <w:t>più</w:t>
              </w:r>
            </w:ins>
            <w:r>
              <w:rPr>
                <w:spacing w:val="-1"/>
                <w:sz w:val="24"/>
                <w:szCs w:val="24"/>
                <w:lang w:eastAsia="it-IT"/>
              </w:rPr>
              <w:t xml:space="preserve"> gravi all’Ufficio di disciplina </w:t>
            </w:r>
            <w:del w:id="76" w:author="SALVATORE VENTO" w:date="2022-03-22T10:02:00Z">
              <w:r>
                <w:rPr>
                  <w:spacing w:val="-1"/>
                  <w:sz w:val="24"/>
                  <w:szCs w:val="24"/>
                  <w:lang w:eastAsia="it-IT"/>
                </w:rPr>
                <w:delText xml:space="preserve"> </w:delText>
              </w:r>
            </w:del>
            <w:r>
              <w:rPr>
                <w:spacing w:val="-1"/>
                <w:sz w:val="24"/>
                <w:szCs w:val="24"/>
                <w:lang w:eastAsia="it-IT"/>
              </w:rPr>
              <w:t xml:space="preserve">i casi di mancato o ritardato adempimento degli obblighi di pubblicazione. </w:t>
            </w:r>
          </w:p>
          <w:p w14:paraId="06EB3D05" w14:textId="77777777" w:rsidR="00636418" w:rsidRDefault="00636418">
            <w:pPr>
              <w:autoSpaceDE/>
              <w:jc w:val="both"/>
              <w:rPr>
                <w:spacing w:val="-1"/>
                <w:sz w:val="24"/>
                <w:szCs w:val="24"/>
                <w:lang w:eastAsia="it-IT"/>
              </w:rPr>
            </w:pPr>
            <w:r>
              <w:rPr>
                <w:spacing w:val="-1"/>
                <w:sz w:val="24"/>
                <w:szCs w:val="24"/>
                <w:lang w:eastAsia="it-IT"/>
              </w:rPr>
              <w:t xml:space="preserve">Le funzioni di RPC nel Comune di Santi Cosma e Damiano  sono svolte  giusto decreto prot. 10610 del 28.09.2016   dal Segretario Comunale  .    L’incarico è stato confermato con decreto in data 17 febbraio 2023   il quale ha anche individuato  un sostituto per l’ipotesi di  assenza , impedimento o conflitto d’interesse del  RPC, come previsto nei vigenti Orientamenti ANAC in persona del Vicesegretario comunale dott. Walter Gagliardi . </w:t>
            </w:r>
          </w:p>
          <w:p w14:paraId="0990ACB5" w14:textId="77777777" w:rsidR="00636418" w:rsidRDefault="00636418">
            <w:pPr>
              <w:autoSpaceDE/>
              <w:jc w:val="both"/>
              <w:rPr>
                <w:spacing w:val="-1"/>
                <w:sz w:val="24"/>
                <w:szCs w:val="24"/>
                <w:lang w:eastAsia="it-IT"/>
              </w:rPr>
            </w:pPr>
            <w:r>
              <w:rPr>
                <w:spacing w:val="-1"/>
                <w:sz w:val="24"/>
                <w:szCs w:val="24"/>
                <w:lang w:eastAsia="it-IT"/>
              </w:rPr>
              <w:t xml:space="preserve"> Le funzioni  di Responsabile della Trasparenza sono svolte dal Vice segretario del Comune dott. Walter Gagliardi . </w:t>
            </w:r>
          </w:p>
          <w:p w14:paraId="0E3E3E99" w14:textId="77777777" w:rsidR="00636418" w:rsidRDefault="00636418">
            <w:pPr>
              <w:autoSpaceDE/>
              <w:jc w:val="both"/>
              <w:rPr>
                <w:spacing w:val="-1"/>
                <w:sz w:val="24"/>
                <w:szCs w:val="24"/>
                <w:lang w:eastAsia="it-IT"/>
              </w:rPr>
            </w:pPr>
            <w:r>
              <w:rPr>
                <w:spacing w:val="-1"/>
                <w:sz w:val="24"/>
                <w:szCs w:val="24"/>
                <w:lang w:eastAsia="it-IT"/>
              </w:rPr>
              <w:t>Le ragioni  di questa scissione sono dipese essenzialmente  dal fatto che il Segretario Comunale è in convenzione con il Co</w:t>
            </w:r>
            <w:r w:rsidR="00031A38">
              <w:rPr>
                <w:spacing w:val="-1"/>
                <w:sz w:val="24"/>
                <w:szCs w:val="24"/>
                <w:lang w:eastAsia="it-IT"/>
              </w:rPr>
              <w:t>mune di Minturno e</w:t>
            </w:r>
            <w:r>
              <w:rPr>
                <w:spacing w:val="-1"/>
                <w:sz w:val="24"/>
                <w:szCs w:val="24"/>
                <w:lang w:eastAsia="it-IT"/>
              </w:rPr>
              <w:t xml:space="preserve"> presso il Comune di Santi Cosma e Damiano svolge attivita’ lavorativa per sei ore settimanali.</w:t>
            </w:r>
          </w:p>
          <w:p w14:paraId="04F438D2" w14:textId="77777777" w:rsidR="00636418" w:rsidRDefault="00636418">
            <w:pPr>
              <w:autoSpaceDE/>
              <w:jc w:val="both"/>
              <w:rPr>
                <w:spacing w:val="-1"/>
                <w:sz w:val="24"/>
                <w:szCs w:val="24"/>
                <w:lang w:eastAsia="it-IT"/>
              </w:rPr>
            </w:pPr>
            <w:r>
              <w:rPr>
                <w:spacing w:val="-1"/>
                <w:sz w:val="24"/>
                <w:szCs w:val="24"/>
                <w:lang w:eastAsia="it-IT"/>
              </w:rPr>
              <w:t xml:space="preserve">Sul versante delle </w:t>
            </w:r>
            <w:del w:id="77" w:author="SALVATORE VENTO" w:date="2022-03-22T09:31:00Z">
              <w:r>
                <w:rPr>
                  <w:i/>
                  <w:spacing w:val="-1"/>
                  <w:sz w:val="24"/>
                  <w:szCs w:val="24"/>
                  <w:lang w:eastAsia="it-IT"/>
                </w:rPr>
                <w:delText>responsabilita’</w:delText>
              </w:r>
            </w:del>
            <w:r>
              <w:rPr>
                <w:i/>
                <w:spacing w:val="-1"/>
                <w:sz w:val="24"/>
                <w:szCs w:val="24"/>
                <w:lang w:eastAsia="it-IT"/>
              </w:rPr>
              <w:t>R</w:t>
            </w:r>
            <w:ins w:id="78" w:author="SALVATORE VENTO" w:date="2022-03-22T09:31:00Z">
              <w:r>
                <w:rPr>
                  <w:i/>
                  <w:spacing w:val="-1"/>
                  <w:sz w:val="24"/>
                  <w:szCs w:val="24"/>
                  <w:lang w:eastAsia="it-IT"/>
                </w:rPr>
                <w:t>esponsabilità</w:t>
              </w:r>
            </w:ins>
            <w:r>
              <w:rPr>
                <w:i/>
                <w:spacing w:val="-1"/>
                <w:sz w:val="24"/>
                <w:szCs w:val="24"/>
                <w:lang w:eastAsia="it-IT"/>
              </w:rPr>
              <w:t xml:space="preserve"> </w:t>
            </w:r>
            <w:r>
              <w:rPr>
                <w:spacing w:val="-1"/>
                <w:sz w:val="24"/>
                <w:szCs w:val="24"/>
                <w:lang w:eastAsia="it-IT"/>
              </w:rPr>
              <w:t xml:space="preserve"> la mancata predisposizione del Piano  e la mancata adozione delle procedure  per la selezione e la formazione dei dipendenti costituiscono </w:t>
            </w:r>
            <w:del w:id="79" w:author="SALVATORE VENTO" w:date="2022-03-22T09:30:00Z">
              <w:r>
                <w:rPr>
                  <w:spacing w:val="-1"/>
                  <w:sz w:val="24"/>
                  <w:szCs w:val="24"/>
                  <w:lang w:eastAsia="it-IT"/>
                </w:rPr>
                <w:delText>elemneti</w:delText>
              </w:r>
            </w:del>
            <w:ins w:id="80" w:author="SALVATORE VENTO" w:date="2022-03-22T09:30:00Z">
              <w:r>
                <w:rPr>
                  <w:spacing w:val="-1"/>
                  <w:sz w:val="24"/>
                  <w:szCs w:val="24"/>
                  <w:lang w:eastAsia="it-IT"/>
                </w:rPr>
                <w:t>elementi</w:t>
              </w:r>
            </w:ins>
            <w:r>
              <w:rPr>
                <w:spacing w:val="-1"/>
                <w:sz w:val="24"/>
                <w:szCs w:val="24"/>
                <w:lang w:eastAsia="it-IT"/>
              </w:rPr>
              <w:t xml:space="preserve"> di valutazione della </w:t>
            </w:r>
            <w:del w:id="81" w:author="SALVATORE VENTO" w:date="2022-03-22T09:31:00Z">
              <w:r>
                <w:rPr>
                  <w:spacing w:val="-1"/>
                  <w:sz w:val="24"/>
                  <w:szCs w:val="24"/>
                  <w:lang w:eastAsia="it-IT"/>
                </w:rPr>
                <w:delText>responsabilita’</w:delText>
              </w:r>
            </w:del>
            <w:ins w:id="82" w:author="SALVATORE VENTO" w:date="2022-03-22T09:31:00Z">
              <w:r>
                <w:rPr>
                  <w:spacing w:val="-1"/>
                  <w:sz w:val="24"/>
                  <w:szCs w:val="24"/>
                  <w:lang w:eastAsia="it-IT"/>
                </w:rPr>
                <w:t>responsabilità</w:t>
              </w:r>
            </w:ins>
            <w:r>
              <w:rPr>
                <w:spacing w:val="-1"/>
                <w:sz w:val="24"/>
                <w:szCs w:val="24"/>
                <w:lang w:eastAsia="it-IT"/>
              </w:rPr>
              <w:t xml:space="preserve">  dirigenziale  ai sensi dell’art. 1  comma 8 L. 190/2012 come modificata ed integrata dal Dlgs 97/2016 .</w:t>
            </w:r>
          </w:p>
          <w:p w14:paraId="28347D79" w14:textId="77777777" w:rsidR="00636418" w:rsidRDefault="00636418">
            <w:pPr>
              <w:autoSpaceDE/>
              <w:jc w:val="both"/>
              <w:rPr>
                <w:spacing w:val="-1"/>
                <w:sz w:val="24"/>
                <w:szCs w:val="24"/>
                <w:lang w:eastAsia="it-IT"/>
              </w:rPr>
            </w:pPr>
            <w:r>
              <w:rPr>
                <w:spacing w:val="-1"/>
                <w:sz w:val="24"/>
                <w:szCs w:val="24"/>
                <w:lang w:eastAsia="it-IT"/>
              </w:rPr>
              <w:t xml:space="preserve">Inoltre ai sensi dell’art. 1 co.12 della L. 190/2012  come modificata ed integrata dal Dlgs 97/2016 il Responsabile della prevenzione corruzione in caso di commissione  all’interno dell’amministrazione di un reato di corruzione accertata  con sentenza passata in giudicato  , risponde ai sensi dell’art. 21 del Dlgs 30 marzo 2001 nr. 165 e successive modificazioni  </w:t>
            </w:r>
            <w:del w:id="83" w:author="SALVATORE VENTO" w:date="2022-03-22T09:31:00Z">
              <w:r>
                <w:rPr>
                  <w:spacing w:val="-1"/>
                  <w:sz w:val="24"/>
                  <w:szCs w:val="24"/>
                  <w:lang w:eastAsia="it-IT"/>
                </w:rPr>
                <w:delText>nonche</w:delText>
              </w:r>
            </w:del>
            <w:ins w:id="84" w:author="SALVATORE VENTO" w:date="2022-03-22T09:31:00Z">
              <w:r>
                <w:rPr>
                  <w:spacing w:val="-1"/>
                  <w:sz w:val="24"/>
                  <w:szCs w:val="24"/>
                  <w:lang w:eastAsia="it-IT"/>
                </w:rPr>
                <w:t>nonché</w:t>
              </w:r>
            </w:ins>
            <w:del w:id="85" w:author="SALVATORE VENTO" w:date="2022-03-22T09:31:00Z">
              <w:r>
                <w:rPr>
                  <w:spacing w:val="-1"/>
                  <w:sz w:val="24"/>
                  <w:szCs w:val="24"/>
                  <w:lang w:eastAsia="it-IT"/>
                </w:rPr>
                <w:delText>’</w:delText>
              </w:r>
            </w:del>
            <w:r>
              <w:rPr>
                <w:spacing w:val="-1"/>
                <w:sz w:val="24"/>
                <w:szCs w:val="24"/>
                <w:lang w:eastAsia="it-IT"/>
              </w:rPr>
              <w:t xml:space="preserve"> sul piano disciplinare  oltre che per il danno erariale  e all’immagine della pubblica amministrazione , salvo che provi  di aver predisposto prima  della commissione del fatto  , il Piano e di aver vigilato  sul funzionamento e sull’osservanza del piano . </w:t>
            </w:r>
          </w:p>
          <w:p w14:paraId="00BE52BE" w14:textId="77777777" w:rsidR="00636418" w:rsidRDefault="00636418">
            <w:pPr>
              <w:autoSpaceDE/>
              <w:jc w:val="both"/>
              <w:rPr>
                <w:spacing w:val="-1"/>
                <w:sz w:val="24"/>
                <w:szCs w:val="24"/>
                <w:lang w:eastAsia="it-IT"/>
              </w:rPr>
            </w:pPr>
            <w:r>
              <w:rPr>
                <w:spacing w:val="-1"/>
                <w:sz w:val="24"/>
                <w:szCs w:val="24"/>
                <w:lang w:eastAsia="it-IT"/>
              </w:rPr>
              <w:t xml:space="preserve">Ai sensi dell’art. 1 co. </w:t>
            </w:r>
            <w:del w:id="86" w:author="SALVATORE VENTO" w:date="2022-03-22T09:31:00Z">
              <w:r>
                <w:rPr>
                  <w:spacing w:val="-1"/>
                  <w:sz w:val="24"/>
                  <w:szCs w:val="24"/>
                  <w:lang w:eastAsia="it-IT"/>
                </w:rPr>
                <w:delText xml:space="preserve"> </w:delText>
              </w:r>
            </w:del>
            <w:r>
              <w:rPr>
                <w:spacing w:val="-1"/>
                <w:sz w:val="24"/>
                <w:szCs w:val="24"/>
                <w:lang w:eastAsia="it-IT"/>
              </w:rPr>
              <w:t xml:space="preserve">14 della </w:t>
            </w:r>
            <w:del w:id="87" w:author="SALVATORE VENTO" w:date="2022-03-22T09:31:00Z">
              <w:r>
                <w:rPr>
                  <w:spacing w:val="-1"/>
                  <w:sz w:val="24"/>
                  <w:szCs w:val="24"/>
                  <w:lang w:eastAsia="it-IT"/>
                </w:rPr>
                <w:delText>l</w:delText>
              </w:r>
            </w:del>
            <w:ins w:id="88" w:author="SALVATORE VENTO" w:date="2022-03-22T09:31:00Z">
              <w:r>
                <w:rPr>
                  <w:spacing w:val="-1"/>
                  <w:sz w:val="24"/>
                  <w:szCs w:val="24"/>
                  <w:lang w:eastAsia="it-IT"/>
                </w:rPr>
                <w:t>L</w:t>
              </w:r>
            </w:ins>
            <w:r>
              <w:rPr>
                <w:spacing w:val="-1"/>
                <w:sz w:val="24"/>
                <w:szCs w:val="24"/>
                <w:lang w:eastAsia="it-IT"/>
              </w:rPr>
              <w:t xml:space="preserve">. 190/2012  come modificata ed integrata  dal Dlgs 97/2016  in caso di ripetute violazioni  delle misure di prevenzione  previste dal Piano  il  responsabile individuato  ai sensi del comma 7  del presente articolo risponde  ai sensi dell’art. 21 Dlgs 16572001  e s m e i  </w:t>
            </w:r>
            <w:del w:id="89" w:author="SALVATORE VENTO" w:date="2022-03-22T09:30:00Z">
              <w:r>
                <w:rPr>
                  <w:spacing w:val="-1"/>
                  <w:sz w:val="24"/>
                  <w:szCs w:val="24"/>
                  <w:lang w:eastAsia="it-IT"/>
                </w:rPr>
                <w:delText>nonche</w:delText>
              </w:r>
            </w:del>
            <w:ins w:id="90" w:author="SALVATORE VENTO" w:date="2022-03-22T09:30:00Z">
              <w:r>
                <w:rPr>
                  <w:spacing w:val="-1"/>
                  <w:sz w:val="24"/>
                  <w:szCs w:val="24"/>
                  <w:lang w:eastAsia="it-IT"/>
                </w:rPr>
                <w:t>nonché</w:t>
              </w:r>
            </w:ins>
            <w:r>
              <w:rPr>
                <w:spacing w:val="-1"/>
                <w:sz w:val="24"/>
                <w:szCs w:val="24"/>
                <w:lang w:eastAsia="it-IT"/>
              </w:rPr>
              <w:t xml:space="preserve">’ per omesso controllo , sul piano disciplinare  , salvo che provi di aver comunicato  agli uffici le misure  da adottare e le relative </w:t>
            </w:r>
            <w:del w:id="91" w:author="SALVATORE VENTO" w:date="2022-03-22T09:30:00Z">
              <w:r>
                <w:rPr>
                  <w:spacing w:val="-1"/>
                  <w:sz w:val="24"/>
                  <w:szCs w:val="24"/>
                  <w:lang w:eastAsia="it-IT"/>
                </w:rPr>
                <w:delText>modalita’</w:delText>
              </w:r>
            </w:del>
            <w:ins w:id="92" w:author="SALVATORE VENTO" w:date="2022-03-22T09:30:00Z">
              <w:r>
                <w:rPr>
                  <w:spacing w:val="-1"/>
                  <w:sz w:val="24"/>
                  <w:szCs w:val="24"/>
                  <w:lang w:eastAsia="it-IT"/>
                </w:rPr>
                <w:t>modalità</w:t>
              </w:r>
            </w:ins>
            <w:r>
              <w:rPr>
                <w:spacing w:val="-1"/>
                <w:sz w:val="24"/>
                <w:szCs w:val="24"/>
                <w:lang w:eastAsia="it-IT"/>
              </w:rPr>
              <w:t xml:space="preserve"> e di aver vigilato  sull’osservanza del Piano. </w:t>
            </w:r>
          </w:p>
          <w:p w14:paraId="2078F6F3" w14:textId="77777777" w:rsidR="00636418" w:rsidRDefault="00636418">
            <w:pPr>
              <w:autoSpaceDE/>
              <w:jc w:val="both"/>
              <w:rPr>
                <w:spacing w:val="-1"/>
                <w:sz w:val="24"/>
                <w:szCs w:val="24"/>
                <w:lang w:eastAsia="it-IT"/>
              </w:rPr>
            </w:pPr>
            <w:r>
              <w:rPr>
                <w:spacing w:val="-1"/>
                <w:sz w:val="24"/>
                <w:szCs w:val="24"/>
                <w:lang w:eastAsia="it-IT"/>
              </w:rPr>
              <w:t xml:space="preserve">La </w:t>
            </w:r>
            <w:del w:id="93" w:author="SALVATORE VENTO" w:date="2022-03-22T09:30:00Z">
              <w:r>
                <w:rPr>
                  <w:spacing w:val="-1"/>
                  <w:sz w:val="24"/>
                  <w:szCs w:val="24"/>
                  <w:lang w:eastAsia="it-IT"/>
                </w:rPr>
                <w:delText>responsabilita’</w:delText>
              </w:r>
            </w:del>
            <w:ins w:id="94" w:author="SALVATORE VENTO" w:date="2022-03-22T09:30:00Z">
              <w:r>
                <w:rPr>
                  <w:spacing w:val="-1"/>
                  <w:sz w:val="24"/>
                  <w:szCs w:val="24"/>
                  <w:lang w:eastAsia="it-IT"/>
                </w:rPr>
                <w:t>responsabilità</w:t>
              </w:r>
            </w:ins>
            <w:r>
              <w:rPr>
                <w:spacing w:val="-1"/>
                <w:sz w:val="24"/>
                <w:szCs w:val="24"/>
                <w:lang w:eastAsia="it-IT"/>
              </w:rPr>
              <w:t xml:space="preserve"> è esclusa </w:t>
            </w:r>
            <w:del w:id="95" w:author="SALVATORE VENTO" w:date="2022-03-22T09:31:00Z">
              <w:r>
                <w:rPr>
                  <w:spacing w:val="-1"/>
                  <w:sz w:val="24"/>
                  <w:szCs w:val="24"/>
                  <w:lang w:eastAsia="it-IT"/>
                </w:rPr>
                <w:delText xml:space="preserve"> </w:delText>
              </w:r>
            </w:del>
            <w:r>
              <w:rPr>
                <w:spacing w:val="-1"/>
                <w:sz w:val="24"/>
                <w:szCs w:val="24"/>
                <w:lang w:eastAsia="it-IT"/>
              </w:rPr>
              <w:t>ove l’inadempimento degli obblighi</w:t>
            </w:r>
            <w:del w:id="96" w:author="SALVATORE VENTO" w:date="2022-03-22T09:31:00Z">
              <w:r>
                <w:rPr>
                  <w:spacing w:val="-1"/>
                  <w:sz w:val="24"/>
                  <w:szCs w:val="24"/>
                  <w:lang w:eastAsia="it-IT"/>
                </w:rPr>
                <w:delText xml:space="preserve"> </w:delText>
              </w:r>
            </w:del>
            <w:r>
              <w:rPr>
                <w:spacing w:val="-1"/>
                <w:sz w:val="24"/>
                <w:szCs w:val="24"/>
                <w:lang w:eastAsia="it-IT"/>
              </w:rPr>
              <w:t xml:space="preserve"> posti a suo carico sia dipeso da causa non imputabile al Responsabile </w:t>
            </w:r>
            <w:del w:id="97" w:author="SALVATORE VENTO" w:date="2022-03-22T09:30:00Z">
              <w:r>
                <w:rPr>
                  <w:spacing w:val="-1"/>
                  <w:sz w:val="24"/>
                  <w:szCs w:val="24"/>
                  <w:lang w:eastAsia="it-IT"/>
                </w:rPr>
                <w:delText xml:space="preserve"> </w:delText>
              </w:r>
            </w:del>
            <w:r>
              <w:rPr>
                <w:spacing w:val="-1"/>
                <w:sz w:val="24"/>
                <w:szCs w:val="24"/>
                <w:lang w:eastAsia="it-IT"/>
              </w:rPr>
              <w:t>della Prevenzione.</w:t>
            </w:r>
          </w:p>
          <w:p w14:paraId="5BA69D65" w14:textId="77777777" w:rsidR="00636418" w:rsidRDefault="00636418">
            <w:pPr>
              <w:autoSpaceDE/>
              <w:jc w:val="both"/>
              <w:rPr>
                <w:rFonts w:ascii="Times New Roman" w:eastAsia="Times New Roman" w:hAnsi="Times New Roman" w:cs="Times New Roman"/>
                <w:spacing w:val="-1"/>
                <w:sz w:val="24"/>
                <w:szCs w:val="24"/>
                <w:lang w:eastAsia="it-IT"/>
              </w:rPr>
            </w:pPr>
          </w:p>
        </w:tc>
      </w:tr>
      <w:tr w:rsidR="00636418" w14:paraId="25420791" w14:textId="77777777" w:rsidTr="00636418">
        <w:tc>
          <w:tcPr>
            <w:tcW w:w="9250" w:type="dxa"/>
            <w:tcBorders>
              <w:top w:val="single" w:sz="4" w:space="0" w:color="auto"/>
              <w:left w:val="single" w:sz="4" w:space="0" w:color="auto"/>
              <w:bottom w:val="single" w:sz="4" w:space="0" w:color="auto"/>
              <w:right w:val="single" w:sz="4" w:space="0" w:color="auto"/>
            </w:tcBorders>
            <w:hideMark/>
          </w:tcPr>
          <w:p w14:paraId="3A212981" w14:textId="77777777" w:rsidR="00636418" w:rsidRDefault="00636418">
            <w:pPr>
              <w:autoSpaceDE/>
              <w:jc w:val="both"/>
              <w:rPr>
                <w:rFonts w:ascii="Times New Roman" w:eastAsia="Times New Roman" w:hAnsi="Times New Roman" w:cs="Times New Roman"/>
                <w:b/>
                <w:spacing w:val="-1"/>
                <w:sz w:val="24"/>
                <w:szCs w:val="24"/>
                <w:lang w:eastAsia="it-IT"/>
              </w:rPr>
            </w:pPr>
            <w:r>
              <w:rPr>
                <w:b/>
                <w:spacing w:val="-1"/>
                <w:sz w:val="24"/>
                <w:szCs w:val="24"/>
                <w:lang w:eastAsia="it-IT"/>
              </w:rPr>
              <w:t xml:space="preserve">La struttura di prevenzione corruzione </w:t>
            </w:r>
            <w:r>
              <w:rPr>
                <w:spacing w:val="-1"/>
                <w:sz w:val="24"/>
                <w:szCs w:val="24"/>
                <w:lang w:eastAsia="it-IT"/>
              </w:rPr>
              <w:t xml:space="preserve">coincide con i Responsabili dei Settori   attese le carenze dotazionali di cui si riferira’ di seguito. </w:t>
            </w:r>
          </w:p>
        </w:tc>
      </w:tr>
      <w:tr w:rsidR="00636418" w14:paraId="694AF4EA" w14:textId="77777777" w:rsidTr="00636418">
        <w:tc>
          <w:tcPr>
            <w:tcW w:w="9250" w:type="dxa"/>
            <w:tcBorders>
              <w:top w:val="single" w:sz="4" w:space="0" w:color="auto"/>
              <w:left w:val="single" w:sz="4" w:space="0" w:color="auto"/>
              <w:bottom w:val="single" w:sz="4" w:space="0" w:color="auto"/>
              <w:right w:val="single" w:sz="4" w:space="0" w:color="auto"/>
            </w:tcBorders>
            <w:hideMark/>
          </w:tcPr>
          <w:p w14:paraId="71290703" w14:textId="77777777" w:rsidR="00636418" w:rsidRDefault="00636418">
            <w:pPr>
              <w:autoSpaceDE/>
              <w:jc w:val="both"/>
              <w:rPr>
                <w:rFonts w:ascii="Times New Roman" w:eastAsia="Times New Roman" w:hAnsi="Times New Roman"/>
                <w:spacing w:val="-1"/>
                <w:sz w:val="24"/>
                <w:szCs w:val="24"/>
                <w:lang w:eastAsia="it-IT"/>
              </w:rPr>
            </w:pPr>
            <w:r>
              <w:rPr>
                <w:b/>
                <w:bCs/>
                <w:spacing w:val="-1"/>
                <w:sz w:val="24"/>
                <w:szCs w:val="24"/>
                <w:lang w:eastAsia="it-IT"/>
              </w:rPr>
              <w:t xml:space="preserve">I Responsabili dei Settori </w:t>
            </w:r>
            <w:r>
              <w:rPr>
                <w:bCs/>
                <w:spacing w:val="-1"/>
                <w:sz w:val="24"/>
                <w:szCs w:val="24"/>
                <w:lang w:eastAsia="it-IT"/>
              </w:rPr>
              <w:t>quali Responsabili per la Prevenzione della Corruzione nei Servizi  di competenza:</w:t>
            </w:r>
          </w:p>
          <w:p w14:paraId="4DFEE6EA" w14:textId="77777777" w:rsidR="00636418" w:rsidRDefault="00636418" w:rsidP="00636418">
            <w:pPr>
              <w:pStyle w:val="Paragrafoelenco"/>
              <w:numPr>
                <w:ilvl w:val="0"/>
                <w:numId w:val="112"/>
              </w:numPr>
              <w:autoSpaceDE/>
              <w:jc w:val="both"/>
              <w:rPr>
                <w:spacing w:val="-1"/>
                <w:sz w:val="24"/>
                <w:szCs w:val="24"/>
                <w:lang w:eastAsia="it-IT"/>
              </w:rPr>
            </w:pPr>
            <w:r>
              <w:rPr>
                <w:spacing w:val="-1"/>
                <w:sz w:val="24"/>
                <w:szCs w:val="24"/>
                <w:lang w:eastAsia="it-IT"/>
              </w:rPr>
              <w:t>svolgono attività informativa nei confronti del responsabile e dell’autorità giudiziaria (art. 16 d.lgs. n. 165 del 2001; art. 20 D.P.R. n. 3 del 1957; art. 1, comma 3, L. n. 20 del 1994; art. 331 c.p.p.);</w:t>
            </w:r>
          </w:p>
          <w:p w14:paraId="46ED7D58" w14:textId="77777777" w:rsidR="00636418" w:rsidRDefault="00636418" w:rsidP="00636418">
            <w:pPr>
              <w:pStyle w:val="Paragrafoelenco"/>
              <w:numPr>
                <w:ilvl w:val="0"/>
                <w:numId w:val="112"/>
              </w:numPr>
              <w:autoSpaceDE/>
              <w:jc w:val="both"/>
              <w:rPr>
                <w:spacing w:val="-1"/>
                <w:sz w:val="24"/>
                <w:szCs w:val="24"/>
                <w:lang w:eastAsia="it-IT"/>
              </w:rPr>
            </w:pPr>
            <w:r>
              <w:rPr>
                <w:spacing w:val="-1"/>
                <w:sz w:val="24"/>
                <w:szCs w:val="24"/>
                <w:lang w:eastAsia="it-IT"/>
              </w:rPr>
              <w:t>partecipano al processo di gestione del rischio;</w:t>
            </w:r>
          </w:p>
          <w:p w14:paraId="1FEE66BF" w14:textId="77777777" w:rsidR="00636418" w:rsidRDefault="00636418" w:rsidP="00636418">
            <w:pPr>
              <w:pStyle w:val="Paragrafoelenco"/>
              <w:numPr>
                <w:ilvl w:val="0"/>
                <w:numId w:val="112"/>
              </w:numPr>
              <w:autoSpaceDE/>
              <w:jc w:val="both"/>
              <w:rPr>
                <w:spacing w:val="-1"/>
                <w:sz w:val="24"/>
                <w:szCs w:val="24"/>
                <w:lang w:eastAsia="it-IT"/>
              </w:rPr>
            </w:pPr>
            <w:r>
              <w:rPr>
                <w:spacing w:val="-1"/>
                <w:sz w:val="24"/>
                <w:szCs w:val="24"/>
                <w:lang w:eastAsia="it-IT"/>
              </w:rPr>
              <w:t>propongono le misure di prevenzione (art. 16 d.lgs. n. 165 del 2001);</w:t>
            </w:r>
          </w:p>
          <w:p w14:paraId="17E875B2" w14:textId="77777777" w:rsidR="00636418" w:rsidRDefault="00636418" w:rsidP="00636418">
            <w:pPr>
              <w:pStyle w:val="Paragrafoelenco"/>
              <w:numPr>
                <w:ilvl w:val="0"/>
                <w:numId w:val="112"/>
              </w:numPr>
              <w:autoSpaceDE/>
              <w:jc w:val="both"/>
              <w:rPr>
                <w:spacing w:val="-1"/>
                <w:sz w:val="24"/>
                <w:szCs w:val="24"/>
                <w:lang w:eastAsia="it-IT"/>
              </w:rPr>
            </w:pPr>
            <w:r>
              <w:rPr>
                <w:spacing w:val="-1"/>
                <w:sz w:val="24"/>
                <w:szCs w:val="24"/>
                <w:lang w:eastAsia="it-IT"/>
              </w:rPr>
              <w:t>assicurano l’osservanza del Codice di comportamento e verificano le ipotesi di violazione;</w:t>
            </w:r>
          </w:p>
          <w:p w14:paraId="4BF7EC01" w14:textId="77777777" w:rsidR="00636418" w:rsidRDefault="00636418" w:rsidP="00636418">
            <w:pPr>
              <w:pStyle w:val="Paragrafoelenco"/>
              <w:numPr>
                <w:ilvl w:val="0"/>
                <w:numId w:val="112"/>
              </w:numPr>
              <w:autoSpaceDE/>
              <w:jc w:val="both"/>
              <w:rPr>
                <w:spacing w:val="-1"/>
                <w:sz w:val="24"/>
                <w:szCs w:val="24"/>
                <w:lang w:eastAsia="it-IT"/>
              </w:rPr>
            </w:pPr>
            <w:r>
              <w:rPr>
                <w:spacing w:val="-1"/>
                <w:sz w:val="24"/>
                <w:szCs w:val="24"/>
                <w:lang w:eastAsia="it-IT"/>
              </w:rPr>
              <w:t xml:space="preserve">adottano le misure gestionali, rimprovero verbale  per violazione dei Decreti Legislativi in attuazione della delega contenuta nella L. 124/2015 e, ove possibile, la rotazione del personale addetto alle </w:t>
            </w:r>
            <w:del w:id="98" w:author="SALVATORE VENTO" w:date="2022-03-22T09:31:00Z">
              <w:r>
                <w:rPr>
                  <w:spacing w:val="-1"/>
                  <w:sz w:val="24"/>
                  <w:szCs w:val="24"/>
                  <w:lang w:eastAsia="it-IT"/>
                </w:rPr>
                <w:delText>responsabilita’</w:delText>
              </w:r>
            </w:del>
            <w:ins w:id="99" w:author="SALVATORE VENTO" w:date="2022-03-22T09:31:00Z">
              <w:r>
                <w:rPr>
                  <w:spacing w:val="-1"/>
                  <w:sz w:val="24"/>
                  <w:szCs w:val="24"/>
                  <w:lang w:eastAsia="it-IT"/>
                </w:rPr>
                <w:t>responsabilità</w:t>
              </w:r>
            </w:ins>
            <w:r>
              <w:rPr>
                <w:spacing w:val="-1"/>
                <w:sz w:val="24"/>
                <w:szCs w:val="24"/>
                <w:lang w:eastAsia="it-IT"/>
              </w:rPr>
              <w:t xml:space="preserve"> del procedimento  (artt. 16 e 55 bis d.lgs. n. 165 del 2001);</w:t>
            </w:r>
          </w:p>
          <w:p w14:paraId="0125C100" w14:textId="77777777" w:rsidR="00636418" w:rsidRDefault="00636418" w:rsidP="00636418">
            <w:pPr>
              <w:pStyle w:val="Paragrafoelenco"/>
              <w:numPr>
                <w:ilvl w:val="0"/>
                <w:numId w:val="112"/>
              </w:numPr>
              <w:autoSpaceDE/>
              <w:jc w:val="both"/>
              <w:rPr>
                <w:spacing w:val="-1"/>
                <w:sz w:val="24"/>
                <w:szCs w:val="24"/>
                <w:lang w:eastAsia="it-IT"/>
              </w:rPr>
            </w:pPr>
            <w:del w:id="100" w:author="SALVATORE VENTO" w:date="2022-03-22T09:32:00Z">
              <w:r>
                <w:rPr>
                  <w:spacing w:val="-1"/>
                  <w:sz w:val="24"/>
                  <w:szCs w:val="24"/>
                  <w:lang w:eastAsia="it-IT"/>
                </w:rPr>
                <w:delText xml:space="preserve"> </w:delText>
              </w:r>
            </w:del>
            <w:r>
              <w:rPr>
                <w:spacing w:val="-1"/>
                <w:sz w:val="24"/>
                <w:szCs w:val="24"/>
                <w:lang w:eastAsia="it-IT"/>
              </w:rPr>
              <w:t>osservano le misure contenute nel P.T.P.C. (art. 1, comma 14, della L. n. 190 del 2012);</w:t>
            </w:r>
          </w:p>
          <w:p w14:paraId="2069E04A" w14:textId="77777777" w:rsidR="00636418" w:rsidRDefault="00636418" w:rsidP="00636418">
            <w:pPr>
              <w:pStyle w:val="Paragrafoelenco"/>
              <w:numPr>
                <w:ilvl w:val="0"/>
                <w:numId w:val="112"/>
              </w:numPr>
              <w:autoSpaceDE/>
              <w:jc w:val="both"/>
              <w:rPr>
                <w:spacing w:val="-1"/>
                <w:sz w:val="24"/>
                <w:szCs w:val="24"/>
                <w:lang w:eastAsia="it-IT"/>
              </w:rPr>
            </w:pPr>
            <w:r>
              <w:rPr>
                <w:spacing w:val="-1"/>
                <w:sz w:val="24"/>
                <w:szCs w:val="24"/>
                <w:lang w:eastAsia="it-IT"/>
              </w:rPr>
              <w:t>provvedono al monitoraggio delle attività nell’ambito delle quali è più elevato il rischio di corruzione svolte dall’ufficio a cui sono preposti.</w:t>
            </w:r>
          </w:p>
          <w:p w14:paraId="18CE2EB5" w14:textId="77777777" w:rsidR="00636418" w:rsidRDefault="00636418">
            <w:pPr>
              <w:autoSpaceDE/>
              <w:jc w:val="both"/>
              <w:rPr>
                <w:spacing w:val="-1"/>
                <w:sz w:val="24"/>
                <w:szCs w:val="24"/>
                <w:lang w:eastAsia="it-IT"/>
              </w:rPr>
            </w:pPr>
            <w:r>
              <w:rPr>
                <w:spacing w:val="-1"/>
                <w:sz w:val="24"/>
                <w:szCs w:val="24"/>
                <w:lang w:eastAsia="it-IT"/>
              </w:rPr>
              <w:t xml:space="preserve">Sono altresì responsabili della </w:t>
            </w:r>
            <w:del w:id="101" w:author="SALVATORE VENTO" w:date="2022-03-22T09:32:00Z">
              <w:r>
                <w:rPr>
                  <w:spacing w:val="-1"/>
                  <w:sz w:val="24"/>
                  <w:szCs w:val="24"/>
                  <w:lang w:eastAsia="it-IT"/>
                </w:rPr>
                <w:delText>ubblicazione</w:delText>
              </w:r>
            </w:del>
            <w:ins w:id="102" w:author="SALVATORE VENTO" w:date="2022-03-22T09:32:00Z">
              <w:r>
                <w:rPr>
                  <w:spacing w:val="-1"/>
                  <w:sz w:val="24"/>
                  <w:szCs w:val="24"/>
                  <w:lang w:eastAsia="it-IT"/>
                </w:rPr>
                <w:t>pubblicazione</w:t>
              </w:r>
            </w:ins>
            <w:r>
              <w:rPr>
                <w:spacing w:val="-1"/>
                <w:sz w:val="24"/>
                <w:szCs w:val="24"/>
                <w:lang w:eastAsia="it-IT"/>
              </w:rPr>
              <w:t xml:space="preserve"> dei documenti</w:t>
            </w:r>
            <w:del w:id="103" w:author="SALVATORE VENTO" w:date="2022-03-22T09:32:00Z">
              <w:r>
                <w:rPr>
                  <w:spacing w:val="-1"/>
                  <w:sz w:val="24"/>
                  <w:szCs w:val="24"/>
                  <w:lang w:eastAsia="it-IT"/>
                </w:rPr>
                <w:delText xml:space="preserve"> </w:delText>
              </w:r>
            </w:del>
            <w:r>
              <w:rPr>
                <w:spacing w:val="-1"/>
                <w:sz w:val="24"/>
                <w:szCs w:val="24"/>
                <w:lang w:eastAsia="it-IT"/>
              </w:rPr>
              <w:t>, dei dati , e delle informazioni di rispettiva comp</w:t>
            </w:r>
            <w:ins w:id="104" w:author="User" w:date="2022-03-21T17:49:00Z">
              <w:r>
                <w:rPr>
                  <w:spacing w:val="-1"/>
                  <w:sz w:val="24"/>
                  <w:szCs w:val="24"/>
                  <w:lang w:eastAsia="it-IT"/>
                </w:rPr>
                <w:t>e</w:t>
              </w:r>
            </w:ins>
            <w:r>
              <w:rPr>
                <w:spacing w:val="-1"/>
                <w:sz w:val="24"/>
                <w:szCs w:val="24"/>
                <w:lang w:eastAsia="it-IT"/>
              </w:rPr>
              <w:t xml:space="preserve">tenza  secondo le tempistiche stabilite dal Decreto Trasparenza garantendo ai sensi dell’art. 43  comma 3 del Dlgs 33/2013  il tempestivo e regolare flusso di informazioni da pubblicare ai fini del </w:t>
            </w:r>
            <w:del w:id="105" w:author="SALVATORE VENTO" w:date="2022-03-22T09:32:00Z">
              <w:r>
                <w:rPr>
                  <w:spacing w:val="-1"/>
                  <w:sz w:val="24"/>
                  <w:szCs w:val="24"/>
                  <w:lang w:eastAsia="it-IT"/>
                </w:rPr>
                <w:delText>riresptto</w:delText>
              </w:r>
            </w:del>
            <w:ins w:id="106" w:author="SALVATORE VENTO" w:date="2022-03-22T09:32:00Z">
              <w:r>
                <w:rPr>
                  <w:spacing w:val="-1"/>
                  <w:sz w:val="24"/>
                  <w:szCs w:val="24"/>
                  <w:lang w:eastAsia="it-IT"/>
                </w:rPr>
                <w:t>rispetto</w:t>
              </w:r>
            </w:ins>
            <w:r>
              <w:rPr>
                <w:spacing w:val="-1"/>
                <w:sz w:val="24"/>
                <w:szCs w:val="24"/>
                <w:lang w:eastAsia="it-IT"/>
              </w:rPr>
              <w:t xml:space="preserve">  dei termini </w:t>
            </w:r>
            <w:del w:id="107" w:author="SALVATORE VENTO" w:date="2022-03-22T09:32:00Z">
              <w:r>
                <w:rPr>
                  <w:spacing w:val="-1"/>
                  <w:sz w:val="24"/>
                  <w:szCs w:val="24"/>
                  <w:lang w:eastAsia="it-IT"/>
                </w:rPr>
                <w:delText>stabliti</w:delText>
              </w:r>
            </w:del>
            <w:ins w:id="108" w:author="SALVATORE VENTO" w:date="2022-03-22T09:32:00Z">
              <w:r>
                <w:rPr>
                  <w:spacing w:val="-1"/>
                  <w:sz w:val="24"/>
                  <w:szCs w:val="24"/>
                  <w:lang w:eastAsia="it-IT"/>
                </w:rPr>
                <w:t>stabili</w:t>
              </w:r>
            </w:ins>
            <w:r>
              <w:rPr>
                <w:spacing w:val="-1"/>
                <w:sz w:val="24"/>
                <w:szCs w:val="24"/>
                <w:lang w:eastAsia="it-IT"/>
              </w:rPr>
              <w:t xml:space="preserve"> dalla legge. </w:t>
            </w:r>
          </w:p>
          <w:p w14:paraId="38E2A118" w14:textId="77777777" w:rsidR="00636418" w:rsidRDefault="00636418">
            <w:pPr>
              <w:autoSpaceDE/>
              <w:jc w:val="both"/>
              <w:rPr>
                <w:rFonts w:ascii="Times New Roman" w:eastAsia="Times New Roman" w:hAnsi="Times New Roman" w:cs="Times New Roman"/>
                <w:spacing w:val="-1"/>
                <w:sz w:val="24"/>
                <w:szCs w:val="24"/>
                <w:lang w:eastAsia="it-IT"/>
              </w:rPr>
            </w:pPr>
            <w:r>
              <w:rPr>
                <w:spacing w:val="-1"/>
                <w:sz w:val="24"/>
                <w:szCs w:val="24"/>
                <w:lang w:eastAsia="it-IT"/>
              </w:rPr>
              <w:t>I Responsabili dei Settori   quali responsabili della prevenzione corruzione nei Servizi di competenza rispondono  per la violazione delle misure di prevenzione  e degli obblighi di collaborazione  ed informazione e segnalazione previsti nel Piano  e delle regole di condotta previste nel Codice di Comportamento . Alle violazioni di natura disciplinare si applicano  le sanzioni del CCNL.Ai sensi dell’art. 16 co. 1bis TUPI lett  l ter forniscono le informazioni richieste dal soggetto competente per l’individuazione delle attivita’  nell’ambito delle quali  è piu’ elevato il rischio corruzione e formulano specifiche proposte  volte alla prevenzione del rischio medesimo.</w:t>
            </w:r>
          </w:p>
        </w:tc>
      </w:tr>
      <w:tr w:rsidR="00636418" w14:paraId="104D69CE" w14:textId="77777777" w:rsidTr="00636418">
        <w:trPr>
          <w:trHeight w:val="5386"/>
        </w:trPr>
        <w:tc>
          <w:tcPr>
            <w:tcW w:w="9250" w:type="dxa"/>
            <w:tcBorders>
              <w:top w:val="single" w:sz="4" w:space="0" w:color="auto"/>
              <w:left w:val="single" w:sz="4" w:space="0" w:color="auto"/>
              <w:bottom w:val="single" w:sz="4" w:space="0" w:color="auto"/>
              <w:right w:val="single" w:sz="4" w:space="0" w:color="auto"/>
            </w:tcBorders>
          </w:tcPr>
          <w:p w14:paraId="7BA29969" w14:textId="77777777" w:rsidR="00636418" w:rsidRDefault="00636418">
            <w:pPr>
              <w:autoSpaceDE/>
              <w:jc w:val="both"/>
              <w:rPr>
                <w:rFonts w:ascii="Times New Roman" w:eastAsia="Times New Roman" w:hAnsi="Times New Roman"/>
                <w:spacing w:val="-1"/>
                <w:sz w:val="24"/>
                <w:szCs w:val="24"/>
                <w:lang w:eastAsia="it-IT"/>
              </w:rPr>
            </w:pPr>
            <w:r>
              <w:rPr>
                <w:b/>
                <w:bCs/>
                <w:spacing w:val="-1"/>
                <w:sz w:val="24"/>
                <w:szCs w:val="24"/>
                <w:lang w:eastAsia="it-IT"/>
              </w:rPr>
              <w:t xml:space="preserve">I Referenti della Trasparenza, </w:t>
            </w:r>
            <w:r>
              <w:rPr>
                <w:bCs/>
                <w:spacing w:val="-1"/>
                <w:sz w:val="24"/>
                <w:szCs w:val="24"/>
                <w:lang w:eastAsia="it-IT"/>
              </w:rPr>
              <w:t>i quali:</w:t>
            </w:r>
          </w:p>
          <w:p w14:paraId="27E43A45" w14:textId="77777777" w:rsidR="00636418" w:rsidRDefault="00636418" w:rsidP="00636418">
            <w:pPr>
              <w:pStyle w:val="Paragrafoelenco"/>
              <w:numPr>
                <w:ilvl w:val="0"/>
                <w:numId w:val="113"/>
              </w:numPr>
              <w:autoSpaceDE/>
              <w:jc w:val="both"/>
              <w:rPr>
                <w:spacing w:val="-1"/>
                <w:sz w:val="24"/>
                <w:szCs w:val="24"/>
                <w:lang w:eastAsia="it-IT"/>
              </w:rPr>
            </w:pPr>
            <w:r>
              <w:rPr>
                <w:spacing w:val="-1"/>
                <w:sz w:val="24"/>
                <w:szCs w:val="24"/>
                <w:lang w:eastAsia="it-IT"/>
              </w:rPr>
              <w:t>svolgono attività di inserimento dei dati, delle informazioni e dei documenti che devono essere obbligatoriamente inseriti sul sito istituzionale nelle apposite sezioni ai sensi di legge;</w:t>
            </w:r>
          </w:p>
          <w:p w14:paraId="799C3CE8" w14:textId="77777777" w:rsidR="00636418" w:rsidRDefault="00636418" w:rsidP="00636418">
            <w:pPr>
              <w:pStyle w:val="Paragrafoelenco"/>
              <w:numPr>
                <w:ilvl w:val="0"/>
                <w:numId w:val="113"/>
              </w:numPr>
              <w:autoSpaceDE/>
              <w:jc w:val="both"/>
              <w:rPr>
                <w:spacing w:val="-1"/>
                <w:sz w:val="24"/>
                <w:szCs w:val="24"/>
                <w:lang w:eastAsia="it-IT"/>
              </w:rPr>
            </w:pPr>
            <w:r>
              <w:rPr>
                <w:spacing w:val="-1"/>
                <w:sz w:val="24"/>
                <w:szCs w:val="24"/>
                <w:lang w:eastAsia="it-IT"/>
              </w:rPr>
              <w:t>svolgono attivita’ di  inserimento dei dati, delle informazioni e dei documenti richiesti  dal responsabile della trasparenza;</w:t>
            </w:r>
          </w:p>
          <w:p w14:paraId="79D99A4C" w14:textId="77777777" w:rsidR="00636418" w:rsidRDefault="00636418" w:rsidP="00636418">
            <w:pPr>
              <w:pStyle w:val="Paragrafoelenco"/>
              <w:numPr>
                <w:ilvl w:val="0"/>
                <w:numId w:val="113"/>
              </w:numPr>
              <w:autoSpaceDE/>
              <w:jc w:val="both"/>
              <w:rPr>
                <w:ins w:id="109" w:author="User" w:date="2022-03-21T17:53:00Z"/>
                <w:spacing w:val="-1"/>
                <w:sz w:val="24"/>
                <w:szCs w:val="24"/>
                <w:lang w:eastAsia="it-IT"/>
              </w:rPr>
            </w:pPr>
            <w:r>
              <w:rPr>
                <w:spacing w:val="-1"/>
                <w:sz w:val="24"/>
                <w:szCs w:val="24"/>
                <w:lang w:eastAsia="it-IT"/>
              </w:rPr>
              <w:t>provvedono al monitoraggio dello stato di pubblicazione e apportano  eventuali correttivi anche ai fini del diritto di “accesso a dati e documenti”</w:t>
            </w:r>
          </w:p>
          <w:p w14:paraId="2C0145EE" w14:textId="77777777" w:rsidR="00636418" w:rsidRDefault="00636418">
            <w:pPr>
              <w:autoSpaceDE/>
              <w:jc w:val="both"/>
              <w:rPr>
                <w:ins w:id="110" w:author="User" w:date="2022-03-21T17:53:00Z"/>
                <w:color w:val="000000"/>
                <w:sz w:val="24"/>
                <w:szCs w:val="24"/>
                <w:lang w:eastAsia="it-IT"/>
              </w:rPr>
            </w:pPr>
            <w:ins w:id="111" w:author="User" w:date="2022-03-21T17:53:00Z">
              <w:r>
                <w:rPr>
                  <w:b/>
                  <w:bCs/>
                  <w:color w:val="000000"/>
                  <w:sz w:val="24"/>
                  <w:szCs w:val="24"/>
                  <w:lang w:eastAsia="it-IT"/>
                </w:rPr>
                <w:t xml:space="preserve">Tutti i dipendenti </w:t>
              </w:r>
              <w:r>
                <w:rPr>
                  <w:bCs/>
                  <w:color w:val="000000"/>
                  <w:sz w:val="24"/>
                  <w:szCs w:val="24"/>
                  <w:lang w:eastAsia="it-IT"/>
                </w:rPr>
                <w:t>dell’amministrazione (sia a tempo indeterminato che determinato):</w:t>
              </w:r>
            </w:ins>
          </w:p>
          <w:p w14:paraId="47E479BA" w14:textId="77777777" w:rsidR="00636418" w:rsidRDefault="00636418" w:rsidP="00636418">
            <w:pPr>
              <w:pStyle w:val="Paragrafoelenco"/>
              <w:numPr>
                <w:ilvl w:val="0"/>
                <w:numId w:val="114"/>
              </w:numPr>
              <w:autoSpaceDE/>
              <w:jc w:val="both"/>
              <w:rPr>
                <w:ins w:id="112" w:author="User" w:date="2022-03-21T17:53:00Z"/>
                <w:color w:val="000000"/>
                <w:sz w:val="24"/>
                <w:szCs w:val="24"/>
                <w:lang w:eastAsia="it-IT"/>
              </w:rPr>
            </w:pPr>
            <w:ins w:id="113" w:author="User" w:date="2022-03-21T17:53:00Z">
              <w:r>
                <w:rPr>
                  <w:color w:val="000000"/>
                  <w:sz w:val="24"/>
                  <w:szCs w:val="24"/>
                  <w:lang w:eastAsia="it-IT"/>
                </w:rPr>
                <w:t>partecipano al processo di gestione del rischio;</w:t>
              </w:r>
            </w:ins>
          </w:p>
          <w:p w14:paraId="231EAC3D" w14:textId="77777777" w:rsidR="00636418" w:rsidRDefault="00636418" w:rsidP="00636418">
            <w:pPr>
              <w:pStyle w:val="Paragrafoelenco"/>
              <w:numPr>
                <w:ilvl w:val="0"/>
                <w:numId w:val="114"/>
              </w:numPr>
              <w:autoSpaceDE/>
              <w:jc w:val="both"/>
              <w:rPr>
                <w:ins w:id="114" w:author="User" w:date="2022-03-21T17:53:00Z"/>
                <w:color w:val="000000"/>
                <w:sz w:val="24"/>
                <w:szCs w:val="24"/>
                <w:lang w:eastAsia="it-IT"/>
              </w:rPr>
            </w:pPr>
            <w:ins w:id="115" w:author="User" w:date="2022-03-21T17:53:00Z">
              <w:r>
                <w:rPr>
                  <w:color w:val="000000"/>
                  <w:sz w:val="24"/>
                  <w:szCs w:val="24"/>
                  <w:lang w:eastAsia="it-IT"/>
                </w:rPr>
                <w:t xml:space="preserve">osservano le misure contenute nel P.T.P.C. e nel </w:t>
              </w:r>
            </w:ins>
            <w:r>
              <w:rPr>
                <w:color w:val="000000"/>
                <w:sz w:val="24"/>
                <w:szCs w:val="24"/>
                <w:lang w:eastAsia="it-IT"/>
              </w:rPr>
              <w:t>C</w:t>
            </w:r>
            <w:ins w:id="116" w:author="User" w:date="2022-03-21T17:53:00Z">
              <w:r>
                <w:rPr>
                  <w:color w:val="000000"/>
                  <w:sz w:val="24"/>
                  <w:szCs w:val="24"/>
                  <w:lang w:eastAsia="it-IT"/>
                </w:rPr>
                <w:t xml:space="preserve">odice di </w:t>
              </w:r>
            </w:ins>
            <w:r>
              <w:rPr>
                <w:color w:val="000000"/>
                <w:sz w:val="24"/>
                <w:szCs w:val="24"/>
                <w:lang w:eastAsia="it-IT"/>
              </w:rPr>
              <w:t>C</w:t>
            </w:r>
            <w:ins w:id="117" w:author="User" w:date="2022-03-21T17:53:00Z">
              <w:r>
                <w:rPr>
                  <w:color w:val="000000"/>
                  <w:sz w:val="24"/>
                  <w:szCs w:val="24"/>
                  <w:lang w:eastAsia="it-IT"/>
                </w:rPr>
                <w:t>omportamento;</w:t>
              </w:r>
            </w:ins>
          </w:p>
          <w:p w14:paraId="6AC26791" w14:textId="77777777" w:rsidR="00636418" w:rsidRDefault="00636418" w:rsidP="00636418">
            <w:pPr>
              <w:pStyle w:val="Paragrafoelenco"/>
              <w:numPr>
                <w:ilvl w:val="0"/>
                <w:numId w:val="114"/>
              </w:numPr>
              <w:autoSpaceDE/>
              <w:jc w:val="both"/>
              <w:rPr>
                <w:ins w:id="118" w:author="User" w:date="2022-03-21T17:53:00Z"/>
                <w:color w:val="000000"/>
                <w:sz w:val="24"/>
                <w:szCs w:val="24"/>
                <w:lang w:eastAsia="it-IT"/>
              </w:rPr>
            </w:pPr>
            <w:ins w:id="119" w:author="User" w:date="2022-03-21T17:53:00Z">
              <w:r>
                <w:rPr>
                  <w:color w:val="000000"/>
                  <w:sz w:val="24"/>
                  <w:szCs w:val="24"/>
                  <w:lang w:eastAsia="it-IT"/>
                </w:rPr>
                <w:t>segnalano casi di cattiva amministrazione</w:t>
              </w:r>
            </w:ins>
            <w:r>
              <w:rPr>
                <w:color w:val="000000"/>
                <w:sz w:val="24"/>
                <w:szCs w:val="24"/>
                <w:lang w:eastAsia="it-IT"/>
              </w:rPr>
              <w:t xml:space="preserve"> </w:t>
            </w:r>
            <w:ins w:id="120" w:author="User" w:date="2022-03-21T17:53:00Z">
              <w:r>
                <w:rPr>
                  <w:color w:val="000000"/>
                  <w:sz w:val="24"/>
                  <w:szCs w:val="24"/>
                  <w:lang w:eastAsia="it-IT"/>
                </w:rPr>
                <w:t>al Responsabile della prevenzione Corruzione  o al proprio Responsabile del Se</w:t>
              </w:r>
            </w:ins>
            <w:r>
              <w:rPr>
                <w:color w:val="000000"/>
                <w:sz w:val="24"/>
                <w:szCs w:val="24"/>
                <w:lang w:eastAsia="it-IT"/>
              </w:rPr>
              <w:t xml:space="preserve">ttore </w:t>
            </w:r>
            <w:ins w:id="121" w:author="User" w:date="2022-03-21T17:53:00Z">
              <w:r>
                <w:rPr>
                  <w:color w:val="000000"/>
                  <w:sz w:val="24"/>
                  <w:szCs w:val="24"/>
                  <w:lang w:eastAsia="it-IT"/>
                </w:rPr>
                <w:t xml:space="preserve">  o all’UPD  (art. 54 bis Dlgs 165/2001) .</w:t>
              </w:r>
            </w:ins>
          </w:p>
          <w:p w14:paraId="3F0C037D" w14:textId="77777777" w:rsidR="00636418" w:rsidRDefault="00636418" w:rsidP="00636418">
            <w:pPr>
              <w:pStyle w:val="Paragrafoelenco"/>
              <w:numPr>
                <w:ilvl w:val="0"/>
                <w:numId w:val="114"/>
              </w:numPr>
              <w:autoSpaceDE/>
              <w:jc w:val="both"/>
              <w:rPr>
                <w:ins w:id="122" w:author="User" w:date="2022-03-21T17:53:00Z"/>
                <w:color w:val="000000"/>
                <w:sz w:val="24"/>
                <w:szCs w:val="24"/>
                <w:lang w:eastAsia="it-IT"/>
              </w:rPr>
            </w:pPr>
            <w:ins w:id="123" w:author="User" w:date="2022-03-21T17:53:00Z">
              <w:r>
                <w:rPr>
                  <w:color w:val="000000"/>
                  <w:sz w:val="24"/>
                  <w:szCs w:val="24"/>
                  <w:lang w:eastAsia="it-IT"/>
                </w:rPr>
                <w:t xml:space="preserve">Con riferimento  alle rispettive competenze , la violazione delle misure di prevenzione  e degli obblighi di collaborazione  ed informazione e  segnalazione previsti dal presente Piano  e delle regole di condotta previste nel Codice di comportamento è fonte di </w:t>
              </w:r>
              <w:del w:id="124" w:author="SALVATORE VENTO" w:date="2022-03-22T09:32:00Z">
                <w:r>
                  <w:rPr>
                    <w:color w:val="000000"/>
                    <w:sz w:val="24"/>
                    <w:szCs w:val="24"/>
                    <w:lang w:eastAsia="it-IT"/>
                  </w:rPr>
                  <w:delText>responsabilita’</w:delText>
                </w:r>
              </w:del>
            </w:ins>
            <w:ins w:id="125" w:author="SALVATORE VENTO" w:date="2022-03-22T09:32:00Z">
              <w:r>
                <w:rPr>
                  <w:color w:val="000000"/>
                  <w:sz w:val="24"/>
                  <w:szCs w:val="24"/>
                  <w:lang w:eastAsia="it-IT"/>
                </w:rPr>
                <w:t>responsabilità</w:t>
              </w:r>
            </w:ins>
            <w:ins w:id="126" w:author="User" w:date="2022-03-21T17:53:00Z">
              <w:r>
                <w:rPr>
                  <w:color w:val="000000"/>
                  <w:sz w:val="24"/>
                  <w:szCs w:val="24"/>
                  <w:lang w:eastAsia="it-IT"/>
                </w:rPr>
                <w:t xml:space="preserve"> disciplinare (art. 1 co. 14 L 190/2012 – art 8 DPR 62/2013). Alle violazioni di natura disciplinare si applicano   , nel rispetto dei principi  di </w:t>
              </w:r>
              <w:del w:id="127" w:author="SALVATORE VENTO" w:date="2022-03-22T09:32:00Z">
                <w:r>
                  <w:rPr>
                    <w:color w:val="000000"/>
                    <w:sz w:val="24"/>
                    <w:szCs w:val="24"/>
                    <w:lang w:eastAsia="it-IT"/>
                  </w:rPr>
                  <w:delText>gradualita’</w:delText>
                </w:r>
              </w:del>
            </w:ins>
            <w:ins w:id="128" w:author="SALVATORE VENTO" w:date="2022-03-22T09:32:00Z">
              <w:r>
                <w:rPr>
                  <w:color w:val="000000"/>
                  <w:sz w:val="24"/>
                  <w:szCs w:val="24"/>
                  <w:lang w:eastAsia="it-IT"/>
                </w:rPr>
                <w:t>gradualità</w:t>
              </w:r>
            </w:ins>
            <w:ins w:id="129" w:author="User" w:date="2022-03-21T17:53:00Z">
              <w:r>
                <w:rPr>
                  <w:color w:val="000000"/>
                  <w:sz w:val="24"/>
                  <w:szCs w:val="24"/>
                  <w:lang w:eastAsia="it-IT"/>
                </w:rPr>
                <w:t xml:space="preserve"> e </w:t>
              </w:r>
              <w:del w:id="130" w:author="SALVATORE VENTO" w:date="2022-03-22T09:32:00Z">
                <w:r>
                  <w:rPr>
                    <w:color w:val="000000"/>
                    <w:sz w:val="24"/>
                    <w:szCs w:val="24"/>
                    <w:lang w:eastAsia="it-IT"/>
                  </w:rPr>
                  <w:delText>proporzionalita’</w:delText>
                </w:r>
              </w:del>
            </w:ins>
            <w:ins w:id="131" w:author="SALVATORE VENTO" w:date="2022-03-22T09:32:00Z">
              <w:r>
                <w:rPr>
                  <w:color w:val="000000"/>
                  <w:sz w:val="24"/>
                  <w:szCs w:val="24"/>
                  <w:lang w:eastAsia="it-IT"/>
                </w:rPr>
                <w:t>proporzionalità</w:t>
              </w:r>
            </w:ins>
            <w:ins w:id="132" w:author="User" w:date="2022-03-21T17:53:00Z">
              <w:r>
                <w:rPr>
                  <w:color w:val="000000"/>
                  <w:sz w:val="24"/>
                  <w:szCs w:val="24"/>
                  <w:lang w:eastAsia="it-IT"/>
                </w:rPr>
                <w:t xml:space="preserve"> , le sanzioni previste dal CCNL.</w:t>
              </w:r>
            </w:ins>
          </w:p>
          <w:p w14:paraId="4AEE95C5" w14:textId="77777777" w:rsidR="00636418" w:rsidRDefault="00636418">
            <w:pPr>
              <w:autoSpaceDE/>
              <w:jc w:val="both"/>
              <w:rPr>
                <w:ins w:id="133" w:author="User" w:date="2022-03-21T17:52:00Z"/>
                <w:b/>
                <w:bCs/>
                <w:color w:val="000000"/>
                <w:kern w:val="3"/>
                <w:sz w:val="24"/>
                <w:szCs w:val="24"/>
                <w:lang w:eastAsia="it-IT" w:bidi="hi-IN"/>
              </w:rPr>
              <w:pPrChange w:id="134" w:author="User" w:date="2022-03-21T17:52:00Z">
                <w:pPr>
                  <w:widowControl/>
                  <w:suppressLineNumbers/>
                  <w:suppressAutoHyphens/>
                  <w:autoSpaceDE/>
                  <w:adjustRightInd w:val="0"/>
                  <w:spacing w:after="200" w:line="278" w:lineRule="exact"/>
                  <w:ind w:left="372"/>
                  <w:jc w:val="both"/>
                </w:pPr>
              </w:pPrChange>
            </w:pPr>
            <w:ins w:id="135" w:author="User" w:date="2022-03-21T17:52:00Z">
              <w:r>
                <w:rPr>
                  <w:b/>
                  <w:bCs/>
                  <w:color w:val="000000"/>
                  <w:sz w:val="24"/>
                  <w:szCs w:val="24"/>
                  <w:lang w:eastAsia="it-IT"/>
                </w:rPr>
                <w:t>l’Ufficio Procedimenti disciplinari (U.P.D.)</w:t>
              </w:r>
              <w:r>
                <w:rPr>
                  <w:bCs/>
                  <w:color w:val="000000"/>
                  <w:sz w:val="24"/>
                  <w:szCs w:val="24"/>
                  <w:lang w:eastAsia="it-IT"/>
                </w:rPr>
                <w:t xml:space="preserve"> che:</w:t>
              </w:r>
            </w:ins>
          </w:p>
          <w:p w14:paraId="3DF48BB8" w14:textId="77777777" w:rsidR="00636418" w:rsidRDefault="00636418">
            <w:pPr>
              <w:pStyle w:val="Paragrafoelenco"/>
              <w:numPr>
                <w:ilvl w:val="0"/>
                <w:numId w:val="115"/>
              </w:numPr>
              <w:autoSpaceDE/>
              <w:jc w:val="both"/>
              <w:rPr>
                <w:ins w:id="136" w:author="User" w:date="2022-03-21T17:52:00Z"/>
                <w:b/>
                <w:bCs/>
                <w:color w:val="000000"/>
                <w:kern w:val="3"/>
                <w:sz w:val="24"/>
                <w:szCs w:val="24"/>
                <w:lang w:eastAsia="it-IT" w:bidi="hi-IN"/>
              </w:rPr>
              <w:pPrChange w:id="137" w:author="User" w:date="2022-03-21T17:52:00Z">
                <w:pPr>
                  <w:widowControl/>
                  <w:suppressLineNumbers/>
                  <w:suppressAutoHyphens/>
                  <w:autoSpaceDE/>
                  <w:adjustRightInd w:val="0"/>
                  <w:spacing w:after="200" w:line="278" w:lineRule="exact"/>
                  <w:jc w:val="center"/>
                </w:pPr>
              </w:pPrChange>
            </w:pPr>
            <w:ins w:id="138" w:author="User" w:date="2022-03-21T17:52:00Z">
              <w:r>
                <w:rPr>
                  <w:lang w:eastAsia="it-IT"/>
                </w:rPr>
                <w:t>svolge i procedimenti disciplinari nell’ambito della propria competenza come da apposito Regolamento Comunale;</w:t>
              </w:r>
            </w:ins>
          </w:p>
          <w:p w14:paraId="69A0F3EC" w14:textId="77777777" w:rsidR="00636418" w:rsidRDefault="00636418">
            <w:pPr>
              <w:pStyle w:val="Paragrafoelenco"/>
              <w:numPr>
                <w:ilvl w:val="0"/>
                <w:numId w:val="115"/>
              </w:numPr>
              <w:autoSpaceDE/>
              <w:jc w:val="both"/>
              <w:rPr>
                <w:ins w:id="139" w:author="User" w:date="2022-03-21T17:52:00Z"/>
                <w:b/>
                <w:bCs/>
                <w:color w:val="000000"/>
                <w:kern w:val="3"/>
                <w:sz w:val="24"/>
                <w:szCs w:val="24"/>
                <w:lang w:eastAsia="it-IT" w:bidi="hi-IN"/>
              </w:rPr>
              <w:pPrChange w:id="140" w:author="User" w:date="2022-03-21T17:52:00Z">
                <w:pPr>
                  <w:widowControl/>
                  <w:suppressLineNumbers/>
                  <w:suppressAutoHyphens/>
                  <w:autoSpaceDE/>
                  <w:adjustRightInd w:val="0"/>
                  <w:spacing w:after="200" w:line="278" w:lineRule="exact"/>
                  <w:jc w:val="center"/>
                </w:pPr>
              </w:pPrChange>
            </w:pPr>
            <w:ins w:id="141" w:author="User" w:date="2022-03-21T17:52:00Z">
              <w:r>
                <w:rPr>
                  <w:lang w:eastAsia="it-IT"/>
                </w:rPr>
                <w:t>provvede alle comunicazioni obbligatorie nei confronti dell’autorità giudiziaria;</w:t>
              </w:r>
            </w:ins>
          </w:p>
          <w:p w14:paraId="5EBA9C05" w14:textId="77777777" w:rsidR="00636418" w:rsidRDefault="00636418">
            <w:pPr>
              <w:pStyle w:val="Paragrafoelenco"/>
              <w:numPr>
                <w:ilvl w:val="0"/>
                <w:numId w:val="115"/>
              </w:numPr>
              <w:autoSpaceDE/>
              <w:jc w:val="both"/>
              <w:rPr>
                <w:ins w:id="142" w:author="User" w:date="2022-03-21T17:52:00Z"/>
                <w:b/>
                <w:bCs/>
                <w:color w:val="000000"/>
                <w:kern w:val="3"/>
                <w:sz w:val="24"/>
                <w:szCs w:val="24"/>
                <w:lang w:eastAsia="it-IT" w:bidi="hi-IN"/>
              </w:rPr>
              <w:pPrChange w:id="143" w:author="User" w:date="2022-03-21T17:52:00Z">
                <w:pPr>
                  <w:widowControl/>
                  <w:suppressLineNumbers/>
                  <w:suppressAutoHyphens/>
                  <w:autoSpaceDE/>
                  <w:adjustRightInd w:val="0"/>
                  <w:spacing w:after="200" w:line="278" w:lineRule="exact"/>
                  <w:jc w:val="center"/>
                </w:pPr>
              </w:pPrChange>
            </w:pPr>
            <w:ins w:id="144" w:author="User" w:date="2022-03-21T17:52:00Z">
              <w:r>
                <w:rPr>
                  <w:lang w:eastAsia="it-IT"/>
                </w:rPr>
                <w:t>propone l’aggiornamento del Codice di comportamento;</w:t>
              </w:r>
            </w:ins>
          </w:p>
          <w:p w14:paraId="38004C40" w14:textId="77777777" w:rsidR="00636418" w:rsidRDefault="00636418">
            <w:pPr>
              <w:autoSpaceDE/>
              <w:jc w:val="both"/>
              <w:rPr>
                <w:ins w:id="145" w:author="User" w:date="2022-03-21T17:52:00Z"/>
                <w:del w:id="146" w:author="Segreteria4" w:date="2022-03-22T11:32:00Z"/>
                <w:b/>
                <w:bCs/>
                <w:color w:val="000000"/>
                <w:kern w:val="3"/>
                <w:sz w:val="24"/>
                <w:szCs w:val="24"/>
                <w:lang w:eastAsia="zh-CN" w:bidi="hi-IN"/>
              </w:rPr>
              <w:pPrChange w:id="147" w:author="User" w:date="2022-03-21T17:52:00Z">
                <w:pPr>
                  <w:widowControl/>
                  <w:suppressLineNumbers/>
                  <w:suppressAutoHyphens/>
                  <w:autoSpaceDE/>
                  <w:adjustRightInd w:val="0"/>
                  <w:spacing w:after="200" w:line="278" w:lineRule="exact"/>
                  <w:ind w:left="372"/>
                  <w:jc w:val="both"/>
                </w:pPr>
              </w:pPrChange>
            </w:pPr>
            <w:ins w:id="148" w:author="User" w:date="2022-03-21T17:52:00Z">
              <w:r>
                <w:rPr>
                  <w:color w:val="000000"/>
                  <w:sz w:val="24"/>
                  <w:szCs w:val="24"/>
                  <w:lang w:eastAsia="it-IT"/>
                </w:rPr>
                <w:t xml:space="preserve">Il Comune di </w:t>
              </w:r>
            </w:ins>
            <w:r>
              <w:rPr>
                <w:color w:val="000000"/>
                <w:sz w:val="24"/>
                <w:szCs w:val="24"/>
                <w:lang w:eastAsia="it-IT"/>
              </w:rPr>
              <w:t xml:space="preserve">Santi Cosma e Damiano </w:t>
            </w:r>
            <w:ins w:id="149" w:author="User" w:date="2022-03-21T17:52:00Z">
              <w:r>
                <w:rPr>
                  <w:color w:val="000000"/>
                  <w:sz w:val="24"/>
                  <w:szCs w:val="24"/>
                  <w:lang w:eastAsia="it-IT"/>
                </w:rPr>
                <w:t xml:space="preserve"> </w:t>
              </w:r>
            </w:ins>
            <w:r>
              <w:rPr>
                <w:color w:val="000000"/>
                <w:sz w:val="24"/>
                <w:szCs w:val="24"/>
                <w:lang w:eastAsia="it-IT"/>
              </w:rPr>
              <w:t>ha un UPD  monocratico interno  costituito con DGC nr. 113 del 23.09.2022.</w:t>
            </w:r>
          </w:p>
          <w:p w14:paraId="7E7A0452" w14:textId="77777777" w:rsidR="00636418" w:rsidRDefault="00636418">
            <w:pPr>
              <w:jc w:val="both"/>
              <w:rPr>
                <w:spacing w:val="-1"/>
                <w:sz w:val="24"/>
                <w:szCs w:val="24"/>
                <w:lang w:eastAsia="it-IT"/>
              </w:rPr>
            </w:pPr>
          </w:p>
          <w:p w14:paraId="2A04AC29" w14:textId="77777777" w:rsidR="00636418" w:rsidRDefault="00636418">
            <w:pPr>
              <w:autoSpaceDE/>
              <w:jc w:val="both"/>
              <w:rPr>
                <w:rFonts w:ascii="Times New Roman" w:eastAsia="Times New Roman" w:hAnsi="Times New Roman" w:cs="Times New Roman"/>
                <w:b/>
                <w:spacing w:val="-1"/>
                <w:sz w:val="24"/>
                <w:szCs w:val="24"/>
                <w:lang w:eastAsia="it-IT"/>
              </w:rPr>
            </w:pPr>
          </w:p>
        </w:tc>
      </w:tr>
      <w:tr w:rsidR="00636418" w14:paraId="4036828F" w14:textId="77777777" w:rsidTr="00636418">
        <w:tc>
          <w:tcPr>
            <w:tcW w:w="9250" w:type="dxa"/>
            <w:tcBorders>
              <w:top w:val="single" w:sz="4" w:space="0" w:color="auto"/>
              <w:left w:val="single" w:sz="4" w:space="0" w:color="auto"/>
              <w:bottom w:val="single" w:sz="4" w:space="0" w:color="auto"/>
              <w:right w:val="single" w:sz="4" w:space="0" w:color="auto"/>
            </w:tcBorders>
            <w:hideMark/>
          </w:tcPr>
          <w:p w14:paraId="04E0AD33" w14:textId="77777777" w:rsidR="00636418" w:rsidRDefault="00636418">
            <w:pPr>
              <w:autoSpaceDE/>
              <w:jc w:val="both"/>
              <w:rPr>
                <w:rFonts w:ascii="Times New Roman" w:eastAsia="Times New Roman" w:hAnsi="Times New Roman"/>
                <w:spacing w:val="-1"/>
                <w:sz w:val="24"/>
                <w:szCs w:val="24"/>
                <w:lang w:eastAsia="it-IT"/>
              </w:rPr>
            </w:pPr>
            <w:r>
              <w:rPr>
                <w:b/>
                <w:bCs/>
                <w:spacing w:val="-1"/>
                <w:sz w:val="24"/>
                <w:szCs w:val="24"/>
                <w:lang w:eastAsia="it-IT"/>
              </w:rPr>
              <w:t>il Nucleo Tecnico  di Valutazione  e controllo</w:t>
            </w:r>
            <w:r>
              <w:rPr>
                <w:bCs/>
                <w:spacing w:val="-1"/>
                <w:sz w:val="24"/>
                <w:szCs w:val="24"/>
                <w:lang w:eastAsia="it-IT"/>
              </w:rPr>
              <w:t xml:space="preserve"> che:</w:t>
            </w:r>
          </w:p>
          <w:p w14:paraId="3A613B32" w14:textId="77777777" w:rsidR="00636418" w:rsidRDefault="00636418" w:rsidP="00636418">
            <w:pPr>
              <w:pStyle w:val="Paragrafoelenco"/>
              <w:numPr>
                <w:ilvl w:val="0"/>
                <w:numId w:val="116"/>
              </w:numPr>
              <w:autoSpaceDE/>
              <w:jc w:val="both"/>
              <w:rPr>
                <w:spacing w:val="-1"/>
                <w:sz w:val="24"/>
                <w:szCs w:val="24"/>
                <w:lang w:eastAsia="it-IT"/>
              </w:rPr>
            </w:pPr>
            <w:r>
              <w:rPr>
                <w:spacing w:val="-1"/>
                <w:sz w:val="24"/>
                <w:szCs w:val="24"/>
                <w:lang w:eastAsia="it-IT"/>
              </w:rPr>
              <w:t>partecipa al processo di gestione del rischio;</w:t>
            </w:r>
          </w:p>
          <w:p w14:paraId="3F28B372" w14:textId="77777777" w:rsidR="00636418" w:rsidRDefault="00636418" w:rsidP="00636418">
            <w:pPr>
              <w:pStyle w:val="Paragrafoelenco"/>
              <w:numPr>
                <w:ilvl w:val="0"/>
                <w:numId w:val="116"/>
              </w:numPr>
              <w:autoSpaceDE/>
              <w:jc w:val="both"/>
              <w:rPr>
                <w:spacing w:val="-1"/>
                <w:sz w:val="24"/>
                <w:szCs w:val="24"/>
                <w:lang w:eastAsia="it-IT"/>
              </w:rPr>
            </w:pPr>
            <w:r>
              <w:rPr>
                <w:spacing w:val="-1"/>
                <w:sz w:val="24"/>
                <w:szCs w:val="24"/>
                <w:lang w:eastAsia="it-IT"/>
              </w:rPr>
              <w:t>considera i rischi e le azioni inerenti la prevenzione della corruzione nello svolgimento dei compiti ad essi attribuiti;</w:t>
            </w:r>
          </w:p>
          <w:p w14:paraId="177904CB" w14:textId="77777777" w:rsidR="00636418" w:rsidRDefault="00636418" w:rsidP="00636418">
            <w:pPr>
              <w:pStyle w:val="Paragrafoelenco"/>
              <w:numPr>
                <w:ilvl w:val="0"/>
                <w:numId w:val="116"/>
              </w:numPr>
              <w:autoSpaceDE/>
              <w:jc w:val="both"/>
              <w:rPr>
                <w:spacing w:val="-1"/>
                <w:sz w:val="24"/>
                <w:szCs w:val="24"/>
                <w:lang w:eastAsia="it-IT"/>
              </w:rPr>
            </w:pPr>
            <w:r>
              <w:rPr>
                <w:spacing w:val="-1"/>
                <w:sz w:val="24"/>
                <w:szCs w:val="24"/>
                <w:lang w:eastAsia="it-IT"/>
              </w:rPr>
              <w:t>svolge compiti propri connessi all’attività anticorruzione nel settore della trasparenza amministrativa (artt. 43 e 44 d.lgs. n. 33 del 2013);</w:t>
            </w:r>
          </w:p>
          <w:p w14:paraId="18B99433" w14:textId="77777777" w:rsidR="00636418" w:rsidRDefault="00636418" w:rsidP="00636418">
            <w:pPr>
              <w:pStyle w:val="Paragrafoelenco"/>
              <w:numPr>
                <w:ilvl w:val="0"/>
                <w:numId w:val="116"/>
              </w:numPr>
              <w:autoSpaceDE/>
              <w:jc w:val="both"/>
              <w:rPr>
                <w:spacing w:val="-1"/>
                <w:sz w:val="24"/>
                <w:szCs w:val="24"/>
                <w:lang w:eastAsia="it-IT"/>
              </w:rPr>
            </w:pPr>
            <w:r>
              <w:rPr>
                <w:spacing w:val="-1"/>
                <w:sz w:val="24"/>
                <w:szCs w:val="24"/>
                <w:lang w:eastAsia="it-IT"/>
              </w:rPr>
              <w:t>esprime parere obbligatorio sul Codice di comportamento adottato dall’Amministrazione comunale (art. 54, comma 5, d.lgs. n. 165 del 2001);</w:t>
            </w:r>
          </w:p>
          <w:p w14:paraId="227721B3" w14:textId="77777777" w:rsidR="00636418" w:rsidRDefault="00636418" w:rsidP="00636418">
            <w:pPr>
              <w:pStyle w:val="Paragrafoelenco"/>
              <w:numPr>
                <w:ilvl w:val="0"/>
                <w:numId w:val="116"/>
              </w:numPr>
              <w:autoSpaceDE/>
              <w:jc w:val="both"/>
              <w:rPr>
                <w:spacing w:val="-1"/>
                <w:sz w:val="24"/>
                <w:szCs w:val="24"/>
                <w:lang w:eastAsia="it-IT"/>
              </w:rPr>
            </w:pPr>
            <w:r>
              <w:rPr>
                <w:spacing w:val="-1"/>
                <w:sz w:val="24"/>
                <w:szCs w:val="24"/>
                <w:lang w:eastAsia="it-IT"/>
              </w:rPr>
              <w:t>verifica la corretta applicazione del piano di prevenzione della corruzione da parte dei Responsabili  ai fini della corresponsione della indennità di risultato.</w:t>
            </w:r>
          </w:p>
          <w:p w14:paraId="4F549A35" w14:textId="77777777" w:rsidR="00636418" w:rsidRDefault="00636418" w:rsidP="00636418">
            <w:pPr>
              <w:pStyle w:val="Paragrafoelenco"/>
              <w:numPr>
                <w:ilvl w:val="0"/>
                <w:numId w:val="116"/>
              </w:numPr>
              <w:autoSpaceDE/>
              <w:jc w:val="both"/>
              <w:rPr>
                <w:spacing w:val="-1"/>
                <w:sz w:val="24"/>
                <w:szCs w:val="24"/>
                <w:lang w:eastAsia="it-IT"/>
              </w:rPr>
            </w:pPr>
            <w:r>
              <w:rPr>
                <w:spacing w:val="-1"/>
                <w:sz w:val="24"/>
                <w:szCs w:val="24"/>
                <w:lang w:eastAsia="it-IT"/>
              </w:rPr>
              <w:t>verifica la coerenza dei piani triennali per la prevenzione della corruzione con gli obiettivi stabiliti nei documenti di programmazione strategico - gestionale, anche ai fini della validazione della Relazione sulla performance.</w:t>
            </w:r>
          </w:p>
          <w:p w14:paraId="7BACB659" w14:textId="77777777" w:rsidR="00636418" w:rsidRDefault="00636418" w:rsidP="00636418">
            <w:pPr>
              <w:pStyle w:val="Paragrafoelenco"/>
              <w:numPr>
                <w:ilvl w:val="0"/>
                <w:numId w:val="116"/>
              </w:numPr>
              <w:autoSpaceDE/>
              <w:jc w:val="both"/>
              <w:rPr>
                <w:spacing w:val="-1"/>
                <w:sz w:val="24"/>
                <w:szCs w:val="24"/>
                <w:lang w:eastAsia="it-IT"/>
              </w:rPr>
            </w:pPr>
            <w:r>
              <w:rPr>
                <w:spacing w:val="-1"/>
                <w:sz w:val="24"/>
                <w:szCs w:val="24"/>
                <w:lang w:eastAsia="it-IT"/>
              </w:rPr>
              <w:t>verifica i contenuti della Relazione sulla performance in rapporto agli obiettivi inerenti alla prevenzione della corruzione e alla trasparenza, potendo chiede, inoltre, al Responsabile della prevenzione della corruzione e della trasparenza le informazioni e i documenti necessari per lo svolgimento del controllo e potendo effettuare audizioni di dipendenti.</w:t>
            </w:r>
          </w:p>
          <w:p w14:paraId="2BDC5F08" w14:textId="77777777" w:rsidR="00636418" w:rsidRDefault="00636418" w:rsidP="00636418">
            <w:pPr>
              <w:pStyle w:val="Paragrafoelenco"/>
              <w:numPr>
                <w:ilvl w:val="0"/>
                <w:numId w:val="116"/>
              </w:numPr>
              <w:autoSpaceDE/>
              <w:jc w:val="both"/>
              <w:rPr>
                <w:rFonts w:eastAsia="Times New Roman"/>
                <w:spacing w:val="-1"/>
                <w:sz w:val="24"/>
                <w:szCs w:val="24"/>
                <w:lang w:eastAsia="it-IT"/>
              </w:rPr>
            </w:pPr>
            <w:r>
              <w:rPr>
                <w:spacing w:val="-1"/>
                <w:sz w:val="24"/>
                <w:szCs w:val="24"/>
                <w:lang w:eastAsia="it-IT"/>
              </w:rPr>
              <w:t>riferisce all’ANAC sullo stato di attuazione delle misure di prevenzione della corruzione e della trasparenza</w:t>
            </w:r>
          </w:p>
        </w:tc>
      </w:tr>
      <w:tr w:rsidR="00636418" w14:paraId="4DF34D4B" w14:textId="77777777" w:rsidTr="00636418">
        <w:tc>
          <w:tcPr>
            <w:tcW w:w="9250" w:type="dxa"/>
            <w:tcBorders>
              <w:top w:val="single" w:sz="4" w:space="0" w:color="auto"/>
              <w:left w:val="single" w:sz="4" w:space="0" w:color="auto"/>
              <w:bottom w:val="single" w:sz="4" w:space="0" w:color="auto"/>
              <w:right w:val="single" w:sz="4" w:space="0" w:color="auto"/>
            </w:tcBorders>
          </w:tcPr>
          <w:p w14:paraId="063B7AD3" w14:textId="77777777" w:rsidR="00636418" w:rsidRDefault="00636418">
            <w:pPr>
              <w:autoSpaceDE/>
              <w:jc w:val="both"/>
              <w:rPr>
                <w:rFonts w:ascii="Times New Roman" w:eastAsia="Times New Roman" w:hAnsi="Times New Roman"/>
                <w:b/>
                <w:spacing w:val="-1"/>
                <w:sz w:val="24"/>
                <w:szCs w:val="24"/>
                <w:lang w:eastAsia="it-IT"/>
              </w:rPr>
            </w:pPr>
            <w:r>
              <w:rPr>
                <w:b/>
                <w:bCs/>
                <w:spacing w:val="-1"/>
                <w:sz w:val="24"/>
                <w:szCs w:val="24"/>
                <w:lang w:eastAsia="it-IT"/>
              </w:rPr>
              <w:t>i Collaboratori a qualsiasi titolo dell’amministrazione:</w:t>
            </w:r>
          </w:p>
          <w:p w14:paraId="32E3A015" w14:textId="77777777" w:rsidR="00636418" w:rsidRDefault="00636418" w:rsidP="00636418">
            <w:pPr>
              <w:pStyle w:val="Paragrafoelenco"/>
              <w:numPr>
                <w:ilvl w:val="0"/>
                <w:numId w:val="117"/>
              </w:numPr>
              <w:autoSpaceDE/>
              <w:jc w:val="both"/>
              <w:rPr>
                <w:spacing w:val="-1"/>
                <w:sz w:val="24"/>
                <w:szCs w:val="24"/>
                <w:lang w:eastAsia="it-IT"/>
              </w:rPr>
            </w:pPr>
            <w:r>
              <w:rPr>
                <w:spacing w:val="-1"/>
                <w:sz w:val="24"/>
                <w:szCs w:val="24"/>
                <w:lang w:eastAsia="it-IT"/>
              </w:rPr>
              <w:t>osservano le misure contenute nel P.T.P.C. e nel codice di comportamento;</w:t>
            </w:r>
          </w:p>
          <w:p w14:paraId="61811EA4" w14:textId="77777777" w:rsidR="00636418" w:rsidRDefault="00636418" w:rsidP="00636418">
            <w:pPr>
              <w:pStyle w:val="Paragrafoelenco"/>
              <w:numPr>
                <w:ilvl w:val="0"/>
                <w:numId w:val="117"/>
              </w:numPr>
              <w:autoSpaceDE/>
              <w:jc w:val="both"/>
              <w:rPr>
                <w:spacing w:val="-1"/>
                <w:sz w:val="24"/>
                <w:szCs w:val="24"/>
                <w:lang w:eastAsia="it-IT"/>
              </w:rPr>
            </w:pPr>
            <w:r>
              <w:rPr>
                <w:spacing w:val="-1"/>
                <w:sz w:val="24"/>
                <w:szCs w:val="24"/>
                <w:lang w:eastAsia="it-IT"/>
              </w:rPr>
              <w:t>segnalano le situazioni di  cattiva amministrazione  al Responsabile Prevenzione Corruzione o al Responsabile che ha conferito loro l’incarico.</w:t>
            </w:r>
          </w:p>
          <w:p w14:paraId="318171B0" w14:textId="77777777" w:rsidR="00636418" w:rsidRDefault="00636418">
            <w:pPr>
              <w:autoSpaceDE/>
              <w:jc w:val="both"/>
              <w:rPr>
                <w:rFonts w:ascii="Times New Roman" w:eastAsia="Times New Roman" w:hAnsi="Times New Roman" w:cs="Times New Roman"/>
                <w:b/>
                <w:spacing w:val="-1"/>
                <w:sz w:val="24"/>
                <w:szCs w:val="24"/>
                <w:lang w:eastAsia="it-IT"/>
              </w:rPr>
            </w:pPr>
          </w:p>
        </w:tc>
      </w:tr>
      <w:tr w:rsidR="00636418" w14:paraId="1F86EF1F" w14:textId="77777777" w:rsidTr="00636418">
        <w:tc>
          <w:tcPr>
            <w:tcW w:w="9250" w:type="dxa"/>
            <w:tcBorders>
              <w:top w:val="single" w:sz="4" w:space="0" w:color="auto"/>
              <w:left w:val="single" w:sz="4" w:space="0" w:color="auto"/>
              <w:bottom w:val="single" w:sz="4" w:space="0" w:color="auto"/>
              <w:right w:val="single" w:sz="4" w:space="0" w:color="auto"/>
            </w:tcBorders>
          </w:tcPr>
          <w:p w14:paraId="09E926B8" w14:textId="77777777" w:rsidR="00636418" w:rsidRDefault="00636418">
            <w:pPr>
              <w:autoSpaceDE/>
              <w:jc w:val="both"/>
              <w:rPr>
                <w:rFonts w:ascii="Times New Roman" w:eastAsia="Times New Roman" w:hAnsi="Times New Roman"/>
                <w:b/>
                <w:spacing w:val="-1"/>
                <w:sz w:val="24"/>
                <w:szCs w:val="24"/>
                <w:lang w:eastAsia="it-IT"/>
              </w:rPr>
            </w:pPr>
            <w:r>
              <w:rPr>
                <w:b/>
                <w:bCs/>
                <w:spacing w:val="-1"/>
                <w:sz w:val="24"/>
                <w:szCs w:val="24"/>
                <w:lang w:eastAsia="it-IT"/>
              </w:rPr>
              <w:t>i Cittadini e gli Stakeholder (portatori di interessi)</w:t>
            </w:r>
          </w:p>
          <w:p w14:paraId="507F069B" w14:textId="77777777" w:rsidR="00636418" w:rsidRDefault="00636418" w:rsidP="00636418">
            <w:pPr>
              <w:pStyle w:val="Paragrafoelenco"/>
              <w:numPr>
                <w:ilvl w:val="0"/>
                <w:numId w:val="118"/>
              </w:numPr>
              <w:autoSpaceDE/>
              <w:jc w:val="both"/>
              <w:rPr>
                <w:spacing w:val="-1"/>
                <w:sz w:val="24"/>
                <w:szCs w:val="24"/>
                <w:lang w:eastAsia="it-IT"/>
              </w:rPr>
            </w:pPr>
            <w:r>
              <w:rPr>
                <w:spacing w:val="-1"/>
                <w:sz w:val="24"/>
                <w:szCs w:val="24"/>
                <w:lang w:eastAsia="it-IT"/>
              </w:rPr>
              <w:t>apportano suggerimenti in occasione dell'elaborazione/aggiornamento del Piano o in sede di valutazione della sua adeguatezza a seguito di apposito avviso Pubblico</w:t>
            </w:r>
          </w:p>
          <w:p w14:paraId="342D5721" w14:textId="77777777" w:rsidR="00636418" w:rsidRDefault="00636418" w:rsidP="00636418">
            <w:pPr>
              <w:pStyle w:val="Paragrafoelenco"/>
              <w:numPr>
                <w:ilvl w:val="0"/>
                <w:numId w:val="118"/>
              </w:numPr>
              <w:autoSpaceDE/>
              <w:jc w:val="both"/>
              <w:rPr>
                <w:spacing w:val="-1"/>
                <w:sz w:val="24"/>
                <w:szCs w:val="24"/>
                <w:lang w:eastAsia="it-IT"/>
              </w:rPr>
            </w:pPr>
            <w:r>
              <w:rPr>
                <w:spacing w:val="-1"/>
                <w:sz w:val="24"/>
                <w:szCs w:val="24"/>
                <w:lang w:eastAsia="it-IT"/>
              </w:rPr>
              <w:t>segnalano le situazioni di illecito anche in forma anonima:</w:t>
            </w:r>
          </w:p>
          <w:p w14:paraId="4A745944" w14:textId="77777777" w:rsidR="00636418" w:rsidRDefault="00636418" w:rsidP="00636418">
            <w:pPr>
              <w:pStyle w:val="Paragrafoelenco"/>
              <w:numPr>
                <w:ilvl w:val="0"/>
                <w:numId w:val="118"/>
              </w:numPr>
              <w:autoSpaceDE/>
              <w:jc w:val="both"/>
              <w:rPr>
                <w:spacing w:val="-1"/>
                <w:sz w:val="24"/>
                <w:szCs w:val="24"/>
                <w:lang w:eastAsia="it-IT"/>
              </w:rPr>
            </w:pPr>
            <w:r>
              <w:rPr>
                <w:spacing w:val="-1"/>
                <w:sz w:val="24"/>
                <w:szCs w:val="24"/>
                <w:lang w:eastAsia="it-IT"/>
              </w:rPr>
              <w:t xml:space="preserve">all’ANAC nella sezione “Anticorruzione” sotto sezione “Segnalazione di illecito – whistleblower” link “Modulo di segnalazione”. </w:t>
            </w:r>
          </w:p>
          <w:p w14:paraId="6C915C18" w14:textId="77777777" w:rsidR="00636418" w:rsidRDefault="00636418">
            <w:pPr>
              <w:autoSpaceDE/>
              <w:jc w:val="both"/>
              <w:rPr>
                <w:rFonts w:ascii="Times New Roman" w:eastAsia="Times New Roman" w:hAnsi="Times New Roman" w:cs="Times New Roman"/>
                <w:b/>
                <w:spacing w:val="-1"/>
                <w:sz w:val="24"/>
                <w:szCs w:val="24"/>
                <w:lang w:eastAsia="it-IT"/>
              </w:rPr>
            </w:pPr>
          </w:p>
        </w:tc>
      </w:tr>
    </w:tbl>
    <w:p w14:paraId="1690290B" w14:textId="77777777" w:rsidR="00636418" w:rsidRDefault="00636418" w:rsidP="00636418">
      <w:pPr>
        <w:ind w:left="372"/>
        <w:jc w:val="both"/>
        <w:rPr>
          <w:rFonts w:eastAsia="Times New Roman"/>
          <w:spacing w:val="-1"/>
          <w:sz w:val="24"/>
          <w:szCs w:val="24"/>
        </w:rPr>
      </w:pPr>
    </w:p>
    <w:p w14:paraId="338347FD" w14:textId="77777777" w:rsidR="00636418" w:rsidRDefault="00636418" w:rsidP="00636418">
      <w:pPr>
        <w:jc w:val="both"/>
        <w:rPr>
          <w:del w:id="150" w:author="Segreteria4" w:date="2022-03-22T11:32:00Z"/>
          <w:b/>
          <w:bCs/>
          <w:color w:val="000000"/>
          <w:sz w:val="24"/>
          <w:szCs w:val="24"/>
        </w:rPr>
      </w:pPr>
    </w:p>
    <w:p w14:paraId="4E6D8934" w14:textId="77777777" w:rsidR="00636418" w:rsidRDefault="00636418" w:rsidP="00636418">
      <w:pPr>
        <w:adjustRightInd w:val="0"/>
        <w:jc w:val="both"/>
        <w:rPr>
          <w:del w:id="151" w:author="Segreteria4" w:date="2022-03-22T11:32:00Z"/>
          <w:color w:val="000000"/>
          <w:sz w:val="24"/>
          <w:szCs w:val="24"/>
        </w:rPr>
      </w:pPr>
    </w:p>
    <w:p w14:paraId="5B3576FE" w14:textId="77777777" w:rsidR="00636418" w:rsidRDefault="00636418" w:rsidP="00636418">
      <w:pPr>
        <w:pStyle w:val="Paragrafoelenco"/>
        <w:widowControl/>
        <w:adjustRightInd w:val="0"/>
        <w:ind w:left="360"/>
        <w:jc w:val="both"/>
        <w:rPr>
          <w:color w:val="000000"/>
          <w:sz w:val="24"/>
          <w:szCs w:val="24"/>
        </w:rPr>
      </w:pPr>
    </w:p>
    <w:tbl>
      <w:tblPr>
        <w:tblStyle w:val="Grigliatabella"/>
        <w:tblW w:w="0" w:type="auto"/>
        <w:tblInd w:w="424" w:type="dxa"/>
        <w:tblLook w:val="04A0" w:firstRow="1" w:lastRow="0" w:firstColumn="1" w:lastColumn="0" w:noHBand="0" w:noVBand="1"/>
      </w:tblPr>
      <w:tblGrid>
        <w:gridCol w:w="9198"/>
      </w:tblGrid>
      <w:tr w:rsidR="00636418" w14:paraId="2A07D659"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2D22C5B7" w14:textId="77777777" w:rsidR="00636418" w:rsidRDefault="00636418" w:rsidP="00636418">
            <w:pPr>
              <w:pStyle w:val="Paragrafoelenco"/>
              <w:numPr>
                <w:ilvl w:val="2"/>
                <w:numId w:val="139"/>
              </w:numPr>
              <w:autoSpaceDE/>
              <w:adjustRightInd w:val="0"/>
              <w:rPr>
                <w:rFonts w:eastAsia="Times New Roman"/>
                <w:color w:val="000000"/>
                <w:sz w:val="24"/>
                <w:szCs w:val="24"/>
                <w:lang w:eastAsia="it-IT"/>
              </w:rPr>
            </w:pPr>
            <w:r>
              <w:rPr>
                <w:color w:val="000000"/>
                <w:sz w:val="24"/>
                <w:szCs w:val="24"/>
                <w:lang w:eastAsia="it-IT"/>
              </w:rPr>
              <w:t>IL PROCESSO DI GESTIONE DEL RISCHIO CORRUZIONE</w:t>
            </w:r>
          </w:p>
        </w:tc>
      </w:tr>
    </w:tbl>
    <w:p w14:paraId="09B6D825" w14:textId="77777777" w:rsidR="00636418" w:rsidRDefault="00636418" w:rsidP="00636418">
      <w:pPr>
        <w:pStyle w:val="Paragrafoelenco"/>
        <w:widowControl/>
        <w:adjustRightInd w:val="0"/>
        <w:ind w:left="424" w:firstLine="0"/>
        <w:jc w:val="center"/>
        <w:rPr>
          <w:rFonts w:eastAsia="Times New Roman"/>
          <w:b/>
          <w:color w:val="000000"/>
          <w:sz w:val="24"/>
          <w:szCs w:val="24"/>
        </w:rPr>
      </w:pPr>
    </w:p>
    <w:p w14:paraId="468EC5AE" w14:textId="77777777" w:rsidR="00636418" w:rsidRDefault="00636418" w:rsidP="00636418">
      <w:pPr>
        <w:adjustRightInd w:val="0"/>
        <w:ind w:left="372"/>
        <w:jc w:val="both"/>
        <w:rPr>
          <w:ins w:id="152" w:author="SALVATORE VENTO" w:date="2022-03-22T09:33:00Z"/>
          <w:color w:val="000000"/>
          <w:sz w:val="24"/>
          <w:szCs w:val="24"/>
        </w:rPr>
      </w:pPr>
      <w:r>
        <w:rPr>
          <w:color w:val="000000"/>
          <w:sz w:val="24"/>
          <w:szCs w:val="24"/>
        </w:rPr>
        <w:t>Il presente Piano è stato elaborato in modo concreto e partecipato giusto avviso</w:t>
      </w:r>
      <w:r w:rsidR="00031A38">
        <w:rPr>
          <w:color w:val="000000"/>
          <w:sz w:val="24"/>
          <w:szCs w:val="24"/>
        </w:rPr>
        <w:t xml:space="preserve"> </w:t>
      </w:r>
      <w:r w:rsidR="004D4D47">
        <w:rPr>
          <w:color w:val="000000"/>
          <w:sz w:val="24"/>
          <w:szCs w:val="24"/>
        </w:rPr>
        <w:t>del 15 dicembre 2023 prot. 14406</w:t>
      </w:r>
      <w:r>
        <w:rPr>
          <w:color w:val="000000"/>
          <w:sz w:val="24"/>
          <w:szCs w:val="24"/>
        </w:rPr>
        <w:t xml:space="preserve">. Le misure adottate tendono alla effettiva riduzione del livello di esposizione dell’organizzazione ai rischi </w:t>
      </w:r>
      <w:del w:id="153" w:author="SALVATORE VENTO" w:date="2022-03-22T09:32:00Z">
        <w:r>
          <w:rPr>
            <w:color w:val="000000"/>
            <w:sz w:val="24"/>
            <w:szCs w:val="24"/>
          </w:rPr>
          <w:delText xml:space="preserve"> </w:delText>
        </w:r>
      </w:del>
      <w:r>
        <w:rPr>
          <w:color w:val="000000"/>
          <w:sz w:val="24"/>
          <w:szCs w:val="24"/>
        </w:rPr>
        <w:t>corruttivi</w:t>
      </w:r>
      <w:del w:id="154" w:author="SALVATORE VENTO" w:date="2022-03-22T09:32:00Z">
        <w:r>
          <w:rPr>
            <w:color w:val="000000"/>
            <w:sz w:val="24"/>
            <w:szCs w:val="24"/>
          </w:rPr>
          <w:delText xml:space="preserve">  </w:delText>
        </w:r>
      </w:del>
      <w:r>
        <w:rPr>
          <w:color w:val="000000"/>
          <w:sz w:val="24"/>
          <w:szCs w:val="24"/>
        </w:rPr>
        <w:t xml:space="preserve">, agiscono sulla semplificazione delle procedure  e sullo sviluppo di una cultura organizzativa basata </w:t>
      </w:r>
      <w:del w:id="155" w:author="SALVATORE VENTO" w:date="2022-03-22T09:32:00Z">
        <w:r>
          <w:rPr>
            <w:color w:val="000000"/>
            <w:sz w:val="24"/>
            <w:szCs w:val="24"/>
          </w:rPr>
          <w:delText>sull’integrita’</w:delText>
        </w:r>
      </w:del>
      <w:ins w:id="156" w:author="SALVATORE VENTO" w:date="2022-03-22T09:32:00Z">
        <w:r>
          <w:rPr>
            <w:color w:val="000000"/>
            <w:sz w:val="24"/>
            <w:szCs w:val="24"/>
          </w:rPr>
          <w:t>sull’integrità</w:t>
        </w:r>
      </w:ins>
      <w:r>
        <w:rPr>
          <w:color w:val="000000"/>
          <w:sz w:val="24"/>
          <w:szCs w:val="24"/>
        </w:rPr>
        <w:t>.</w:t>
      </w:r>
      <w:del w:id="157" w:author="SALVATORE VENTO" w:date="2022-03-22T09:32:00Z">
        <w:r>
          <w:rPr>
            <w:color w:val="000000"/>
            <w:sz w:val="24"/>
            <w:szCs w:val="24"/>
          </w:rPr>
          <w:delText xml:space="preserve"> </w:delText>
        </w:r>
      </w:del>
      <w:r>
        <w:rPr>
          <w:color w:val="000000"/>
          <w:sz w:val="24"/>
          <w:szCs w:val="24"/>
        </w:rPr>
        <w:t xml:space="preserve"> Esse sono il frutto di </w:t>
      </w:r>
      <w:del w:id="158" w:author="SALVATORE VENTO" w:date="2022-03-22T09:32:00Z">
        <w:r>
          <w:rPr>
            <w:color w:val="000000"/>
            <w:sz w:val="24"/>
            <w:szCs w:val="24"/>
          </w:rPr>
          <w:delText xml:space="preserve"> </w:delText>
        </w:r>
      </w:del>
      <w:r>
        <w:rPr>
          <w:color w:val="000000"/>
          <w:sz w:val="24"/>
          <w:szCs w:val="24"/>
        </w:rPr>
        <w:t xml:space="preserve">incontri con i Responsabili dei Servizi che hanno effettuato le proprie proposte </w:t>
      </w:r>
      <w:del w:id="159" w:author="SALVATORE VENTO" w:date="2022-03-22T09:32:00Z">
        <w:r>
          <w:rPr>
            <w:color w:val="000000"/>
            <w:sz w:val="24"/>
            <w:szCs w:val="24"/>
          </w:rPr>
          <w:delText xml:space="preserve">  </w:delText>
        </w:r>
      </w:del>
      <w:r>
        <w:rPr>
          <w:color w:val="000000"/>
          <w:sz w:val="24"/>
          <w:szCs w:val="24"/>
        </w:rPr>
        <w:t>relative ai Servizi svolti  in modo  da implementare gli effetti della prevenzione della corruzione</w:t>
      </w:r>
      <w:del w:id="160" w:author="SALVATORE VENTO" w:date="2022-03-22T09:33:00Z">
        <w:r>
          <w:rPr>
            <w:color w:val="000000"/>
            <w:sz w:val="24"/>
            <w:szCs w:val="24"/>
          </w:rPr>
          <w:delText xml:space="preserve">  </w:delText>
        </w:r>
      </w:del>
      <w:r>
        <w:rPr>
          <w:color w:val="000000"/>
          <w:sz w:val="24"/>
          <w:szCs w:val="24"/>
        </w:rPr>
        <w:t>.</w:t>
      </w:r>
    </w:p>
    <w:p w14:paraId="6E426D90" w14:textId="77777777" w:rsidR="00636418" w:rsidRDefault="00636418" w:rsidP="00636418">
      <w:pPr>
        <w:adjustRightInd w:val="0"/>
        <w:ind w:left="372"/>
        <w:jc w:val="both"/>
        <w:rPr>
          <w:color w:val="000000"/>
          <w:sz w:val="24"/>
          <w:szCs w:val="24"/>
        </w:rPr>
      </w:pPr>
      <w:r>
        <w:rPr>
          <w:color w:val="000000"/>
          <w:sz w:val="24"/>
          <w:szCs w:val="24"/>
        </w:rPr>
        <w:t xml:space="preserve">Le fasi del processo di gestione del rischio sono quelle descritte da ANAC nell’Allegato I </w:t>
      </w:r>
      <w:r>
        <w:rPr>
          <w:i/>
          <w:color w:val="000000"/>
          <w:sz w:val="24"/>
          <w:szCs w:val="24"/>
        </w:rPr>
        <w:t>Indicazioni metodologiche  per la gestione dei rischi corruttivi</w:t>
      </w:r>
      <w:r>
        <w:rPr>
          <w:color w:val="000000"/>
          <w:sz w:val="24"/>
          <w:szCs w:val="24"/>
        </w:rPr>
        <w:t xml:space="preserve">  alla Delibera  nr. 1064/2019</w:t>
      </w:r>
      <w:del w:id="161" w:author="SALVATORE VENTO" w:date="2022-03-22T09:33:00Z">
        <w:r>
          <w:rPr>
            <w:color w:val="000000"/>
            <w:sz w:val="24"/>
            <w:szCs w:val="24"/>
          </w:rPr>
          <w:delText xml:space="preserve"> </w:delText>
        </w:r>
      </w:del>
      <w:r>
        <w:rPr>
          <w:color w:val="000000"/>
          <w:sz w:val="24"/>
          <w:szCs w:val="24"/>
        </w:rPr>
        <w:t>.</w:t>
      </w:r>
    </w:p>
    <w:p w14:paraId="057226DA" w14:textId="77777777" w:rsidR="00636418" w:rsidRDefault="00636418" w:rsidP="00636418">
      <w:pPr>
        <w:adjustRightInd w:val="0"/>
        <w:ind w:left="372"/>
        <w:jc w:val="both"/>
        <w:rPr>
          <w:color w:val="000000"/>
          <w:sz w:val="24"/>
          <w:szCs w:val="24"/>
        </w:rPr>
      </w:pPr>
      <w:r>
        <w:rPr>
          <w:color w:val="000000"/>
          <w:sz w:val="24"/>
          <w:szCs w:val="24"/>
        </w:rPr>
        <w:t xml:space="preserve">Analisi del contesto </w:t>
      </w:r>
      <w:del w:id="162" w:author="SALVATORE VENTO" w:date="2022-03-22T09:33:00Z">
        <w:r>
          <w:rPr>
            <w:color w:val="000000"/>
            <w:sz w:val="24"/>
            <w:szCs w:val="24"/>
          </w:rPr>
          <w:delText xml:space="preserve"> </w:delText>
        </w:r>
      </w:del>
      <w:r>
        <w:rPr>
          <w:color w:val="000000"/>
          <w:sz w:val="24"/>
          <w:szCs w:val="24"/>
        </w:rPr>
        <w:t>esterno ed interno</w:t>
      </w:r>
    </w:p>
    <w:p w14:paraId="07491E4A" w14:textId="77777777" w:rsidR="00636418" w:rsidRDefault="00636418" w:rsidP="00636418">
      <w:pPr>
        <w:adjustRightInd w:val="0"/>
        <w:ind w:left="372"/>
        <w:jc w:val="both"/>
        <w:rPr>
          <w:color w:val="000000"/>
          <w:sz w:val="24"/>
          <w:szCs w:val="24"/>
        </w:rPr>
      </w:pPr>
      <w:r>
        <w:rPr>
          <w:color w:val="000000"/>
          <w:sz w:val="24"/>
          <w:szCs w:val="24"/>
        </w:rPr>
        <w:t>Valutazione del rischio</w:t>
      </w:r>
    </w:p>
    <w:p w14:paraId="1B1BACFD" w14:textId="77777777" w:rsidR="00636418" w:rsidRDefault="00636418" w:rsidP="00636418">
      <w:pPr>
        <w:adjustRightInd w:val="0"/>
        <w:ind w:left="372"/>
        <w:jc w:val="both"/>
        <w:rPr>
          <w:color w:val="000000"/>
          <w:sz w:val="24"/>
          <w:szCs w:val="24"/>
        </w:rPr>
      </w:pPr>
      <w:r>
        <w:rPr>
          <w:color w:val="000000"/>
          <w:sz w:val="24"/>
          <w:szCs w:val="24"/>
        </w:rPr>
        <w:t>Trattamento del rischio</w:t>
      </w:r>
    </w:p>
    <w:p w14:paraId="0FC830EB" w14:textId="77777777" w:rsidR="00636418" w:rsidRDefault="00636418" w:rsidP="00636418">
      <w:pPr>
        <w:adjustRightInd w:val="0"/>
        <w:ind w:left="372"/>
        <w:jc w:val="both"/>
        <w:rPr>
          <w:color w:val="000000"/>
          <w:sz w:val="24"/>
          <w:szCs w:val="24"/>
        </w:rPr>
      </w:pPr>
    </w:p>
    <w:p w14:paraId="0E095408" w14:textId="77777777" w:rsidR="00636418" w:rsidRDefault="00636418" w:rsidP="00636418">
      <w:pPr>
        <w:adjustRightInd w:val="0"/>
        <w:ind w:left="372"/>
        <w:jc w:val="both"/>
        <w:rPr>
          <w:i/>
          <w:color w:val="000000"/>
          <w:sz w:val="24"/>
          <w:szCs w:val="24"/>
        </w:rPr>
      </w:pPr>
    </w:p>
    <w:tbl>
      <w:tblPr>
        <w:tblStyle w:val="Grigliatabella"/>
        <w:tblW w:w="0" w:type="auto"/>
        <w:tblInd w:w="421" w:type="dxa"/>
        <w:tblLook w:val="04A0" w:firstRow="1" w:lastRow="0" w:firstColumn="1" w:lastColumn="0" w:noHBand="0" w:noVBand="1"/>
      </w:tblPr>
      <w:tblGrid>
        <w:gridCol w:w="9201"/>
      </w:tblGrid>
      <w:tr w:rsidR="00636418" w14:paraId="151E7235" w14:textId="77777777" w:rsidTr="00636418">
        <w:tc>
          <w:tcPr>
            <w:tcW w:w="9201" w:type="dxa"/>
            <w:tcBorders>
              <w:top w:val="single" w:sz="4" w:space="0" w:color="auto"/>
              <w:left w:val="single" w:sz="4" w:space="0" w:color="auto"/>
              <w:bottom w:val="single" w:sz="4" w:space="0" w:color="auto"/>
              <w:right w:val="single" w:sz="4" w:space="0" w:color="auto"/>
            </w:tcBorders>
            <w:hideMark/>
          </w:tcPr>
          <w:p w14:paraId="16E97446" w14:textId="77777777" w:rsidR="00636418" w:rsidRDefault="00636418">
            <w:pPr>
              <w:autoSpaceDE/>
              <w:adjustRightInd w:val="0"/>
              <w:jc w:val="center"/>
              <w:rPr>
                <w:rFonts w:ascii="Times New Roman" w:eastAsia="Times New Roman" w:hAnsi="Times New Roman" w:cs="Times New Roman"/>
                <w:color w:val="000000"/>
                <w:sz w:val="24"/>
                <w:szCs w:val="24"/>
                <w:lang w:eastAsia="it-IT"/>
              </w:rPr>
            </w:pPr>
            <w:r>
              <w:rPr>
                <w:color w:val="000000"/>
                <w:sz w:val="24"/>
                <w:szCs w:val="24"/>
                <w:lang w:eastAsia="it-IT"/>
              </w:rPr>
              <w:t>2.3.4  ANALISI DEL CONTESTO ESTERNO</w:t>
            </w:r>
          </w:p>
        </w:tc>
      </w:tr>
    </w:tbl>
    <w:p w14:paraId="4C100763" w14:textId="77777777" w:rsidR="00636418" w:rsidRDefault="00636418" w:rsidP="00636418">
      <w:pPr>
        <w:adjustRightInd w:val="0"/>
        <w:jc w:val="both"/>
        <w:rPr>
          <w:rFonts w:eastAsia="Times New Roman"/>
          <w:color w:val="000000"/>
          <w:sz w:val="24"/>
          <w:szCs w:val="24"/>
        </w:rPr>
      </w:pPr>
    </w:p>
    <w:p w14:paraId="1DF83A48" w14:textId="77777777" w:rsidR="00636418" w:rsidRDefault="00636418" w:rsidP="00636418">
      <w:pPr>
        <w:jc w:val="both"/>
        <w:rPr>
          <w:sz w:val="24"/>
          <w:szCs w:val="24"/>
        </w:rPr>
      </w:pPr>
      <w:r>
        <w:rPr>
          <w:sz w:val="24"/>
          <w:szCs w:val="24"/>
        </w:rPr>
        <w:t xml:space="preserve">Santi Cosma e Damiano </w:t>
      </w:r>
      <w:r>
        <w:rPr>
          <w:b/>
          <w:sz w:val="24"/>
          <w:szCs w:val="24"/>
        </w:rPr>
        <w:t xml:space="preserve"> </w:t>
      </w:r>
      <w:r>
        <w:rPr>
          <w:sz w:val="24"/>
          <w:szCs w:val="24"/>
        </w:rPr>
        <w:t>è</w:t>
      </w:r>
      <w:r>
        <w:rPr>
          <w:b/>
          <w:sz w:val="24"/>
          <w:szCs w:val="24"/>
        </w:rPr>
        <w:t xml:space="preserve"> </w:t>
      </w:r>
      <w:r>
        <w:rPr>
          <w:sz w:val="24"/>
          <w:szCs w:val="24"/>
        </w:rPr>
        <w:t>un comune di 6987  abitanti</w:t>
      </w:r>
      <w:r>
        <w:rPr>
          <w:b/>
          <w:sz w:val="24"/>
          <w:szCs w:val="24"/>
        </w:rPr>
        <w:t xml:space="preserve"> </w:t>
      </w:r>
      <w:r>
        <w:rPr>
          <w:sz w:val="24"/>
          <w:szCs w:val="24"/>
        </w:rPr>
        <w:t xml:space="preserve"> che si estende su una superficie di 31,61   chilometri quadrati. </w:t>
      </w:r>
    </w:p>
    <w:p w14:paraId="56E0A369" w14:textId="77777777" w:rsidR="00636418" w:rsidRDefault="00636418" w:rsidP="00636418">
      <w:pPr>
        <w:jc w:val="both"/>
        <w:rPr>
          <w:sz w:val="24"/>
          <w:szCs w:val="24"/>
        </w:rPr>
      </w:pPr>
      <w:r>
        <w:rPr>
          <w:sz w:val="24"/>
          <w:szCs w:val="24"/>
        </w:rPr>
        <w:t xml:space="preserve">Dal </w:t>
      </w:r>
      <w:del w:id="163" w:author="SALVATORE VENTO" w:date="2022-03-22T10:02:00Z">
        <w:r>
          <w:rPr>
            <w:sz w:val="24"/>
            <w:szCs w:val="24"/>
          </w:rPr>
          <w:delText xml:space="preserve"> </w:delText>
        </w:r>
      </w:del>
      <w:r>
        <w:rPr>
          <w:sz w:val="24"/>
          <w:szCs w:val="24"/>
        </w:rPr>
        <w:t xml:space="preserve">V rapporto mafie 2020  nel Lazio evince che </w:t>
      </w:r>
      <w:r>
        <w:rPr>
          <w:i/>
          <w:sz w:val="24"/>
          <w:szCs w:val="24"/>
        </w:rPr>
        <w:t xml:space="preserve">il territorio del basso Lazio è zona di fortissimo insediamento di sodalizi mafiosi  o di pezzi di sodalizi in particolare di derivazione dalle mafie tradizionali , di camorra , clan casalesi  e delle n’dranghete . Questo territorio è stato teatro della presenza e </w:t>
      </w:r>
      <w:del w:id="164" w:author="SALVATORE VENTO" w:date="2022-03-22T09:33:00Z">
        <w:r>
          <w:rPr>
            <w:i/>
            <w:sz w:val="24"/>
            <w:szCs w:val="24"/>
          </w:rPr>
          <w:delText>operativita’</w:delText>
        </w:r>
      </w:del>
      <w:ins w:id="165" w:author="SALVATORE VENTO" w:date="2022-03-22T09:33:00Z">
        <w:r>
          <w:rPr>
            <w:i/>
            <w:sz w:val="24"/>
            <w:szCs w:val="24"/>
          </w:rPr>
          <w:t>operatività</w:t>
        </w:r>
      </w:ins>
      <w:r>
        <w:rPr>
          <w:i/>
          <w:sz w:val="24"/>
          <w:szCs w:val="24"/>
        </w:rPr>
        <w:t xml:space="preserve"> di gruppi criminali autoctoni  differenti dai sodalizi campani e calabresi  che al di la’ della qualificazione giuridica cioè come associazione di tipo mafioso oppure  come semplici associazioni a delinquere  hanno costituito un ulteriore motivo di allarme  e preoccupazione  per la tenuta del sistema economico sociale e politico di questo pezzo di territorio.</w:t>
      </w:r>
      <w:r>
        <w:rPr>
          <w:sz w:val="24"/>
          <w:szCs w:val="24"/>
        </w:rPr>
        <w:t xml:space="preserve"> Il VI rapporto mafie  con riferimento al Lazio del sud  evidenziano che questo territorio subisce l’influenza campana da un punto di vista criminale  e le piazze di spaccio , intese come aree territoriali di smercio delle sostanze stupefacenti , sono gestite e  sottoposte al controllo di clan camorristici. Nel VII rapporto mafie  nel Lazio con riferimento al   processo di primo grado  nell’ambito dell’inchiesta Touch &amp; Go  viene contestata l’esistenza tra Minturno , Castelforte e Santi Cosma e Damiano di un’associazione armata finalizzata al traffico di stupefacenti  radicata  in questi territori e si procede per il reato di traffico di stupefacenti , per numerosi reati fine e per alcuni attentati dinamitardi.     Le opportunita’ offerte dal contesto  consistono sia nel realizzare proventi illeciti tramite  le tipiche attivita’ criminali  sia nella possibilita’ di riciclare tali proventi  sulla base delle opportunita’ offerte dall’economia del territorio considerato. Tutti i principali ambiti  dell’attivita’ economica risultano colpiti  , ma la concentrazione piu’ forte riguarda i settori  della ristorazione , delle attivita’ immobiliari , delle costruzioni , del commercio all’ingrosso e al dettaglio. Dalla consultazione della locale stazione carabinieri risulta che il ter</w:t>
      </w:r>
      <w:r w:rsidR="001B4F3A">
        <w:rPr>
          <w:sz w:val="24"/>
          <w:szCs w:val="24"/>
        </w:rPr>
        <w:t>ritorio nel corso dell’anno 2023</w:t>
      </w:r>
      <w:r>
        <w:rPr>
          <w:sz w:val="24"/>
          <w:szCs w:val="24"/>
        </w:rPr>
        <w:t xml:space="preserve"> sia stato per lo più’ interessato da fenomeni di microcriminalità dedita al traffico di droga, reati contro il patrimonio (furti di auto e in appartamento). </w:t>
      </w:r>
    </w:p>
    <w:p w14:paraId="02E9E963" w14:textId="77777777" w:rsidR="00636418" w:rsidRDefault="00636418" w:rsidP="00636418">
      <w:pPr>
        <w:jc w:val="both"/>
        <w:rPr>
          <w:sz w:val="24"/>
          <w:szCs w:val="24"/>
        </w:rPr>
      </w:pPr>
      <w:r>
        <w:rPr>
          <w:sz w:val="24"/>
          <w:szCs w:val="24"/>
        </w:rPr>
        <w:t xml:space="preserve">Il protrarsi </w:t>
      </w:r>
      <w:r w:rsidR="001E5831">
        <w:rPr>
          <w:sz w:val="24"/>
          <w:szCs w:val="24"/>
        </w:rPr>
        <w:t>della pandemia da Covid 19 a</w:t>
      </w:r>
      <w:r>
        <w:rPr>
          <w:sz w:val="24"/>
          <w:szCs w:val="24"/>
        </w:rPr>
        <w:t xml:space="preserve"> nel corso dell’anno 2022 ha compromesso pesantemente la maggior parte delle attivita’ economico produttive , introducendo nuovi elementi di riflessione e imponendo di riconsiderare il contesto alla luce delle nuove aree di rischio  che si sono venute a creare a causa delle mutate  condizioni socioeconomiche della popolazione. </w:t>
      </w:r>
    </w:p>
    <w:p w14:paraId="62AB2034" w14:textId="77777777" w:rsidR="00636418" w:rsidRDefault="00636418" w:rsidP="00636418">
      <w:pPr>
        <w:jc w:val="both"/>
        <w:rPr>
          <w:sz w:val="24"/>
          <w:szCs w:val="24"/>
        </w:rPr>
      </w:pPr>
    </w:p>
    <w:tbl>
      <w:tblPr>
        <w:tblStyle w:val="Grigliatabella"/>
        <w:tblW w:w="0" w:type="auto"/>
        <w:tblLook w:val="04A0" w:firstRow="1" w:lastRow="0" w:firstColumn="1" w:lastColumn="0" w:noHBand="0" w:noVBand="1"/>
      </w:tblPr>
      <w:tblGrid>
        <w:gridCol w:w="9622"/>
      </w:tblGrid>
      <w:tr w:rsidR="00636418" w14:paraId="3291F060"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59FF4F4C" w14:textId="77777777" w:rsidR="00636418" w:rsidRDefault="00636418">
            <w:pPr>
              <w:autoSpaceDE/>
              <w:jc w:val="center"/>
              <w:rPr>
                <w:rFonts w:ascii="Times New Roman" w:eastAsia="Times New Roman" w:hAnsi="Times New Roman" w:cs="Times New Roman"/>
                <w:sz w:val="24"/>
                <w:szCs w:val="24"/>
                <w:lang w:eastAsia="it-IT"/>
              </w:rPr>
            </w:pPr>
            <w:r>
              <w:rPr>
                <w:sz w:val="24"/>
                <w:szCs w:val="24"/>
                <w:lang w:eastAsia="it-IT"/>
              </w:rPr>
              <w:t xml:space="preserve">2.3.5. ANALISI DEL CONTESTO INTERNO </w:t>
            </w:r>
            <w:r>
              <w:rPr>
                <w:b/>
                <w:sz w:val="24"/>
                <w:szCs w:val="24"/>
                <w:lang w:eastAsia="it-IT"/>
              </w:rPr>
              <w:t xml:space="preserve"> –</w:t>
            </w:r>
          </w:p>
        </w:tc>
      </w:tr>
    </w:tbl>
    <w:p w14:paraId="23BF5D95" w14:textId="77777777" w:rsidR="00636418" w:rsidRDefault="00636418" w:rsidP="00636418">
      <w:pPr>
        <w:jc w:val="both"/>
        <w:rPr>
          <w:rFonts w:eastAsia="Times New Roman"/>
          <w:sz w:val="24"/>
          <w:szCs w:val="24"/>
        </w:rPr>
      </w:pPr>
    </w:p>
    <w:p w14:paraId="7F75D446" w14:textId="5D0EFF64" w:rsidR="00636418" w:rsidRDefault="00636418" w:rsidP="00636418">
      <w:pPr>
        <w:jc w:val="both"/>
        <w:rPr>
          <w:sz w:val="24"/>
          <w:szCs w:val="24"/>
        </w:rPr>
      </w:pPr>
      <w:r>
        <w:rPr>
          <w:sz w:val="24"/>
          <w:szCs w:val="24"/>
        </w:rPr>
        <w:t>Il Comune di Santi Cosma e Damiano  consta di u</w:t>
      </w:r>
      <w:r w:rsidR="00430D69">
        <w:rPr>
          <w:sz w:val="24"/>
          <w:szCs w:val="24"/>
        </w:rPr>
        <w:t xml:space="preserve">na dotazione organica di nr.  23 </w:t>
      </w:r>
      <w:r w:rsidR="001E5831">
        <w:rPr>
          <w:sz w:val="24"/>
          <w:szCs w:val="24"/>
        </w:rPr>
        <w:t xml:space="preserve"> dipendenti  </w:t>
      </w:r>
      <w:r w:rsidR="00430D69">
        <w:rPr>
          <w:sz w:val="24"/>
          <w:szCs w:val="24"/>
        </w:rPr>
        <w:t>a tempo indeterminato e determinato di cui   nr. 5</w:t>
      </w:r>
      <w:r w:rsidR="001E5831">
        <w:rPr>
          <w:sz w:val="24"/>
          <w:szCs w:val="24"/>
        </w:rPr>
        <w:t xml:space="preserve"> ex </w:t>
      </w:r>
      <w:r>
        <w:rPr>
          <w:sz w:val="24"/>
          <w:szCs w:val="24"/>
        </w:rPr>
        <w:t xml:space="preserve"> cat. D </w:t>
      </w:r>
      <w:r w:rsidR="00430D69">
        <w:rPr>
          <w:sz w:val="24"/>
          <w:szCs w:val="24"/>
        </w:rPr>
        <w:t xml:space="preserve"> Area Funzionari , nr. 14</w:t>
      </w:r>
      <w:r>
        <w:rPr>
          <w:sz w:val="24"/>
          <w:szCs w:val="24"/>
        </w:rPr>
        <w:t xml:space="preserve"> </w:t>
      </w:r>
      <w:r w:rsidR="001E5831">
        <w:rPr>
          <w:sz w:val="24"/>
          <w:szCs w:val="24"/>
        </w:rPr>
        <w:t xml:space="preserve"> ex </w:t>
      </w:r>
      <w:r>
        <w:rPr>
          <w:sz w:val="24"/>
          <w:szCs w:val="24"/>
        </w:rPr>
        <w:t xml:space="preserve">cat. C </w:t>
      </w:r>
      <w:r w:rsidR="001E5831">
        <w:rPr>
          <w:sz w:val="24"/>
          <w:szCs w:val="24"/>
        </w:rPr>
        <w:t xml:space="preserve"> Area</w:t>
      </w:r>
      <w:r w:rsidR="00430D69">
        <w:rPr>
          <w:sz w:val="24"/>
          <w:szCs w:val="24"/>
        </w:rPr>
        <w:t xml:space="preserve"> contrattuale Istruttori , nr. 4</w:t>
      </w:r>
      <w:r w:rsidR="001E5831">
        <w:rPr>
          <w:sz w:val="24"/>
          <w:szCs w:val="24"/>
        </w:rPr>
        <w:t xml:space="preserve"> ex </w:t>
      </w:r>
      <w:r>
        <w:rPr>
          <w:sz w:val="24"/>
          <w:szCs w:val="24"/>
        </w:rPr>
        <w:t xml:space="preserve"> cat. B. </w:t>
      </w:r>
      <w:r w:rsidR="001E5831">
        <w:rPr>
          <w:sz w:val="24"/>
          <w:szCs w:val="24"/>
        </w:rPr>
        <w:t xml:space="preserve"> Area contrattuale Operatori </w:t>
      </w:r>
      <w:r>
        <w:rPr>
          <w:sz w:val="24"/>
          <w:szCs w:val="24"/>
        </w:rPr>
        <w:t xml:space="preserve"> In particolare  sono in</w:t>
      </w:r>
      <w:r w:rsidR="001E5831">
        <w:rPr>
          <w:sz w:val="24"/>
          <w:szCs w:val="24"/>
        </w:rPr>
        <w:t xml:space="preserve"> servizio  nell’ambito dell’Ar</w:t>
      </w:r>
      <w:r w:rsidR="00430D69">
        <w:rPr>
          <w:sz w:val="24"/>
          <w:szCs w:val="24"/>
        </w:rPr>
        <w:t>ea contrattuale Funzionari nr. 3</w:t>
      </w:r>
      <w:r>
        <w:rPr>
          <w:sz w:val="24"/>
          <w:szCs w:val="24"/>
        </w:rPr>
        <w:t xml:space="preserve"> masch</w:t>
      </w:r>
      <w:r w:rsidR="001E5831">
        <w:rPr>
          <w:sz w:val="24"/>
          <w:szCs w:val="24"/>
        </w:rPr>
        <w:t>i e nr. 2 femmine , nell</w:t>
      </w:r>
      <w:r w:rsidR="00430D69">
        <w:rPr>
          <w:sz w:val="24"/>
          <w:szCs w:val="24"/>
        </w:rPr>
        <w:t>’Area contrattuale Istruttori  9</w:t>
      </w:r>
      <w:r>
        <w:rPr>
          <w:sz w:val="24"/>
          <w:szCs w:val="24"/>
        </w:rPr>
        <w:t xml:space="preserve"> maschi e nr.</w:t>
      </w:r>
      <w:r w:rsidR="00430D69">
        <w:rPr>
          <w:sz w:val="24"/>
          <w:szCs w:val="24"/>
        </w:rPr>
        <w:t xml:space="preserve"> 5</w:t>
      </w:r>
      <w:r w:rsidR="001E5831">
        <w:rPr>
          <w:sz w:val="24"/>
          <w:szCs w:val="24"/>
        </w:rPr>
        <w:t xml:space="preserve"> femmine , nel</w:t>
      </w:r>
      <w:r w:rsidR="00430D69">
        <w:rPr>
          <w:sz w:val="24"/>
          <w:szCs w:val="24"/>
        </w:rPr>
        <w:t>l’Area contrattuale Operatori  4</w:t>
      </w:r>
      <w:r>
        <w:rPr>
          <w:sz w:val="24"/>
          <w:szCs w:val="24"/>
        </w:rPr>
        <w:t xml:space="preserve"> maschi   .  La macro organizzazione della dotazione organica è stata  approvata con Delibera di G.C. nr.  31/2022 successivamente modificata con DGC nr. 89 del 12.08.2022 . La macrostruttura è articolata in nr. 3 Settori  . Il Settore Polizia locale è stato unificato con il Settore Amministrativo.  Lo Statuto Comunale è stato approvato con DCC nr. 29 del 1.08.2012.  Il Regolamento dei Controlli interni è stato approvato con  DCC nr. 40 del 30.09.2019 ed è stato modificato con riferimento alla tempistica dei controlli interni.     </w:t>
      </w:r>
    </w:p>
    <w:p w14:paraId="665D75A4" w14:textId="74EC5D50" w:rsidR="00636418" w:rsidRDefault="00636418" w:rsidP="00636418">
      <w:pPr>
        <w:jc w:val="both"/>
        <w:rPr>
          <w:sz w:val="24"/>
          <w:szCs w:val="24"/>
        </w:rPr>
      </w:pPr>
      <w:r>
        <w:rPr>
          <w:sz w:val="24"/>
          <w:szCs w:val="24"/>
        </w:rPr>
        <w:t>Il Servizio Segreteria Generale</w:t>
      </w:r>
      <w:r w:rsidR="00E36921">
        <w:rPr>
          <w:sz w:val="24"/>
          <w:szCs w:val="24"/>
        </w:rPr>
        <w:t xml:space="preserve"> </w:t>
      </w:r>
      <w:r>
        <w:rPr>
          <w:sz w:val="24"/>
          <w:szCs w:val="24"/>
        </w:rPr>
        <w:t>è in convenzione con il Co</w:t>
      </w:r>
      <w:r w:rsidR="00E36921">
        <w:rPr>
          <w:sz w:val="24"/>
          <w:szCs w:val="24"/>
        </w:rPr>
        <w:t>mune di Minturno</w:t>
      </w:r>
      <w:r w:rsidR="001E5831">
        <w:rPr>
          <w:sz w:val="24"/>
          <w:szCs w:val="24"/>
        </w:rPr>
        <w:t xml:space="preserve"> </w:t>
      </w:r>
    </w:p>
    <w:p w14:paraId="2A770A4B" w14:textId="51AD06B9" w:rsidR="00636418" w:rsidRDefault="00636418" w:rsidP="00636418">
      <w:pPr>
        <w:jc w:val="both"/>
        <w:rPr>
          <w:sz w:val="24"/>
          <w:szCs w:val="24"/>
        </w:rPr>
      </w:pPr>
      <w:r>
        <w:rPr>
          <w:sz w:val="24"/>
          <w:szCs w:val="24"/>
        </w:rPr>
        <w:t xml:space="preserve">Il Codice di Comportamento dei dipendenti del Comune di Santi Cosma e Damiano  è stato approvato con  deliberazione della Giunta Comunale nr. 8 del 28.01.2016 ed aggiornato </w:t>
      </w:r>
      <w:r w:rsidR="00430D69">
        <w:rPr>
          <w:sz w:val="24"/>
          <w:szCs w:val="24"/>
        </w:rPr>
        <w:t xml:space="preserve">con DGC nr. 123 del 6.11.2024. </w:t>
      </w:r>
    </w:p>
    <w:p w14:paraId="33D2A06F" w14:textId="77777777" w:rsidR="00636418" w:rsidRDefault="00636418" w:rsidP="00636418">
      <w:pPr>
        <w:jc w:val="both"/>
        <w:rPr>
          <w:sz w:val="24"/>
          <w:szCs w:val="24"/>
        </w:rPr>
      </w:pPr>
      <w:r>
        <w:rPr>
          <w:sz w:val="24"/>
          <w:szCs w:val="24"/>
        </w:rPr>
        <w:t xml:space="preserve">La dotazione organica   risulta carente di professionalita’    sia per gestire l’ordinario che  a maggior ragione per  competere con il processo di innovazione della Pubblica Amministrazione in atto e con il processo di transizione al digitale.  Cio’ per via del consistente turn over  e delle difficolta’ economico finanziarie  che ha scontato l’Ente  nel quinquennio  che precede  in quanto l’Amministrazione in carica ha dovuto ripianare una marcata consistenza passiva e  prudenzialmente  al fine di evitare rilievi dell’Organo di controllo contabile ha preferito  una sana gestione finanziaria  di ripianamento  dei debiti e cio’ ha conseguentemente comportato una  inevitabile  sottostima del fabbisogno del personale . </w:t>
      </w:r>
    </w:p>
    <w:p w14:paraId="32619D37" w14:textId="77777777" w:rsidR="00636418" w:rsidRDefault="00636418" w:rsidP="00636418">
      <w:pPr>
        <w:jc w:val="both"/>
        <w:rPr>
          <w:sz w:val="24"/>
          <w:szCs w:val="24"/>
        </w:rPr>
      </w:pPr>
      <w:r>
        <w:rPr>
          <w:sz w:val="24"/>
          <w:szCs w:val="24"/>
        </w:rPr>
        <w:t>Il Comune di  Santi Cosma e Damiano  ha istituito il Nucleo Tecnico di Valutazione e controllo  , nominato nr.   13470del 12.12.2019  per triennio 2019-2021 rinnovato nel corso dell’anno 2022 con decreto prot. 16124 del 23.12.2022..</w:t>
      </w:r>
    </w:p>
    <w:p w14:paraId="65D9071E" w14:textId="77777777" w:rsidR="00636418" w:rsidRDefault="00636418" w:rsidP="00636418">
      <w:pPr>
        <w:jc w:val="both"/>
        <w:rPr>
          <w:sz w:val="24"/>
          <w:szCs w:val="24"/>
        </w:rPr>
      </w:pPr>
      <w:r>
        <w:rPr>
          <w:sz w:val="24"/>
          <w:szCs w:val="24"/>
        </w:rPr>
        <w:t xml:space="preserve">Con decorrenza dal 19 aprile 2016 il nuovo Codice degli appalti  ha reso obbligatorie anche le informazioni  in materia di gare d’appalto. Il soggetto responsabile RASA  è preposto alla iscrizione e aggiornamento dei dati della stazione appaltante all’Anagrafe Unica delle stazioni appaltanti .  </w:t>
      </w:r>
    </w:p>
    <w:p w14:paraId="51F2F652" w14:textId="77777777" w:rsidR="00636418" w:rsidRDefault="00636418" w:rsidP="00636418">
      <w:pPr>
        <w:jc w:val="both"/>
        <w:rPr>
          <w:sz w:val="24"/>
          <w:szCs w:val="24"/>
        </w:rPr>
      </w:pPr>
      <w:r>
        <w:rPr>
          <w:sz w:val="24"/>
          <w:szCs w:val="24"/>
        </w:rPr>
        <w:t xml:space="preserve">Il RASA – Responsabile Anagrafe della stazione appaltante - </w:t>
      </w:r>
      <w:r w:rsidR="001E5831">
        <w:rPr>
          <w:sz w:val="24"/>
          <w:szCs w:val="24"/>
        </w:rPr>
        <w:t xml:space="preserve">è in corso di aggiornamento a seguito dell’incarico di Responsabilita’ del Servizio al geom Udesto Andreoli </w:t>
      </w:r>
      <w:r>
        <w:rPr>
          <w:sz w:val="24"/>
          <w:szCs w:val="24"/>
        </w:rPr>
        <w:t>. Il Referente  unico presso la Banca dati Amministrazioni Pubbliche  del Ministero dell’Economia e Finanze  - Dipartimento della Ragioneria Generale  dello Stato  (MEF)  per la trasmissione di informazioni periodiche  sullo stato di attuazione delle oper</w:t>
      </w:r>
      <w:r w:rsidR="001E5831">
        <w:rPr>
          <w:sz w:val="24"/>
          <w:szCs w:val="24"/>
        </w:rPr>
        <w:t xml:space="preserve">e pubbliche  è  parimenti da individuarsi  </w:t>
      </w:r>
      <w:r>
        <w:rPr>
          <w:sz w:val="24"/>
          <w:szCs w:val="24"/>
        </w:rPr>
        <w:t>, in persona del  Responsabile del Settore nr. 3 Tecnico Attivita’ produ</w:t>
      </w:r>
      <w:r w:rsidR="001E5831">
        <w:rPr>
          <w:sz w:val="24"/>
          <w:szCs w:val="24"/>
        </w:rPr>
        <w:t xml:space="preserve">ttive  geom </w:t>
      </w:r>
      <w:r>
        <w:rPr>
          <w:sz w:val="24"/>
          <w:szCs w:val="24"/>
        </w:rPr>
        <w:t xml:space="preserve">. </w:t>
      </w:r>
      <w:r w:rsidR="001E5831">
        <w:rPr>
          <w:sz w:val="24"/>
          <w:szCs w:val="24"/>
        </w:rPr>
        <w:t xml:space="preserve"> Udesto Andreoli. </w:t>
      </w:r>
    </w:p>
    <w:p w14:paraId="70E07B42" w14:textId="77777777" w:rsidR="00636418" w:rsidRDefault="00636418" w:rsidP="00636418">
      <w:pPr>
        <w:jc w:val="both"/>
        <w:rPr>
          <w:sz w:val="24"/>
          <w:szCs w:val="24"/>
        </w:rPr>
      </w:pPr>
      <w:r>
        <w:rPr>
          <w:sz w:val="24"/>
          <w:szCs w:val="24"/>
        </w:rPr>
        <w:t>Con determinazione  nr 536/2019     è stato nominato il DPO ( Responsabile della Protezione dei dati personali ) in persona di  ing. Sorrentino  - durata anni tre      a p</w:t>
      </w:r>
      <w:r w:rsidR="001E5831">
        <w:rPr>
          <w:sz w:val="24"/>
          <w:szCs w:val="24"/>
        </w:rPr>
        <w:t xml:space="preserve">artire dal 1.09.2019     rinnovato per un ulteriore triennio  </w:t>
      </w:r>
      <w:r>
        <w:rPr>
          <w:sz w:val="24"/>
          <w:szCs w:val="24"/>
        </w:rPr>
        <w:t>. Il Regolamento  per la protezione dei dati personali  di adeguamento al Regolamento GDPR UE 2016/679  è stato  approvato con DCC 21/2018  .</w:t>
      </w:r>
    </w:p>
    <w:p w14:paraId="6EE57A26" w14:textId="77777777" w:rsidR="00636418" w:rsidRDefault="00636418" w:rsidP="00636418">
      <w:pPr>
        <w:jc w:val="both"/>
        <w:rPr>
          <w:sz w:val="24"/>
          <w:szCs w:val="24"/>
        </w:rPr>
      </w:pPr>
    </w:p>
    <w:p w14:paraId="748C08A6" w14:textId="77777777" w:rsidR="00636418" w:rsidRDefault="00636418" w:rsidP="00636418">
      <w:pPr>
        <w:jc w:val="both"/>
        <w:rPr>
          <w:sz w:val="24"/>
          <w:szCs w:val="24"/>
        </w:rPr>
      </w:pPr>
      <w:r>
        <w:rPr>
          <w:sz w:val="24"/>
          <w:szCs w:val="24"/>
        </w:rPr>
        <w:t xml:space="preserve">Dall’analisi del contenzioso  segnalazioni  pervenute nell’ultimo triennio   si evince che la maggior parte di controversie e dei giudizi civili  hanno riguardato sinistri  stradali , in secondo luogo  appalti e questioni urbanistiche . I procedimenti disciplinari hanno riguardato in prevalenza questioni urbanistiche . I procedimenti penali hanno riguardato  procedimenti edilizi / mancate verifiche sui cantieri.  </w:t>
      </w:r>
    </w:p>
    <w:p w14:paraId="3B34CA75" w14:textId="77777777" w:rsidR="00636418" w:rsidRDefault="00636418" w:rsidP="00636418">
      <w:pPr>
        <w:jc w:val="both"/>
        <w:rPr>
          <w:sz w:val="24"/>
          <w:szCs w:val="24"/>
        </w:rPr>
      </w:pPr>
    </w:p>
    <w:tbl>
      <w:tblPr>
        <w:tblStyle w:val="Grigliatabella"/>
        <w:tblW w:w="0" w:type="auto"/>
        <w:tblLook w:val="04A0" w:firstRow="1" w:lastRow="0" w:firstColumn="1" w:lastColumn="0" w:noHBand="0" w:noVBand="1"/>
      </w:tblPr>
      <w:tblGrid>
        <w:gridCol w:w="9622"/>
      </w:tblGrid>
      <w:tr w:rsidR="00636418" w14:paraId="207595F9"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7347B19C" w14:textId="77777777" w:rsidR="00636418" w:rsidRDefault="00636418">
            <w:pPr>
              <w:autoSpaceDE/>
              <w:jc w:val="both"/>
              <w:rPr>
                <w:rFonts w:ascii="Times New Roman" w:eastAsia="Times New Roman" w:hAnsi="Times New Roman" w:cs="Times New Roman"/>
                <w:sz w:val="24"/>
                <w:szCs w:val="24"/>
                <w:lang w:eastAsia="it-IT"/>
              </w:rPr>
            </w:pPr>
            <w:r>
              <w:rPr>
                <w:sz w:val="24"/>
                <w:szCs w:val="24"/>
                <w:lang w:eastAsia="it-IT"/>
              </w:rPr>
              <w:t>2.3.6   LA MAPPATURA DEI PROCESSI</w:t>
            </w:r>
          </w:p>
        </w:tc>
      </w:tr>
    </w:tbl>
    <w:p w14:paraId="5A07454D" w14:textId="77777777" w:rsidR="00636418" w:rsidRDefault="00636418" w:rsidP="00636418">
      <w:pPr>
        <w:jc w:val="both"/>
        <w:rPr>
          <w:rFonts w:eastAsia="Times New Roman"/>
          <w:sz w:val="24"/>
          <w:szCs w:val="24"/>
        </w:rPr>
      </w:pPr>
    </w:p>
    <w:p w14:paraId="63FA7EA0" w14:textId="77777777" w:rsidR="00636418" w:rsidRDefault="00636418" w:rsidP="00636418">
      <w:pPr>
        <w:jc w:val="both"/>
        <w:rPr>
          <w:sz w:val="24"/>
          <w:szCs w:val="24"/>
        </w:rPr>
      </w:pPr>
      <w:r>
        <w:rPr>
          <w:sz w:val="24"/>
          <w:szCs w:val="24"/>
        </w:rPr>
        <w:t>L’aspetto centrale e piu’ importante dell’analisi del contesto interno  è la cosiddetta mappatura dei processi che consiste nell’individuazione e analisi dei processi organizzativi . L’obiettivo tendenziale è la graduale disamina  della totalita’ delle attivita’ svolte dall’Amministrazione , al fine di identificare le aree che , in ragione della natura e della peculiarieta’  dell’attivita’ stessa , risultano potenzialmente esposte ai rischi corruttivi.</w:t>
      </w:r>
    </w:p>
    <w:p w14:paraId="1BD8B04C" w14:textId="77777777" w:rsidR="00636418" w:rsidRDefault="00636418" w:rsidP="00636418">
      <w:pPr>
        <w:jc w:val="both"/>
        <w:rPr>
          <w:sz w:val="24"/>
          <w:szCs w:val="24"/>
        </w:rPr>
      </w:pPr>
      <w:r>
        <w:rPr>
          <w:sz w:val="24"/>
          <w:szCs w:val="24"/>
        </w:rPr>
        <w:t>Una mappatura dei processi adeguata  consente all’organizzazione  di evidenziare duplicazioni ,  ridondanze , e inefficienze e quindi di porre le basi  per una corretta attuazione del processo di gestione del rischio corruttivo . In quest’ottica , per ciascuna delle Aree di rischio  individuate , è stata effettuata la mappatura dei processi afferenti  , identificandolo  e analizzando i processi organizzativi  . E’ stato redatto l’elenco dei processi  . Ogni processo è stato descritto  evidenziandone il collegamento all’Area di rischio  di riferimento , le fasi e le relative responsabilita’ , la rappresentazione dei processi è stata effettuata in forma tabellare in apposite schede.</w:t>
      </w:r>
    </w:p>
    <w:p w14:paraId="62F003DD" w14:textId="77777777" w:rsidR="00636418" w:rsidRDefault="00636418" w:rsidP="00636418">
      <w:pPr>
        <w:jc w:val="both"/>
        <w:rPr>
          <w:sz w:val="24"/>
          <w:szCs w:val="24"/>
        </w:rPr>
      </w:pPr>
    </w:p>
    <w:tbl>
      <w:tblPr>
        <w:tblStyle w:val="Grigliatabella"/>
        <w:tblW w:w="0" w:type="auto"/>
        <w:tblLook w:val="04A0" w:firstRow="1" w:lastRow="0" w:firstColumn="1" w:lastColumn="0" w:noHBand="0" w:noVBand="1"/>
      </w:tblPr>
      <w:tblGrid>
        <w:gridCol w:w="9622"/>
      </w:tblGrid>
      <w:tr w:rsidR="00636418" w14:paraId="6B1B91D9"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2CD10E3A" w14:textId="77777777" w:rsidR="00636418" w:rsidRDefault="00636418">
            <w:pPr>
              <w:autoSpaceDE/>
              <w:jc w:val="both"/>
              <w:rPr>
                <w:rFonts w:ascii="Times New Roman" w:eastAsia="Times New Roman" w:hAnsi="Times New Roman" w:cs="Times New Roman"/>
                <w:sz w:val="24"/>
                <w:szCs w:val="24"/>
                <w:lang w:eastAsia="it-IT"/>
              </w:rPr>
            </w:pPr>
            <w:r>
              <w:rPr>
                <w:sz w:val="24"/>
                <w:szCs w:val="24"/>
                <w:lang w:eastAsia="it-IT"/>
              </w:rPr>
              <w:t>2.3.7 . LA VALUTAZIONE DEL RISCHIO</w:t>
            </w:r>
          </w:p>
        </w:tc>
      </w:tr>
    </w:tbl>
    <w:p w14:paraId="1BB71650" w14:textId="77777777" w:rsidR="00636418" w:rsidRDefault="00636418" w:rsidP="00636418">
      <w:pPr>
        <w:jc w:val="both"/>
        <w:rPr>
          <w:rFonts w:eastAsia="Times New Roman"/>
          <w:sz w:val="24"/>
          <w:szCs w:val="24"/>
        </w:rPr>
      </w:pPr>
    </w:p>
    <w:p w14:paraId="59DFC4DE" w14:textId="77777777" w:rsidR="00636418" w:rsidRDefault="00636418" w:rsidP="00636418">
      <w:pPr>
        <w:jc w:val="both"/>
        <w:rPr>
          <w:sz w:val="24"/>
          <w:szCs w:val="24"/>
        </w:rPr>
      </w:pPr>
      <w:r>
        <w:rPr>
          <w:sz w:val="24"/>
          <w:szCs w:val="24"/>
        </w:rPr>
        <w:t xml:space="preserve">Il  Piano Nazionale Anticorruzione 2019  in particolare l’allegato  1 </w:t>
      </w:r>
      <w:r>
        <w:rPr>
          <w:i/>
          <w:sz w:val="24"/>
          <w:szCs w:val="24"/>
        </w:rPr>
        <w:t>Indicazioni metodologiche  per la gestione dei rischi corruttivi</w:t>
      </w:r>
      <w:r>
        <w:rPr>
          <w:sz w:val="24"/>
          <w:szCs w:val="24"/>
        </w:rPr>
        <w:t xml:space="preserve">  ha fornito una nuova visione  metodologica al sistema di gestione del rischio  in favore di un sistema maggiormente  orientato all’apprezzamento qualitativo dei fenomeni.</w:t>
      </w:r>
    </w:p>
    <w:p w14:paraId="78904F43" w14:textId="77777777" w:rsidR="00636418" w:rsidRDefault="00636418" w:rsidP="00636418">
      <w:pPr>
        <w:jc w:val="both"/>
        <w:rPr>
          <w:sz w:val="24"/>
          <w:szCs w:val="24"/>
        </w:rPr>
      </w:pPr>
      <w:r>
        <w:rPr>
          <w:sz w:val="24"/>
          <w:szCs w:val="24"/>
        </w:rPr>
        <w:t>In tale logica , una volta compiuta l’attivita’ di mappatura  dei processi , anche sulla base degli elementi  di cognizione ricavati da un’adeguata analisi del contesto esterno ed interno , la valutazione dei rischi è effettuata mediante :</w:t>
      </w:r>
    </w:p>
    <w:p w14:paraId="533DBCA4" w14:textId="77777777" w:rsidR="00636418" w:rsidRDefault="00636418" w:rsidP="00636418">
      <w:pPr>
        <w:widowControl/>
        <w:numPr>
          <w:ilvl w:val="0"/>
          <w:numId w:val="43"/>
        </w:numPr>
        <w:autoSpaceDE/>
        <w:jc w:val="both"/>
        <w:rPr>
          <w:sz w:val="24"/>
          <w:szCs w:val="24"/>
        </w:rPr>
      </w:pPr>
      <w:r>
        <w:rPr>
          <w:sz w:val="24"/>
          <w:szCs w:val="24"/>
        </w:rPr>
        <w:t>Identificazione degli eventi rischiosi</w:t>
      </w:r>
    </w:p>
    <w:p w14:paraId="027AD0CD" w14:textId="77777777" w:rsidR="00636418" w:rsidRDefault="00636418" w:rsidP="00636418">
      <w:pPr>
        <w:widowControl/>
        <w:numPr>
          <w:ilvl w:val="0"/>
          <w:numId w:val="43"/>
        </w:numPr>
        <w:autoSpaceDE/>
        <w:jc w:val="both"/>
        <w:rPr>
          <w:sz w:val="24"/>
          <w:szCs w:val="24"/>
        </w:rPr>
      </w:pPr>
      <w:r>
        <w:rPr>
          <w:sz w:val="24"/>
          <w:szCs w:val="24"/>
        </w:rPr>
        <w:t>Analisi del Rischio</w:t>
      </w:r>
    </w:p>
    <w:p w14:paraId="3CA8E732" w14:textId="77777777" w:rsidR="00636418" w:rsidRDefault="00636418" w:rsidP="00636418">
      <w:pPr>
        <w:widowControl/>
        <w:numPr>
          <w:ilvl w:val="0"/>
          <w:numId w:val="43"/>
        </w:numPr>
        <w:autoSpaceDE/>
        <w:jc w:val="both"/>
        <w:rPr>
          <w:sz w:val="24"/>
          <w:szCs w:val="24"/>
        </w:rPr>
      </w:pPr>
      <w:r>
        <w:rPr>
          <w:sz w:val="24"/>
          <w:szCs w:val="24"/>
        </w:rPr>
        <w:t>Ponderazione del Rischio</w:t>
      </w:r>
    </w:p>
    <w:p w14:paraId="36BA2EC7" w14:textId="77777777" w:rsidR="00636418" w:rsidRDefault="00636418" w:rsidP="00636418">
      <w:pPr>
        <w:jc w:val="both"/>
        <w:rPr>
          <w:sz w:val="24"/>
          <w:szCs w:val="24"/>
        </w:rPr>
      </w:pPr>
      <w:r>
        <w:rPr>
          <w:sz w:val="24"/>
          <w:szCs w:val="24"/>
        </w:rPr>
        <w:t xml:space="preserve">Il ciclo , così evidenziato ,  deve intendersi soggetto  ad un costante adeguamento alla realta’ gestionale , in una logica di miglioramento continuo  e di superamento del mero approccio adempimentale , da svilupparsi attraverso il monitoraggio , e la comunicazione / consultazione , nel rispetto della trasparenza. </w:t>
      </w:r>
    </w:p>
    <w:p w14:paraId="1FA148F5" w14:textId="77777777" w:rsidR="00636418" w:rsidRDefault="00636418" w:rsidP="00636418">
      <w:pPr>
        <w:jc w:val="both"/>
        <w:rPr>
          <w:sz w:val="24"/>
          <w:szCs w:val="24"/>
        </w:rPr>
      </w:pPr>
      <w:r>
        <w:rPr>
          <w:sz w:val="24"/>
          <w:szCs w:val="24"/>
        </w:rPr>
        <w:t xml:space="preserve">La nuova visione metodologica  di valutazione del Rischio  fornita dall’ANAC nel PNA 2019  secondo un approccio di tipo qualitativo  che dia ampio spazio alla motivazione della valutazione , ha gia’ trovato applicazione a partire dall’adozione del PTCT triennio 2020-2022  e viene confermata nel presente Piano. </w:t>
      </w:r>
    </w:p>
    <w:p w14:paraId="0978AF7B" w14:textId="77777777" w:rsidR="00636418" w:rsidRDefault="00636418" w:rsidP="00636418">
      <w:pPr>
        <w:jc w:val="both"/>
        <w:rPr>
          <w:sz w:val="24"/>
          <w:szCs w:val="24"/>
        </w:rPr>
      </w:pPr>
    </w:p>
    <w:p w14:paraId="75F0B84E" w14:textId="77777777" w:rsidR="00636418" w:rsidRDefault="00636418" w:rsidP="00636418">
      <w:pPr>
        <w:jc w:val="both"/>
        <w:rPr>
          <w:sz w:val="24"/>
          <w:szCs w:val="24"/>
        </w:rPr>
      </w:pPr>
    </w:p>
    <w:tbl>
      <w:tblPr>
        <w:tblStyle w:val="Grigliatabella"/>
        <w:tblW w:w="0" w:type="auto"/>
        <w:tblLook w:val="04A0" w:firstRow="1" w:lastRow="0" w:firstColumn="1" w:lastColumn="0" w:noHBand="0" w:noVBand="1"/>
      </w:tblPr>
      <w:tblGrid>
        <w:gridCol w:w="9622"/>
      </w:tblGrid>
      <w:tr w:rsidR="00636418" w14:paraId="33B66E79"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2EDB7223" w14:textId="77777777" w:rsidR="00636418" w:rsidRDefault="00636418">
            <w:pPr>
              <w:autoSpaceDE/>
              <w:jc w:val="both"/>
              <w:rPr>
                <w:rFonts w:ascii="Times New Roman" w:eastAsia="Times New Roman" w:hAnsi="Times New Roman" w:cs="Times New Roman"/>
                <w:sz w:val="24"/>
                <w:szCs w:val="24"/>
                <w:lang w:eastAsia="it-IT"/>
              </w:rPr>
            </w:pPr>
            <w:r>
              <w:rPr>
                <w:sz w:val="24"/>
                <w:szCs w:val="24"/>
                <w:lang w:eastAsia="it-IT"/>
              </w:rPr>
              <w:t>2.3.8   L’INDENTIFICAZIONE DEGLI EVENTI RISCHIOSI</w:t>
            </w:r>
          </w:p>
        </w:tc>
      </w:tr>
    </w:tbl>
    <w:p w14:paraId="78B8F5EA" w14:textId="77777777" w:rsidR="00636418" w:rsidRDefault="00636418" w:rsidP="00636418">
      <w:pPr>
        <w:jc w:val="both"/>
        <w:rPr>
          <w:rFonts w:eastAsia="Times New Roman"/>
          <w:sz w:val="24"/>
          <w:szCs w:val="24"/>
        </w:rPr>
      </w:pPr>
    </w:p>
    <w:p w14:paraId="6ABF09AB" w14:textId="77777777" w:rsidR="00636418" w:rsidRDefault="00636418" w:rsidP="00636418">
      <w:pPr>
        <w:jc w:val="both"/>
        <w:rPr>
          <w:sz w:val="24"/>
          <w:szCs w:val="24"/>
        </w:rPr>
      </w:pPr>
    </w:p>
    <w:p w14:paraId="3DE2C21C" w14:textId="77777777" w:rsidR="00636418" w:rsidRDefault="00636418" w:rsidP="00636418">
      <w:pPr>
        <w:jc w:val="both"/>
        <w:rPr>
          <w:sz w:val="24"/>
          <w:szCs w:val="24"/>
        </w:rPr>
      </w:pPr>
      <w:r>
        <w:rPr>
          <w:sz w:val="24"/>
          <w:szCs w:val="24"/>
        </w:rPr>
        <w:t>L’identificazione degli eventi rischiosi  consiste nella ricerca , individuazione , e descrizione dei rischi e richiede per ciascun processo  siano fatti emergere  i possibili rischi di corruzione  e le cause che li determinano. Essa è avvenuta per ciascuna delle seguenti Aree :</w:t>
      </w:r>
    </w:p>
    <w:p w14:paraId="3F3D6F9C" w14:textId="77777777" w:rsidR="00636418" w:rsidRDefault="00636418" w:rsidP="00636418">
      <w:pPr>
        <w:jc w:val="both"/>
        <w:rPr>
          <w:sz w:val="24"/>
          <w:szCs w:val="24"/>
        </w:rPr>
      </w:pPr>
    </w:p>
    <w:p w14:paraId="32EF796E" w14:textId="77777777" w:rsidR="00636418" w:rsidRDefault="00636418" w:rsidP="00636418">
      <w:pPr>
        <w:jc w:val="both"/>
        <w:rPr>
          <w:sz w:val="24"/>
          <w:szCs w:val="24"/>
        </w:rPr>
      </w:pPr>
      <w:r>
        <w:rPr>
          <w:sz w:val="24"/>
          <w:szCs w:val="24"/>
        </w:rPr>
        <w:t>Aree Generali</w:t>
      </w:r>
    </w:p>
    <w:p w14:paraId="28124EEC" w14:textId="77777777" w:rsidR="00636418" w:rsidRDefault="00636418" w:rsidP="00636418">
      <w:pPr>
        <w:jc w:val="both"/>
        <w:rPr>
          <w:sz w:val="24"/>
          <w:szCs w:val="24"/>
        </w:rPr>
      </w:pPr>
      <w:r>
        <w:rPr>
          <w:sz w:val="24"/>
          <w:szCs w:val="24"/>
        </w:rPr>
        <w:t xml:space="preserve"> Le aree di Rischio generali sono quelle relative ad attivita’ svolte  in gran parte  di amministrazioni ed enti , a prescindere dalla tipologia e dal comparto , aventi alto livello  di probabilita’ di eventi rischiosi. Tali aree comprendono  quelle gia’ indicate come obbligatorie  nell’allegato 2  dell’originario Piano Anazionale Anticorruzione  .</w:t>
      </w:r>
    </w:p>
    <w:p w14:paraId="616A8508" w14:textId="77777777" w:rsidR="00636418" w:rsidRDefault="00636418" w:rsidP="00636418">
      <w:pPr>
        <w:jc w:val="both"/>
        <w:rPr>
          <w:sz w:val="24"/>
          <w:szCs w:val="24"/>
        </w:rPr>
      </w:pPr>
      <w:r>
        <w:rPr>
          <w:sz w:val="24"/>
          <w:szCs w:val="24"/>
        </w:rPr>
        <w:t>Le aree di rischio geneali sono complessivamente le seguenti :</w:t>
      </w:r>
    </w:p>
    <w:p w14:paraId="4E7E60D1" w14:textId="77777777" w:rsidR="00636418" w:rsidRDefault="00636418" w:rsidP="00636418">
      <w:pPr>
        <w:widowControl/>
        <w:numPr>
          <w:ilvl w:val="0"/>
          <w:numId w:val="44"/>
        </w:numPr>
        <w:autoSpaceDE/>
        <w:jc w:val="both"/>
        <w:rPr>
          <w:sz w:val="24"/>
          <w:szCs w:val="24"/>
        </w:rPr>
      </w:pPr>
      <w:r>
        <w:rPr>
          <w:sz w:val="24"/>
          <w:szCs w:val="24"/>
        </w:rPr>
        <w:t>Area acquisizione e gestione del personale</w:t>
      </w:r>
    </w:p>
    <w:p w14:paraId="615514C1" w14:textId="77777777" w:rsidR="00636418" w:rsidRDefault="00636418" w:rsidP="00636418">
      <w:pPr>
        <w:widowControl/>
        <w:numPr>
          <w:ilvl w:val="0"/>
          <w:numId w:val="44"/>
        </w:numPr>
        <w:autoSpaceDE/>
        <w:jc w:val="both"/>
        <w:rPr>
          <w:sz w:val="24"/>
          <w:szCs w:val="24"/>
        </w:rPr>
      </w:pPr>
      <w:r>
        <w:rPr>
          <w:sz w:val="24"/>
          <w:szCs w:val="24"/>
        </w:rPr>
        <w:t>Area contratti pubblici</w:t>
      </w:r>
    </w:p>
    <w:p w14:paraId="180A205C" w14:textId="77777777" w:rsidR="00636418" w:rsidRDefault="00636418" w:rsidP="00636418">
      <w:pPr>
        <w:jc w:val="both"/>
        <w:rPr>
          <w:sz w:val="24"/>
          <w:szCs w:val="24"/>
        </w:rPr>
      </w:pPr>
      <w:r>
        <w:rPr>
          <w:sz w:val="24"/>
          <w:szCs w:val="24"/>
        </w:rPr>
        <w:t xml:space="preserve">      C. Area provvedimenti ampliativi della sfera giuridica dei destinari priva di effetto economico diretto ed immediato  per il destinatario.</w:t>
      </w:r>
    </w:p>
    <w:p w14:paraId="578820A5" w14:textId="77777777" w:rsidR="00636418" w:rsidRDefault="00636418" w:rsidP="00636418">
      <w:pPr>
        <w:jc w:val="both"/>
        <w:rPr>
          <w:sz w:val="24"/>
          <w:szCs w:val="24"/>
        </w:rPr>
      </w:pPr>
      <w:r>
        <w:rPr>
          <w:sz w:val="24"/>
          <w:szCs w:val="24"/>
        </w:rPr>
        <w:t xml:space="preserve">      D. Area provvedimenti ampliativi della sfera giuridica dei destinari  con effetto economico diretto  ed immediato per il destinatario </w:t>
      </w:r>
    </w:p>
    <w:p w14:paraId="1C592EC3" w14:textId="77777777" w:rsidR="00636418" w:rsidRDefault="00636418" w:rsidP="00636418">
      <w:pPr>
        <w:jc w:val="both"/>
        <w:rPr>
          <w:sz w:val="24"/>
          <w:szCs w:val="24"/>
        </w:rPr>
      </w:pPr>
      <w:r>
        <w:rPr>
          <w:sz w:val="24"/>
          <w:szCs w:val="24"/>
        </w:rPr>
        <w:t xml:space="preserve">      E   Gestione entrate , spese , patrimonio </w:t>
      </w:r>
    </w:p>
    <w:p w14:paraId="2463B9FF" w14:textId="77777777" w:rsidR="00636418" w:rsidRDefault="00636418" w:rsidP="00636418">
      <w:pPr>
        <w:jc w:val="both"/>
        <w:rPr>
          <w:sz w:val="24"/>
          <w:szCs w:val="24"/>
        </w:rPr>
      </w:pPr>
      <w:r>
        <w:rPr>
          <w:sz w:val="24"/>
          <w:szCs w:val="24"/>
        </w:rPr>
        <w:t xml:space="preserve">      F. Controlli verifiche , sanzioni </w:t>
      </w:r>
    </w:p>
    <w:p w14:paraId="20E3263C" w14:textId="77777777" w:rsidR="00636418" w:rsidRDefault="00636418" w:rsidP="00636418">
      <w:pPr>
        <w:jc w:val="both"/>
        <w:rPr>
          <w:sz w:val="24"/>
          <w:szCs w:val="24"/>
        </w:rPr>
      </w:pPr>
      <w:r>
        <w:rPr>
          <w:sz w:val="24"/>
          <w:szCs w:val="24"/>
        </w:rPr>
        <w:t xml:space="preserve">      G.  Affari legali , contenzioso</w:t>
      </w:r>
    </w:p>
    <w:p w14:paraId="453E80EC" w14:textId="77777777" w:rsidR="00636418" w:rsidRDefault="00636418" w:rsidP="00636418">
      <w:pPr>
        <w:jc w:val="both"/>
        <w:rPr>
          <w:sz w:val="24"/>
          <w:szCs w:val="24"/>
        </w:rPr>
      </w:pPr>
      <w:r>
        <w:rPr>
          <w:sz w:val="24"/>
          <w:szCs w:val="24"/>
        </w:rPr>
        <w:t xml:space="preserve">      </w:t>
      </w:r>
    </w:p>
    <w:p w14:paraId="09E4AF43" w14:textId="77777777" w:rsidR="00636418" w:rsidRDefault="00636418" w:rsidP="00636418">
      <w:pPr>
        <w:jc w:val="both"/>
        <w:rPr>
          <w:sz w:val="24"/>
          <w:szCs w:val="24"/>
        </w:rPr>
      </w:pPr>
      <w:r>
        <w:rPr>
          <w:sz w:val="24"/>
          <w:szCs w:val="24"/>
        </w:rPr>
        <w:t>Aree Specifiche</w:t>
      </w:r>
    </w:p>
    <w:p w14:paraId="2524426E" w14:textId="77777777" w:rsidR="00636418" w:rsidRDefault="00636418" w:rsidP="00636418">
      <w:pPr>
        <w:jc w:val="both"/>
        <w:rPr>
          <w:sz w:val="24"/>
          <w:szCs w:val="24"/>
        </w:rPr>
      </w:pPr>
      <w:r>
        <w:rPr>
          <w:sz w:val="24"/>
          <w:szCs w:val="24"/>
        </w:rPr>
        <w:t xml:space="preserve">H  Governo del territorio </w:t>
      </w:r>
    </w:p>
    <w:p w14:paraId="7B154C6D" w14:textId="77777777" w:rsidR="00636418" w:rsidRDefault="00636418" w:rsidP="00636418">
      <w:pPr>
        <w:jc w:val="both"/>
        <w:rPr>
          <w:sz w:val="24"/>
          <w:szCs w:val="24"/>
        </w:rPr>
      </w:pPr>
    </w:p>
    <w:p w14:paraId="7B21E2F6" w14:textId="77777777" w:rsidR="00636418" w:rsidRDefault="00636418" w:rsidP="00636418">
      <w:pPr>
        <w:jc w:val="both"/>
        <w:rPr>
          <w:sz w:val="24"/>
          <w:szCs w:val="24"/>
        </w:rPr>
      </w:pPr>
      <w:r>
        <w:rPr>
          <w:sz w:val="24"/>
          <w:szCs w:val="24"/>
        </w:rPr>
        <w:t xml:space="preserve"> L’identificazione degli eventi rischiosi  è stata effettuata mediante :</w:t>
      </w:r>
    </w:p>
    <w:p w14:paraId="5E0CF0D3" w14:textId="77777777" w:rsidR="00636418" w:rsidRDefault="00636418" w:rsidP="00636418">
      <w:pPr>
        <w:pStyle w:val="Paragrafoelenco"/>
        <w:numPr>
          <w:ilvl w:val="0"/>
          <w:numId w:val="122"/>
        </w:numPr>
        <w:jc w:val="both"/>
        <w:rPr>
          <w:sz w:val="24"/>
          <w:szCs w:val="24"/>
        </w:rPr>
      </w:pPr>
      <w:r>
        <w:rPr>
          <w:sz w:val="24"/>
          <w:szCs w:val="24"/>
        </w:rPr>
        <w:t>definizione dell’oggetto di analisi</w:t>
      </w:r>
    </w:p>
    <w:p w14:paraId="317FB96D" w14:textId="77777777" w:rsidR="00636418" w:rsidRDefault="00636418" w:rsidP="00636418">
      <w:pPr>
        <w:pStyle w:val="Paragrafoelenco"/>
        <w:numPr>
          <w:ilvl w:val="0"/>
          <w:numId w:val="122"/>
        </w:numPr>
        <w:jc w:val="both"/>
        <w:rPr>
          <w:sz w:val="24"/>
          <w:szCs w:val="24"/>
        </w:rPr>
      </w:pPr>
      <w:r>
        <w:rPr>
          <w:sz w:val="24"/>
          <w:szCs w:val="24"/>
        </w:rPr>
        <w:t>utilizzazione di opportune tecniche di identificazione  e di una pluralita’ di fonti informative interne ed esterne</w:t>
      </w:r>
    </w:p>
    <w:p w14:paraId="0BF95E39" w14:textId="77777777" w:rsidR="00636418" w:rsidRDefault="00636418" w:rsidP="00636418">
      <w:pPr>
        <w:pStyle w:val="Paragrafoelenco"/>
        <w:numPr>
          <w:ilvl w:val="0"/>
          <w:numId w:val="122"/>
        </w:numPr>
        <w:jc w:val="both"/>
        <w:rPr>
          <w:sz w:val="24"/>
          <w:szCs w:val="24"/>
        </w:rPr>
      </w:pPr>
      <w:r>
        <w:rPr>
          <w:sz w:val="24"/>
          <w:szCs w:val="24"/>
        </w:rPr>
        <w:t xml:space="preserve">individuazione dei rischi associabili all’oggetto di analisi </w:t>
      </w:r>
    </w:p>
    <w:p w14:paraId="78A05917" w14:textId="77777777" w:rsidR="00636418" w:rsidRDefault="00636418" w:rsidP="00636418">
      <w:pPr>
        <w:jc w:val="both"/>
        <w:rPr>
          <w:sz w:val="24"/>
          <w:szCs w:val="24"/>
        </w:rPr>
      </w:pPr>
    </w:p>
    <w:p w14:paraId="3A86C3E3" w14:textId="77777777" w:rsidR="00636418" w:rsidRDefault="00636418" w:rsidP="00636418">
      <w:pPr>
        <w:jc w:val="both"/>
        <w:rPr>
          <w:sz w:val="24"/>
          <w:szCs w:val="24"/>
        </w:rPr>
      </w:pPr>
      <w:r>
        <w:rPr>
          <w:sz w:val="24"/>
          <w:szCs w:val="24"/>
        </w:rPr>
        <w:t xml:space="preserve">Tale attivita’ è stata svolta dal RPCT  previa consultazione dei singoli Responsabili dei Servizi , ponendo particolare attenzione ai processi  ove si riscontra un alto margine di discrezionalita’. Sono stati analizzati i casi giudiziari gia’ verificatisi  e segnalazioni pervenute all’Ente anche dall’esterno. </w:t>
      </w:r>
    </w:p>
    <w:p w14:paraId="5F15B11B" w14:textId="77777777" w:rsidR="00636418" w:rsidRDefault="00636418" w:rsidP="00636418">
      <w:pPr>
        <w:jc w:val="both"/>
        <w:rPr>
          <w:sz w:val="24"/>
          <w:szCs w:val="24"/>
        </w:rPr>
      </w:pPr>
    </w:p>
    <w:tbl>
      <w:tblPr>
        <w:tblStyle w:val="Grigliatabella"/>
        <w:tblW w:w="0" w:type="auto"/>
        <w:tblLook w:val="04A0" w:firstRow="1" w:lastRow="0" w:firstColumn="1" w:lastColumn="0" w:noHBand="0" w:noVBand="1"/>
      </w:tblPr>
      <w:tblGrid>
        <w:gridCol w:w="9622"/>
      </w:tblGrid>
      <w:tr w:rsidR="00636418" w14:paraId="3085533D"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5E384A40" w14:textId="77777777" w:rsidR="00636418" w:rsidRDefault="00636418">
            <w:pPr>
              <w:autoSpaceDE/>
              <w:jc w:val="both"/>
              <w:rPr>
                <w:rFonts w:ascii="Times New Roman" w:eastAsia="Times New Roman" w:hAnsi="Times New Roman" w:cs="Times New Roman"/>
                <w:sz w:val="24"/>
                <w:szCs w:val="24"/>
                <w:lang w:eastAsia="it-IT"/>
              </w:rPr>
            </w:pPr>
            <w:r>
              <w:rPr>
                <w:sz w:val="24"/>
                <w:szCs w:val="24"/>
                <w:lang w:eastAsia="it-IT"/>
              </w:rPr>
              <w:t>2.3.9  L’ANALISI DEL RISCHIO</w:t>
            </w:r>
          </w:p>
        </w:tc>
      </w:tr>
    </w:tbl>
    <w:p w14:paraId="05D72AC6" w14:textId="77777777" w:rsidR="00636418" w:rsidRDefault="00636418" w:rsidP="00636418">
      <w:pPr>
        <w:jc w:val="both"/>
        <w:rPr>
          <w:rFonts w:eastAsia="Times New Roman"/>
          <w:sz w:val="24"/>
          <w:szCs w:val="24"/>
        </w:rPr>
      </w:pPr>
    </w:p>
    <w:p w14:paraId="2A9098B7" w14:textId="77777777" w:rsidR="00636418" w:rsidRDefault="00636418" w:rsidP="00636418">
      <w:pPr>
        <w:jc w:val="both"/>
        <w:rPr>
          <w:sz w:val="24"/>
          <w:szCs w:val="24"/>
        </w:rPr>
      </w:pPr>
      <w:r>
        <w:rPr>
          <w:sz w:val="24"/>
          <w:szCs w:val="24"/>
        </w:rPr>
        <w:t>E’ stata effettuata  mediante:</w:t>
      </w:r>
    </w:p>
    <w:p w14:paraId="083F7375" w14:textId="77777777" w:rsidR="00636418" w:rsidRDefault="00636418" w:rsidP="00636418">
      <w:pPr>
        <w:pStyle w:val="Paragrafoelenco"/>
        <w:numPr>
          <w:ilvl w:val="0"/>
          <w:numId w:val="123"/>
        </w:numPr>
        <w:jc w:val="both"/>
        <w:rPr>
          <w:sz w:val="24"/>
          <w:szCs w:val="24"/>
        </w:rPr>
      </w:pPr>
      <w:r>
        <w:rPr>
          <w:sz w:val="24"/>
          <w:szCs w:val="24"/>
        </w:rPr>
        <w:t xml:space="preserve">Analisi dei fattori abilitanti </w:t>
      </w:r>
    </w:p>
    <w:p w14:paraId="053D1438" w14:textId="77777777" w:rsidR="00636418" w:rsidRDefault="00636418" w:rsidP="00636418">
      <w:pPr>
        <w:pStyle w:val="Paragrafoelenco"/>
        <w:numPr>
          <w:ilvl w:val="0"/>
          <w:numId w:val="123"/>
        </w:numPr>
        <w:jc w:val="both"/>
        <w:rPr>
          <w:sz w:val="24"/>
          <w:szCs w:val="24"/>
        </w:rPr>
      </w:pPr>
      <w:r>
        <w:rPr>
          <w:sz w:val="24"/>
          <w:szCs w:val="24"/>
        </w:rPr>
        <w:t>Stima del livello di esposizione al rischio</w:t>
      </w:r>
    </w:p>
    <w:p w14:paraId="133D4B1D" w14:textId="77777777" w:rsidR="00636418" w:rsidRDefault="00636418" w:rsidP="00636418">
      <w:pPr>
        <w:pStyle w:val="Paragrafoelenco"/>
        <w:numPr>
          <w:ilvl w:val="0"/>
          <w:numId w:val="123"/>
        </w:numPr>
        <w:jc w:val="both"/>
        <w:rPr>
          <w:sz w:val="24"/>
          <w:szCs w:val="24"/>
        </w:rPr>
      </w:pPr>
      <w:r>
        <w:rPr>
          <w:sz w:val="24"/>
          <w:szCs w:val="24"/>
        </w:rPr>
        <w:t xml:space="preserve">Scelta dell’approccio valutativo  </w:t>
      </w:r>
    </w:p>
    <w:p w14:paraId="317755CD" w14:textId="77777777" w:rsidR="00636418" w:rsidRDefault="00636418" w:rsidP="00636418">
      <w:pPr>
        <w:pStyle w:val="Paragrafoelenco"/>
        <w:numPr>
          <w:ilvl w:val="0"/>
          <w:numId w:val="123"/>
        </w:numPr>
        <w:jc w:val="both"/>
        <w:rPr>
          <w:sz w:val="24"/>
          <w:szCs w:val="24"/>
        </w:rPr>
      </w:pPr>
      <w:r>
        <w:rPr>
          <w:sz w:val="24"/>
          <w:szCs w:val="24"/>
        </w:rPr>
        <w:t xml:space="preserve">Individuazione dei  criteri di valutazione </w:t>
      </w:r>
    </w:p>
    <w:p w14:paraId="4A237123" w14:textId="77777777" w:rsidR="00636418" w:rsidRDefault="00636418" w:rsidP="00636418">
      <w:pPr>
        <w:pStyle w:val="Paragrafoelenco"/>
        <w:numPr>
          <w:ilvl w:val="0"/>
          <w:numId w:val="123"/>
        </w:numPr>
        <w:jc w:val="both"/>
        <w:rPr>
          <w:sz w:val="24"/>
          <w:szCs w:val="24"/>
        </w:rPr>
      </w:pPr>
      <w:r>
        <w:rPr>
          <w:sz w:val="24"/>
          <w:szCs w:val="24"/>
        </w:rPr>
        <w:t xml:space="preserve">Rilevazione dei dati e le informazioni </w:t>
      </w:r>
    </w:p>
    <w:p w14:paraId="4CB8397C" w14:textId="77777777" w:rsidR="00636418" w:rsidRDefault="00636418" w:rsidP="00636418">
      <w:pPr>
        <w:pStyle w:val="Paragrafoelenco"/>
        <w:numPr>
          <w:ilvl w:val="0"/>
          <w:numId w:val="123"/>
        </w:numPr>
        <w:jc w:val="both"/>
        <w:rPr>
          <w:sz w:val="24"/>
          <w:szCs w:val="24"/>
        </w:rPr>
      </w:pPr>
      <w:r>
        <w:rPr>
          <w:sz w:val="24"/>
          <w:szCs w:val="24"/>
        </w:rPr>
        <w:t>Formulazione di  un giudizio sintetico, adeguatamente motivato</w:t>
      </w:r>
    </w:p>
    <w:p w14:paraId="528227DB" w14:textId="77777777" w:rsidR="00636418" w:rsidRDefault="00636418" w:rsidP="00636418">
      <w:pPr>
        <w:jc w:val="both"/>
        <w:rPr>
          <w:bCs/>
          <w:sz w:val="24"/>
          <w:szCs w:val="24"/>
        </w:rPr>
      </w:pPr>
      <w:r>
        <w:rPr>
          <w:bCs/>
          <w:sz w:val="24"/>
          <w:szCs w:val="24"/>
        </w:rPr>
        <w:t xml:space="preserve">L’analisi del rischio è stata invece condotta secondo la metodologia con approccio di tipo   qualitativo  suggerita dal  P.N.A.  2019 ed è riportata  nell’Allegato 1 </w:t>
      </w:r>
      <w:r>
        <w:rPr>
          <w:b/>
          <w:bCs/>
          <w:sz w:val="24"/>
          <w:szCs w:val="24"/>
        </w:rPr>
        <w:t xml:space="preserve"> </w:t>
      </w:r>
      <w:r>
        <w:rPr>
          <w:bCs/>
          <w:sz w:val="24"/>
          <w:szCs w:val="24"/>
        </w:rPr>
        <w:t>al presente Piano.</w:t>
      </w:r>
    </w:p>
    <w:p w14:paraId="663FE648" w14:textId="77777777" w:rsidR="00636418" w:rsidRDefault="00636418" w:rsidP="00636418">
      <w:pPr>
        <w:jc w:val="both"/>
        <w:rPr>
          <w:bCs/>
          <w:sz w:val="24"/>
          <w:szCs w:val="24"/>
        </w:rPr>
      </w:pPr>
      <w:r>
        <w:rPr>
          <w:bCs/>
          <w:sz w:val="24"/>
          <w:szCs w:val="24"/>
        </w:rPr>
        <w:t>I criteri per l’assegnazione del livello del rischio  sono stati elaborati come di seguito :</w:t>
      </w:r>
    </w:p>
    <w:p w14:paraId="3C723D4F" w14:textId="77777777" w:rsidR="00636418" w:rsidRDefault="00636418" w:rsidP="00636418">
      <w:pPr>
        <w:widowControl/>
        <w:numPr>
          <w:ilvl w:val="0"/>
          <w:numId w:val="125"/>
        </w:numPr>
        <w:autoSpaceDE/>
        <w:jc w:val="both"/>
        <w:rPr>
          <w:bCs/>
          <w:sz w:val="24"/>
          <w:szCs w:val="24"/>
        </w:rPr>
      </w:pPr>
      <w:r>
        <w:rPr>
          <w:bCs/>
          <w:sz w:val="24"/>
          <w:szCs w:val="24"/>
        </w:rPr>
        <w:t xml:space="preserve">il processo ha un livello di interesse esterno  ? Probabilita’ SI/NO </w:t>
      </w:r>
    </w:p>
    <w:p w14:paraId="05A6E1C9" w14:textId="77777777" w:rsidR="00636418" w:rsidRDefault="00636418" w:rsidP="00636418">
      <w:pPr>
        <w:widowControl/>
        <w:numPr>
          <w:ilvl w:val="0"/>
          <w:numId w:val="125"/>
        </w:numPr>
        <w:autoSpaceDE/>
        <w:jc w:val="both"/>
        <w:rPr>
          <w:bCs/>
          <w:sz w:val="24"/>
          <w:szCs w:val="24"/>
        </w:rPr>
      </w:pPr>
      <w:r>
        <w:rPr>
          <w:bCs/>
          <w:sz w:val="24"/>
          <w:szCs w:val="24"/>
        </w:rPr>
        <w:t>il decisore interno ha discrezionalita’ ? Probabilita’ SI/NO</w:t>
      </w:r>
    </w:p>
    <w:p w14:paraId="6E308694" w14:textId="77777777" w:rsidR="00636418" w:rsidRDefault="00636418" w:rsidP="00636418">
      <w:pPr>
        <w:widowControl/>
        <w:numPr>
          <w:ilvl w:val="0"/>
          <w:numId w:val="125"/>
        </w:numPr>
        <w:autoSpaceDE/>
        <w:jc w:val="both"/>
        <w:rPr>
          <w:bCs/>
          <w:sz w:val="24"/>
          <w:szCs w:val="24"/>
        </w:rPr>
      </w:pPr>
      <w:r>
        <w:rPr>
          <w:bCs/>
          <w:sz w:val="24"/>
          <w:szCs w:val="24"/>
        </w:rPr>
        <w:t>La normativa  che disciplina il processo è complessa ? Probabilita’ SI/NO</w:t>
      </w:r>
    </w:p>
    <w:p w14:paraId="56A7BC33" w14:textId="77777777" w:rsidR="00636418" w:rsidRDefault="00636418" w:rsidP="00636418">
      <w:pPr>
        <w:widowControl/>
        <w:numPr>
          <w:ilvl w:val="0"/>
          <w:numId w:val="125"/>
        </w:numPr>
        <w:autoSpaceDE/>
        <w:jc w:val="both"/>
        <w:rPr>
          <w:bCs/>
          <w:sz w:val="24"/>
          <w:szCs w:val="24"/>
        </w:rPr>
      </w:pPr>
      <w:r>
        <w:rPr>
          <w:bCs/>
          <w:sz w:val="24"/>
          <w:szCs w:val="24"/>
        </w:rPr>
        <w:t>Il processo è stato interessato  nell’ultimo triennio da procedimenti disciplinari ,  procedimenti per responsabilita’amministrativa contabile , procedimenti penali , ricorsi , presenza di segnalazioni od esposti ? Probabilita’ SI/NO</w:t>
      </w:r>
    </w:p>
    <w:p w14:paraId="7BEBC1AC" w14:textId="77777777" w:rsidR="00636418" w:rsidRDefault="00636418" w:rsidP="00636418">
      <w:pPr>
        <w:widowControl/>
        <w:numPr>
          <w:ilvl w:val="0"/>
          <w:numId w:val="125"/>
        </w:numPr>
        <w:autoSpaceDE/>
        <w:jc w:val="both"/>
        <w:rPr>
          <w:bCs/>
          <w:sz w:val="24"/>
          <w:szCs w:val="24"/>
        </w:rPr>
      </w:pPr>
      <w:r>
        <w:rPr>
          <w:bCs/>
          <w:sz w:val="24"/>
          <w:szCs w:val="24"/>
        </w:rPr>
        <w:t xml:space="preserve">Sono emerse criticita’ in sede di monitoraggio  dell’applicazione delle misure anticorruttive o a seguito di controlli interni ? Probabilita’ SI/No </w:t>
      </w:r>
    </w:p>
    <w:p w14:paraId="1E71D8D3" w14:textId="77777777" w:rsidR="00636418" w:rsidRDefault="00636418" w:rsidP="00636418">
      <w:pPr>
        <w:jc w:val="both"/>
        <w:rPr>
          <w:bCs/>
          <w:sz w:val="24"/>
          <w:szCs w:val="24"/>
        </w:rPr>
      </w:pPr>
      <w:r>
        <w:rPr>
          <w:bCs/>
          <w:sz w:val="24"/>
          <w:szCs w:val="24"/>
        </w:rPr>
        <w:t>Legenda :</w:t>
      </w:r>
    </w:p>
    <w:p w14:paraId="1097DB84" w14:textId="77777777" w:rsidR="00636418" w:rsidRDefault="00636418" w:rsidP="00636418">
      <w:pPr>
        <w:jc w:val="both"/>
        <w:rPr>
          <w:bCs/>
          <w:sz w:val="24"/>
          <w:szCs w:val="24"/>
        </w:rPr>
      </w:pPr>
      <w:r>
        <w:rPr>
          <w:bCs/>
          <w:sz w:val="24"/>
          <w:szCs w:val="24"/>
        </w:rPr>
        <w:t>Valore del SI  : 1</w:t>
      </w:r>
    </w:p>
    <w:p w14:paraId="2CCD07A8" w14:textId="77777777" w:rsidR="00636418" w:rsidRDefault="00636418" w:rsidP="00636418">
      <w:pPr>
        <w:jc w:val="both"/>
        <w:rPr>
          <w:bCs/>
          <w:sz w:val="24"/>
          <w:szCs w:val="24"/>
        </w:rPr>
      </w:pPr>
      <w:r>
        <w:rPr>
          <w:bCs/>
          <w:sz w:val="24"/>
          <w:szCs w:val="24"/>
        </w:rPr>
        <w:t>Valore del No: 0</w:t>
      </w:r>
    </w:p>
    <w:p w14:paraId="50AB946B" w14:textId="77777777" w:rsidR="00636418" w:rsidRDefault="00636418" w:rsidP="00636418">
      <w:pPr>
        <w:jc w:val="both"/>
        <w:rPr>
          <w:bCs/>
          <w:sz w:val="24"/>
          <w:szCs w:val="24"/>
        </w:rPr>
      </w:pPr>
      <w:r>
        <w:rPr>
          <w:bCs/>
          <w:sz w:val="24"/>
          <w:szCs w:val="24"/>
        </w:rPr>
        <w:t>Scala per definire in relazione al punteggio ottenuto in ogni singolo processo  la fascia di assegnazione del livello di rischio ( ALTA , MEDIA , BASSA ) di rischio :</w:t>
      </w:r>
    </w:p>
    <w:p w14:paraId="6169A549" w14:textId="77777777" w:rsidR="00636418" w:rsidRDefault="00636418" w:rsidP="00636418">
      <w:pPr>
        <w:jc w:val="both"/>
        <w:rPr>
          <w:bCs/>
          <w:sz w:val="24"/>
          <w:szCs w:val="24"/>
        </w:rPr>
      </w:pPr>
      <w:r>
        <w:rPr>
          <w:bCs/>
          <w:sz w:val="24"/>
          <w:szCs w:val="24"/>
        </w:rPr>
        <w:t>Punteggio da 4 a 5 : rischio ALTO</w:t>
      </w:r>
    </w:p>
    <w:p w14:paraId="2CF6C83F" w14:textId="77777777" w:rsidR="00636418" w:rsidRDefault="00636418" w:rsidP="00636418">
      <w:pPr>
        <w:jc w:val="both"/>
        <w:rPr>
          <w:bCs/>
          <w:sz w:val="24"/>
          <w:szCs w:val="24"/>
        </w:rPr>
      </w:pPr>
      <w:r>
        <w:rPr>
          <w:bCs/>
          <w:sz w:val="24"/>
          <w:szCs w:val="24"/>
        </w:rPr>
        <w:t>Punteggio da 2 a 3: rischio MEDIO</w:t>
      </w:r>
    </w:p>
    <w:p w14:paraId="126CF3DA" w14:textId="77777777" w:rsidR="00636418" w:rsidRDefault="00636418" w:rsidP="00636418">
      <w:pPr>
        <w:jc w:val="both"/>
        <w:rPr>
          <w:bCs/>
          <w:sz w:val="24"/>
          <w:szCs w:val="24"/>
        </w:rPr>
      </w:pPr>
      <w:r>
        <w:rPr>
          <w:bCs/>
          <w:sz w:val="24"/>
          <w:szCs w:val="24"/>
        </w:rPr>
        <w:t>Punteggio da 0 a 1 : rischio BASSO</w:t>
      </w:r>
    </w:p>
    <w:p w14:paraId="78D3B94D" w14:textId="77777777" w:rsidR="00636418" w:rsidRDefault="00636418" w:rsidP="00636418">
      <w:pPr>
        <w:pStyle w:val="Paragrafoelenco"/>
        <w:ind w:left="720" w:firstLine="0"/>
        <w:jc w:val="both"/>
        <w:rPr>
          <w:rFonts w:eastAsia="Times New Roman"/>
          <w:sz w:val="24"/>
          <w:szCs w:val="24"/>
        </w:rPr>
      </w:pPr>
    </w:p>
    <w:p w14:paraId="6D78A745" w14:textId="77777777" w:rsidR="00636418" w:rsidRDefault="00636418" w:rsidP="00636418">
      <w:pPr>
        <w:jc w:val="both"/>
        <w:rPr>
          <w:sz w:val="24"/>
          <w:szCs w:val="24"/>
        </w:rPr>
      </w:pPr>
    </w:p>
    <w:tbl>
      <w:tblPr>
        <w:tblStyle w:val="Grigliatabella"/>
        <w:tblW w:w="0" w:type="auto"/>
        <w:tblLook w:val="04A0" w:firstRow="1" w:lastRow="0" w:firstColumn="1" w:lastColumn="0" w:noHBand="0" w:noVBand="1"/>
      </w:tblPr>
      <w:tblGrid>
        <w:gridCol w:w="9622"/>
      </w:tblGrid>
      <w:tr w:rsidR="00636418" w14:paraId="089BED2A"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48B5FC46" w14:textId="77777777" w:rsidR="00636418" w:rsidRDefault="00636418">
            <w:pPr>
              <w:autoSpaceDE/>
              <w:jc w:val="both"/>
              <w:rPr>
                <w:rFonts w:ascii="Times New Roman" w:eastAsia="Times New Roman" w:hAnsi="Times New Roman" w:cs="Times New Roman"/>
                <w:sz w:val="24"/>
                <w:szCs w:val="24"/>
                <w:lang w:eastAsia="it-IT"/>
              </w:rPr>
            </w:pPr>
            <w:r>
              <w:rPr>
                <w:sz w:val="24"/>
                <w:szCs w:val="24"/>
                <w:lang w:eastAsia="it-IT"/>
              </w:rPr>
              <w:t>2.3.10  LA PONDERAZIONE DEL RISCHIO</w:t>
            </w:r>
          </w:p>
        </w:tc>
      </w:tr>
    </w:tbl>
    <w:p w14:paraId="60E60EAA" w14:textId="77777777" w:rsidR="00636418" w:rsidRDefault="00636418" w:rsidP="00636418">
      <w:pPr>
        <w:jc w:val="both"/>
        <w:rPr>
          <w:rFonts w:eastAsia="Times New Roman"/>
          <w:sz w:val="24"/>
          <w:szCs w:val="24"/>
        </w:rPr>
      </w:pPr>
    </w:p>
    <w:p w14:paraId="74CD889D" w14:textId="77777777" w:rsidR="00636418" w:rsidRDefault="00636418" w:rsidP="00636418">
      <w:pPr>
        <w:jc w:val="both"/>
        <w:rPr>
          <w:sz w:val="24"/>
          <w:szCs w:val="24"/>
        </w:rPr>
      </w:pPr>
      <w:r>
        <w:rPr>
          <w:sz w:val="24"/>
          <w:szCs w:val="24"/>
        </w:rPr>
        <w:t>E’ stata effettuata mediante :</w:t>
      </w:r>
    </w:p>
    <w:p w14:paraId="0BFEEEB7" w14:textId="77777777" w:rsidR="00636418" w:rsidRDefault="00636418" w:rsidP="00636418">
      <w:pPr>
        <w:pStyle w:val="Paragrafoelenco"/>
        <w:numPr>
          <w:ilvl w:val="0"/>
          <w:numId w:val="126"/>
        </w:numPr>
        <w:jc w:val="both"/>
        <w:rPr>
          <w:sz w:val="24"/>
          <w:szCs w:val="24"/>
        </w:rPr>
      </w:pPr>
      <w:r>
        <w:rPr>
          <w:sz w:val="24"/>
          <w:szCs w:val="24"/>
        </w:rPr>
        <w:t>definizione  delle azioni da intraprendere  per ridurre l’esposizione dal rischio</w:t>
      </w:r>
    </w:p>
    <w:p w14:paraId="4E18A9BD" w14:textId="77777777" w:rsidR="00636418" w:rsidRDefault="00636418" w:rsidP="00636418">
      <w:pPr>
        <w:pStyle w:val="Paragrafoelenco"/>
        <w:numPr>
          <w:ilvl w:val="0"/>
          <w:numId w:val="126"/>
        </w:numPr>
        <w:jc w:val="both"/>
        <w:rPr>
          <w:sz w:val="24"/>
          <w:szCs w:val="24"/>
        </w:rPr>
      </w:pPr>
      <w:r>
        <w:rPr>
          <w:sz w:val="24"/>
          <w:szCs w:val="24"/>
        </w:rPr>
        <w:t xml:space="preserve">Individuazione delle </w:t>
      </w:r>
      <w:del w:id="166" w:author="SALVATORE VENTO" w:date="2022-03-22T10:03:00Z">
        <w:r>
          <w:rPr>
            <w:sz w:val="24"/>
            <w:szCs w:val="24"/>
          </w:rPr>
          <w:delText>priorita’</w:delText>
        </w:r>
      </w:del>
      <w:ins w:id="167" w:author="SALVATORE VENTO" w:date="2022-03-22T10:03:00Z">
        <w:r>
          <w:rPr>
            <w:sz w:val="24"/>
            <w:szCs w:val="24"/>
          </w:rPr>
          <w:t>priorità</w:t>
        </w:r>
      </w:ins>
      <w:r>
        <w:rPr>
          <w:sz w:val="24"/>
          <w:szCs w:val="24"/>
        </w:rPr>
        <w:t xml:space="preserve"> di trattamento dei rischi</w:t>
      </w:r>
    </w:p>
    <w:p w14:paraId="23348789" w14:textId="77777777" w:rsidR="00636418" w:rsidRDefault="00636418" w:rsidP="00636418">
      <w:pPr>
        <w:pStyle w:val="Corpotesto"/>
        <w:spacing w:before="121"/>
        <w:ind w:left="395" w:right="555"/>
        <w:jc w:val="both"/>
        <w:rPr>
          <w:sz w:val="24"/>
          <w:szCs w:val="24"/>
        </w:rPr>
      </w:pPr>
      <w:r>
        <w:rPr>
          <w:sz w:val="24"/>
          <w:szCs w:val="24"/>
        </w:rPr>
        <w:t>Per questa valutazione – abbandonato il sistema precedentemente utilizzato, - sono stati considerati</w:t>
      </w:r>
      <w:r>
        <w:rPr>
          <w:spacing w:val="1"/>
          <w:sz w:val="24"/>
          <w:szCs w:val="24"/>
        </w:rPr>
        <w:t xml:space="preserve"> </w:t>
      </w:r>
      <w:r>
        <w:rPr>
          <w:sz w:val="24"/>
          <w:szCs w:val="24"/>
        </w:rPr>
        <w:t>indicatori</w:t>
      </w:r>
      <w:r>
        <w:rPr>
          <w:spacing w:val="1"/>
          <w:sz w:val="24"/>
          <w:szCs w:val="24"/>
        </w:rPr>
        <w:t xml:space="preserve"> </w:t>
      </w:r>
      <w:r>
        <w:rPr>
          <w:sz w:val="24"/>
          <w:szCs w:val="24"/>
        </w:rPr>
        <w:t>ritenuti</w:t>
      </w:r>
      <w:r>
        <w:rPr>
          <w:spacing w:val="1"/>
          <w:sz w:val="24"/>
          <w:szCs w:val="24"/>
        </w:rPr>
        <w:t xml:space="preserve"> </w:t>
      </w:r>
      <w:r>
        <w:rPr>
          <w:sz w:val="24"/>
          <w:szCs w:val="24"/>
        </w:rPr>
        <w:t>più</w:t>
      </w:r>
      <w:r>
        <w:rPr>
          <w:spacing w:val="1"/>
          <w:sz w:val="24"/>
          <w:szCs w:val="24"/>
        </w:rPr>
        <w:t xml:space="preserve"> </w:t>
      </w:r>
      <w:r>
        <w:rPr>
          <w:sz w:val="24"/>
          <w:szCs w:val="24"/>
        </w:rPr>
        <w:t>adeguati,</w:t>
      </w:r>
      <w:r>
        <w:rPr>
          <w:spacing w:val="1"/>
          <w:sz w:val="24"/>
          <w:szCs w:val="24"/>
        </w:rPr>
        <w:t xml:space="preserve"> </w:t>
      </w:r>
      <w:r>
        <w:rPr>
          <w:sz w:val="24"/>
          <w:szCs w:val="24"/>
        </w:rPr>
        <w:t>che</w:t>
      </w:r>
      <w:r>
        <w:rPr>
          <w:spacing w:val="1"/>
          <w:sz w:val="24"/>
          <w:szCs w:val="24"/>
        </w:rPr>
        <w:t xml:space="preserve"> </w:t>
      </w:r>
      <w:r>
        <w:rPr>
          <w:sz w:val="24"/>
          <w:szCs w:val="24"/>
        </w:rPr>
        <w:t>prendono</w:t>
      </w:r>
      <w:r>
        <w:rPr>
          <w:spacing w:val="1"/>
          <w:sz w:val="24"/>
          <w:szCs w:val="24"/>
        </w:rPr>
        <w:t xml:space="preserve"> </w:t>
      </w:r>
      <w:r>
        <w:rPr>
          <w:sz w:val="24"/>
          <w:szCs w:val="24"/>
        </w:rPr>
        <w:t>le</w:t>
      </w:r>
      <w:r>
        <w:rPr>
          <w:spacing w:val="1"/>
          <w:sz w:val="24"/>
          <w:szCs w:val="24"/>
        </w:rPr>
        <w:t xml:space="preserve"> </w:t>
      </w:r>
      <w:r>
        <w:rPr>
          <w:sz w:val="24"/>
          <w:szCs w:val="24"/>
        </w:rPr>
        <w:t>mosse</w:t>
      </w:r>
      <w:r>
        <w:rPr>
          <w:spacing w:val="1"/>
          <w:sz w:val="24"/>
          <w:szCs w:val="24"/>
        </w:rPr>
        <w:t xml:space="preserve"> </w:t>
      </w:r>
      <w:r>
        <w:rPr>
          <w:sz w:val="24"/>
          <w:szCs w:val="24"/>
        </w:rPr>
        <w:t>dall'esemplificazione</w:t>
      </w:r>
      <w:r>
        <w:rPr>
          <w:spacing w:val="1"/>
          <w:sz w:val="24"/>
          <w:szCs w:val="24"/>
        </w:rPr>
        <w:t xml:space="preserve"> </w:t>
      </w:r>
      <w:r>
        <w:rPr>
          <w:sz w:val="24"/>
          <w:szCs w:val="24"/>
        </w:rPr>
        <w:t>contenuta</w:t>
      </w:r>
      <w:r>
        <w:rPr>
          <w:spacing w:val="1"/>
          <w:sz w:val="24"/>
          <w:szCs w:val="24"/>
        </w:rPr>
        <w:t xml:space="preserve"> </w:t>
      </w:r>
      <w:r>
        <w:rPr>
          <w:sz w:val="24"/>
          <w:szCs w:val="24"/>
        </w:rPr>
        <w:t>nell'Allegato</w:t>
      </w:r>
      <w:r>
        <w:rPr>
          <w:spacing w:val="1"/>
          <w:sz w:val="24"/>
          <w:szCs w:val="24"/>
        </w:rPr>
        <w:t xml:space="preserve"> </w:t>
      </w:r>
      <w:r>
        <w:rPr>
          <w:sz w:val="24"/>
          <w:szCs w:val="24"/>
        </w:rPr>
        <w:t>1</w:t>
      </w:r>
      <w:r>
        <w:rPr>
          <w:spacing w:val="1"/>
          <w:sz w:val="24"/>
          <w:szCs w:val="24"/>
        </w:rPr>
        <w:t xml:space="preserve"> </w:t>
      </w:r>
      <w:r>
        <w:rPr>
          <w:sz w:val="24"/>
          <w:szCs w:val="24"/>
        </w:rPr>
        <w:t>dell'aggiornamento</w:t>
      </w:r>
      <w:r>
        <w:rPr>
          <w:spacing w:val="-1"/>
          <w:sz w:val="24"/>
          <w:szCs w:val="24"/>
        </w:rPr>
        <w:t xml:space="preserve"> </w:t>
      </w:r>
      <w:r>
        <w:rPr>
          <w:sz w:val="24"/>
          <w:szCs w:val="24"/>
        </w:rPr>
        <w:t>al</w:t>
      </w:r>
      <w:r>
        <w:rPr>
          <w:spacing w:val="-1"/>
          <w:sz w:val="24"/>
          <w:szCs w:val="24"/>
        </w:rPr>
        <w:t xml:space="preserve"> </w:t>
      </w:r>
      <w:r>
        <w:rPr>
          <w:sz w:val="24"/>
          <w:szCs w:val="24"/>
        </w:rPr>
        <w:t>PNA</w:t>
      </w:r>
      <w:r>
        <w:rPr>
          <w:spacing w:val="-12"/>
          <w:sz w:val="24"/>
          <w:szCs w:val="24"/>
        </w:rPr>
        <w:t xml:space="preserve"> </w:t>
      </w:r>
      <w:r>
        <w:rPr>
          <w:sz w:val="24"/>
          <w:szCs w:val="24"/>
        </w:rPr>
        <w:t>2019.</w:t>
      </w:r>
      <w:r>
        <w:rPr>
          <w:spacing w:val="-1"/>
          <w:sz w:val="24"/>
          <w:szCs w:val="24"/>
        </w:rPr>
        <w:t xml:space="preserve"> </w:t>
      </w:r>
      <w:r>
        <w:rPr>
          <w:sz w:val="24"/>
          <w:szCs w:val="24"/>
        </w:rPr>
        <w:t>Essi</w:t>
      </w:r>
      <w:r>
        <w:rPr>
          <w:spacing w:val="-1"/>
          <w:sz w:val="24"/>
          <w:szCs w:val="24"/>
        </w:rPr>
        <w:t xml:space="preserve"> </w:t>
      </w:r>
      <w:r>
        <w:rPr>
          <w:sz w:val="24"/>
          <w:szCs w:val="24"/>
        </w:rPr>
        <w:t>sono:</w:t>
      </w:r>
    </w:p>
    <w:p w14:paraId="31405E60" w14:textId="77777777" w:rsidR="00636418" w:rsidRDefault="00636418" w:rsidP="00636418">
      <w:pPr>
        <w:pStyle w:val="Paragrafoelenco"/>
        <w:numPr>
          <w:ilvl w:val="0"/>
          <w:numId w:val="128"/>
        </w:numPr>
        <w:tabs>
          <w:tab w:val="left" w:pos="1116"/>
        </w:tabs>
        <w:spacing w:before="122" w:line="264" w:lineRule="auto"/>
        <w:ind w:right="546"/>
        <w:jc w:val="both"/>
        <w:rPr>
          <w:sz w:val="24"/>
          <w:szCs w:val="24"/>
        </w:rPr>
      </w:pPr>
      <w:r>
        <w:rPr>
          <w:sz w:val="24"/>
          <w:szCs w:val="24"/>
          <w:u w:val="single"/>
        </w:rPr>
        <w:t>Interesse esterno</w:t>
      </w:r>
      <w:r>
        <w:rPr>
          <w:sz w:val="24"/>
          <w:szCs w:val="24"/>
        </w:rPr>
        <w:t>: processo oggetto di particolare attenzione da parte di determinate</w:t>
      </w:r>
      <w:r>
        <w:rPr>
          <w:spacing w:val="1"/>
          <w:sz w:val="24"/>
          <w:szCs w:val="24"/>
        </w:rPr>
        <w:t xml:space="preserve"> </w:t>
      </w:r>
      <w:r>
        <w:rPr>
          <w:sz w:val="24"/>
          <w:szCs w:val="24"/>
        </w:rPr>
        <w:t>categorie di</w:t>
      </w:r>
      <w:r>
        <w:rPr>
          <w:spacing w:val="1"/>
          <w:sz w:val="24"/>
          <w:szCs w:val="24"/>
        </w:rPr>
        <w:t xml:space="preserve"> </w:t>
      </w:r>
      <w:r>
        <w:rPr>
          <w:sz w:val="24"/>
          <w:szCs w:val="24"/>
        </w:rPr>
        <w:t>soggetti della società civile (a prescindere dalla rilevanza economica dell’interesse). Un eventuale</w:t>
      </w:r>
      <w:r>
        <w:rPr>
          <w:spacing w:val="1"/>
          <w:sz w:val="24"/>
          <w:szCs w:val="24"/>
        </w:rPr>
        <w:t xml:space="preserve"> </w:t>
      </w:r>
      <w:r>
        <w:rPr>
          <w:sz w:val="24"/>
          <w:szCs w:val="24"/>
        </w:rPr>
        <w:t>interesse</w:t>
      </w:r>
      <w:r>
        <w:rPr>
          <w:spacing w:val="-3"/>
          <w:sz w:val="24"/>
          <w:szCs w:val="24"/>
        </w:rPr>
        <w:t xml:space="preserve"> </w:t>
      </w:r>
      <w:r>
        <w:rPr>
          <w:sz w:val="24"/>
          <w:szCs w:val="24"/>
        </w:rPr>
        <w:t>di</w:t>
      </w:r>
      <w:r>
        <w:rPr>
          <w:spacing w:val="-1"/>
          <w:sz w:val="24"/>
          <w:szCs w:val="24"/>
        </w:rPr>
        <w:t xml:space="preserve"> </w:t>
      </w:r>
      <w:r>
        <w:rPr>
          <w:sz w:val="24"/>
          <w:szCs w:val="24"/>
        </w:rPr>
        <w:t>tipo</w:t>
      </w:r>
      <w:r>
        <w:rPr>
          <w:spacing w:val="-3"/>
          <w:sz w:val="24"/>
          <w:szCs w:val="24"/>
        </w:rPr>
        <w:t xml:space="preserve"> </w:t>
      </w:r>
      <w:r>
        <w:rPr>
          <w:sz w:val="24"/>
          <w:szCs w:val="24"/>
        </w:rPr>
        <w:t>economico costituisce</w:t>
      </w:r>
      <w:r>
        <w:rPr>
          <w:spacing w:val="-3"/>
          <w:sz w:val="24"/>
          <w:szCs w:val="24"/>
        </w:rPr>
        <w:t xml:space="preserve"> </w:t>
      </w:r>
      <w:r>
        <w:rPr>
          <w:sz w:val="24"/>
          <w:szCs w:val="24"/>
        </w:rPr>
        <w:t>un fattore</w:t>
      </w:r>
      <w:r>
        <w:rPr>
          <w:spacing w:val="-3"/>
          <w:sz w:val="24"/>
          <w:szCs w:val="24"/>
        </w:rPr>
        <w:t xml:space="preserve"> </w:t>
      </w:r>
      <w:r>
        <w:rPr>
          <w:sz w:val="24"/>
          <w:szCs w:val="24"/>
        </w:rPr>
        <w:t>di</w:t>
      </w:r>
      <w:r>
        <w:rPr>
          <w:spacing w:val="-1"/>
          <w:sz w:val="24"/>
          <w:szCs w:val="24"/>
        </w:rPr>
        <w:t xml:space="preserve"> </w:t>
      </w:r>
      <w:r>
        <w:rPr>
          <w:sz w:val="24"/>
          <w:szCs w:val="24"/>
        </w:rPr>
        <w:t>particolare</w:t>
      </w:r>
      <w:r>
        <w:rPr>
          <w:spacing w:val="-2"/>
          <w:sz w:val="24"/>
          <w:szCs w:val="24"/>
        </w:rPr>
        <w:t xml:space="preserve"> </w:t>
      </w:r>
      <w:r>
        <w:rPr>
          <w:sz w:val="24"/>
          <w:szCs w:val="24"/>
        </w:rPr>
        <w:t>allarme;</w:t>
      </w:r>
    </w:p>
    <w:p w14:paraId="0D7146EB" w14:textId="77777777" w:rsidR="00636418" w:rsidRDefault="00636418" w:rsidP="00636418">
      <w:pPr>
        <w:pStyle w:val="Paragrafoelenco"/>
        <w:numPr>
          <w:ilvl w:val="0"/>
          <w:numId w:val="128"/>
        </w:numPr>
        <w:tabs>
          <w:tab w:val="left" w:pos="1116"/>
        </w:tabs>
        <w:spacing w:before="119" w:line="264" w:lineRule="auto"/>
        <w:ind w:right="558"/>
        <w:jc w:val="both"/>
        <w:rPr>
          <w:sz w:val="24"/>
          <w:szCs w:val="24"/>
        </w:rPr>
      </w:pPr>
      <w:r>
        <w:rPr>
          <w:sz w:val="24"/>
          <w:szCs w:val="24"/>
          <w:u w:val="single"/>
        </w:rPr>
        <w:t xml:space="preserve">Discrezionalita’ dell’attivita’( la presenza di un processo decisionale  altamente discrezionale determina un incremento del rischio  rispetto ad un processo decisionale altamente vincolato)  ; </w:t>
      </w:r>
    </w:p>
    <w:p w14:paraId="4DBA6822" w14:textId="77777777" w:rsidR="00636418" w:rsidRDefault="00636418" w:rsidP="00636418">
      <w:pPr>
        <w:pStyle w:val="Paragrafoelenco"/>
        <w:numPr>
          <w:ilvl w:val="0"/>
          <w:numId w:val="128"/>
        </w:numPr>
        <w:tabs>
          <w:tab w:val="left" w:pos="1116"/>
        </w:tabs>
        <w:spacing w:before="119" w:line="264" w:lineRule="auto"/>
        <w:ind w:right="558"/>
        <w:jc w:val="both"/>
        <w:rPr>
          <w:sz w:val="24"/>
          <w:szCs w:val="24"/>
        </w:rPr>
      </w:pPr>
      <w:r>
        <w:rPr>
          <w:sz w:val="24"/>
          <w:szCs w:val="24"/>
          <w:u w:val="single"/>
        </w:rPr>
        <w:t xml:space="preserve">Complessita’ e stratificazione della normativa ; </w:t>
      </w:r>
    </w:p>
    <w:p w14:paraId="0339B420" w14:textId="77777777" w:rsidR="00636418" w:rsidRDefault="00636418" w:rsidP="00636418">
      <w:pPr>
        <w:pStyle w:val="Paragrafoelenco"/>
        <w:numPr>
          <w:ilvl w:val="0"/>
          <w:numId w:val="128"/>
        </w:numPr>
        <w:tabs>
          <w:tab w:val="left" w:pos="1116"/>
        </w:tabs>
        <w:spacing w:before="78" w:line="264" w:lineRule="auto"/>
        <w:ind w:right="553"/>
        <w:jc w:val="both"/>
        <w:rPr>
          <w:sz w:val="24"/>
          <w:szCs w:val="24"/>
        </w:rPr>
      </w:pPr>
      <w:r>
        <w:rPr>
          <w:sz w:val="24"/>
          <w:szCs w:val="24"/>
        </w:rPr>
        <w:t xml:space="preserve">Procedimenti disciplinari , procedimenti per responsabilita’ amministrativo contabile , procedimenti penali ,ricorsi , presenza di segnalazioni o esposti nell’ultimo triennio </w:t>
      </w:r>
    </w:p>
    <w:p w14:paraId="57BFE5F2" w14:textId="77777777" w:rsidR="00636418" w:rsidRDefault="00636418" w:rsidP="00636418">
      <w:pPr>
        <w:pStyle w:val="Paragrafoelenco"/>
        <w:numPr>
          <w:ilvl w:val="0"/>
          <w:numId w:val="128"/>
        </w:numPr>
        <w:tabs>
          <w:tab w:val="left" w:pos="1116"/>
        </w:tabs>
        <w:spacing w:before="78" w:line="264" w:lineRule="auto"/>
        <w:ind w:right="553"/>
        <w:jc w:val="both"/>
        <w:rPr>
          <w:sz w:val="24"/>
          <w:szCs w:val="24"/>
        </w:rPr>
      </w:pPr>
      <w:r>
        <w:rPr>
          <w:sz w:val="24"/>
          <w:szCs w:val="24"/>
        </w:rPr>
        <w:t>Criticita’ in sede di monitoraggio dell’applicazione delle misure corruttive o a seguito di controlli interni .</w:t>
      </w:r>
    </w:p>
    <w:p w14:paraId="77E56934" w14:textId="77777777" w:rsidR="00636418" w:rsidRDefault="00636418" w:rsidP="00636418">
      <w:pPr>
        <w:tabs>
          <w:tab w:val="left" w:pos="1116"/>
        </w:tabs>
        <w:spacing w:before="125" w:line="264" w:lineRule="auto"/>
        <w:ind w:right="552"/>
        <w:jc w:val="both"/>
        <w:rPr>
          <w:sz w:val="24"/>
          <w:szCs w:val="24"/>
        </w:rPr>
      </w:pPr>
    </w:p>
    <w:tbl>
      <w:tblPr>
        <w:tblStyle w:val="Grigliatabella"/>
        <w:tblW w:w="0" w:type="auto"/>
        <w:tblLook w:val="04A0" w:firstRow="1" w:lastRow="0" w:firstColumn="1" w:lastColumn="0" w:noHBand="0" w:noVBand="1"/>
      </w:tblPr>
      <w:tblGrid>
        <w:gridCol w:w="9622"/>
      </w:tblGrid>
      <w:tr w:rsidR="00636418" w14:paraId="5D8D5B42"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3701DD23" w14:textId="77777777" w:rsidR="00636418" w:rsidRDefault="00636418">
            <w:pPr>
              <w:pStyle w:val="Paragrafoelenco"/>
              <w:autoSpaceDE/>
              <w:adjustRightInd w:val="0"/>
              <w:ind w:left="0" w:firstLine="0"/>
              <w:jc w:val="both"/>
              <w:rPr>
                <w:rFonts w:eastAsia="Times New Roman"/>
                <w:color w:val="000000"/>
                <w:sz w:val="24"/>
                <w:szCs w:val="24"/>
                <w:lang w:eastAsia="it-IT"/>
              </w:rPr>
            </w:pPr>
            <w:r>
              <w:rPr>
                <w:color w:val="000000"/>
                <w:sz w:val="24"/>
                <w:szCs w:val="24"/>
                <w:lang w:eastAsia="it-IT"/>
              </w:rPr>
              <w:t>2.3.11. TRATTAMENTO DEL RISCHIO</w:t>
            </w:r>
          </w:p>
        </w:tc>
      </w:tr>
    </w:tbl>
    <w:p w14:paraId="12F2E120" w14:textId="77777777" w:rsidR="00636418" w:rsidRDefault="00636418" w:rsidP="00636418">
      <w:pPr>
        <w:adjustRightInd w:val="0"/>
        <w:jc w:val="both"/>
        <w:rPr>
          <w:rFonts w:eastAsia="Times New Roman"/>
          <w:color w:val="000000"/>
          <w:sz w:val="24"/>
          <w:szCs w:val="24"/>
        </w:rPr>
      </w:pPr>
    </w:p>
    <w:p w14:paraId="0AB33C8E" w14:textId="77777777" w:rsidR="00636418" w:rsidRDefault="00636418" w:rsidP="00636418">
      <w:pPr>
        <w:adjustRightInd w:val="0"/>
        <w:jc w:val="both"/>
        <w:rPr>
          <w:color w:val="000000"/>
          <w:sz w:val="24"/>
          <w:szCs w:val="24"/>
        </w:rPr>
      </w:pPr>
      <w:r>
        <w:rPr>
          <w:color w:val="000000"/>
          <w:sz w:val="24"/>
          <w:szCs w:val="24"/>
        </w:rPr>
        <w:t xml:space="preserve">Il trattamento del Rischio è </w:t>
      </w:r>
      <w:del w:id="168" w:author="SALVATORE VENTO" w:date="2022-03-22T10:03:00Z">
        <w:r>
          <w:rPr>
            <w:color w:val="000000"/>
            <w:sz w:val="24"/>
            <w:szCs w:val="24"/>
          </w:rPr>
          <w:delText>l’attivita’</w:delText>
        </w:r>
      </w:del>
      <w:ins w:id="169" w:author="SALVATORE VENTO" w:date="2022-03-22T10:03:00Z">
        <w:r>
          <w:rPr>
            <w:color w:val="000000"/>
            <w:sz w:val="24"/>
            <w:szCs w:val="24"/>
          </w:rPr>
          <w:t>l’attività</w:t>
        </w:r>
      </w:ins>
      <w:r>
        <w:rPr>
          <w:color w:val="000000"/>
          <w:sz w:val="24"/>
          <w:szCs w:val="24"/>
        </w:rPr>
        <w:t xml:space="preserve">  attraverso la quale , sulla base delle </w:t>
      </w:r>
      <w:del w:id="170" w:author="SALVATORE VENTO" w:date="2022-03-22T10:03:00Z">
        <w:r>
          <w:rPr>
            <w:color w:val="000000"/>
            <w:sz w:val="24"/>
            <w:szCs w:val="24"/>
          </w:rPr>
          <w:delText>priorita’</w:delText>
        </w:r>
      </w:del>
      <w:ins w:id="171" w:author="SALVATORE VENTO" w:date="2022-03-22T10:03:00Z">
        <w:r>
          <w:rPr>
            <w:color w:val="000000"/>
            <w:sz w:val="24"/>
            <w:szCs w:val="24"/>
          </w:rPr>
          <w:t>priorità</w:t>
        </w:r>
      </w:ins>
      <w:r>
        <w:rPr>
          <w:color w:val="000000"/>
          <w:sz w:val="24"/>
          <w:szCs w:val="24"/>
        </w:rPr>
        <w:t xml:space="preserve"> emerse  in sede di valutazione degli eventi rischiosi  , vengono identificati  gli interventi </w:t>
      </w:r>
      <w:del w:id="172" w:author="SALVATORE VENTO" w:date="2022-03-22T10:03:00Z">
        <w:r>
          <w:rPr>
            <w:color w:val="000000"/>
            <w:sz w:val="24"/>
            <w:szCs w:val="24"/>
          </w:rPr>
          <w:delText>piu’</w:delText>
        </w:r>
      </w:del>
      <w:ins w:id="173" w:author="SALVATORE VENTO" w:date="2022-03-22T10:03:00Z">
        <w:r>
          <w:rPr>
            <w:color w:val="000000"/>
            <w:sz w:val="24"/>
            <w:szCs w:val="24"/>
          </w:rPr>
          <w:t>più</w:t>
        </w:r>
      </w:ins>
      <w:r>
        <w:rPr>
          <w:color w:val="000000"/>
          <w:sz w:val="24"/>
          <w:szCs w:val="24"/>
        </w:rPr>
        <w:t xml:space="preserve"> idonei  a prevenire i rischi, attraverso la progettazione di misure di prevenzione sostenibili  sia da un punto di vista economico  che sul piano organizzativo.</w:t>
      </w:r>
    </w:p>
    <w:p w14:paraId="1926C258" w14:textId="77777777" w:rsidR="00636418" w:rsidRDefault="00636418" w:rsidP="00636418">
      <w:pPr>
        <w:adjustRightInd w:val="0"/>
        <w:jc w:val="both"/>
        <w:rPr>
          <w:color w:val="000000"/>
          <w:sz w:val="24"/>
          <w:szCs w:val="24"/>
        </w:rPr>
      </w:pPr>
      <w:r>
        <w:rPr>
          <w:color w:val="000000"/>
          <w:sz w:val="24"/>
          <w:szCs w:val="24"/>
        </w:rPr>
        <w:t>La fase di trattamento del Rischio consiste , quindi , nell’individuazione di  correttivi</w:t>
      </w:r>
      <w:del w:id="174" w:author="SALVATORE VENTO" w:date="2022-03-22T10:03:00Z">
        <w:r>
          <w:rPr>
            <w:color w:val="000000"/>
            <w:sz w:val="24"/>
            <w:szCs w:val="24"/>
          </w:rPr>
          <w:delText xml:space="preserve"> </w:delText>
        </w:r>
      </w:del>
      <w:r>
        <w:rPr>
          <w:color w:val="000000"/>
          <w:sz w:val="24"/>
          <w:szCs w:val="24"/>
        </w:rPr>
        <w:t xml:space="preserve">, </w:t>
      </w:r>
      <w:del w:id="175" w:author="SALVATORE VENTO" w:date="2022-03-22T10:03:00Z">
        <w:r>
          <w:rPr>
            <w:color w:val="000000"/>
            <w:sz w:val="24"/>
            <w:szCs w:val="24"/>
          </w:rPr>
          <w:delText>cioe’</w:delText>
        </w:r>
      </w:del>
      <w:ins w:id="176" w:author="SALVATORE VENTO" w:date="2022-03-22T10:03:00Z">
        <w:r>
          <w:rPr>
            <w:color w:val="000000"/>
            <w:sz w:val="24"/>
            <w:szCs w:val="24"/>
          </w:rPr>
          <w:t>cioè</w:t>
        </w:r>
      </w:ins>
      <w:r>
        <w:rPr>
          <w:color w:val="000000"/>
          <w:sz w:val="24"/>
          <w:szCs w:val="24"/>
        </w:rPr>
        <w:t xml:space="preserve"> delle misure </w:t>
      </w:r>
      <w:del w:id="177" w:author="SALVATORE VENTO" w:date="2022-03-22T10:03:00Z">
        <w:r>
          <w:rPr>
            <w:color w:val="000000"/>
            <w:sz w:val="24"/>
            <w:szCs w:val="24"/>
          </w:rPr>
          <w:delText>piu’</w:delText>
        </w:r>
      </w:del>
      <w:ins w:id="178" w:author="SALVATORE VENTO" w:date="2022-03-22T10:03:00Z">
        <w:r>
          <w:rPr>
            <w:color w:val="000000"/>
            <w:sz w:val="24"/>
            <w:szCs w:val="24"/>
          </w:rPr>
          <w:t>più</w:t>
        </w:r>
      </w:ins>
      <w:r>
        <w:rPr>
          <w:color w:val="000000"/>
          <w:sz w:val="24"/>
          <w:szCs w:val="24"/>
        </w:rPr>
        <w:t xml:space="preserve"> idonee  a prevenire il rischio corruttivo cui il Comune risulta esposto e  nella programmazione delle suddette misure.</w:t>
      </w:r>
    </w:p>
    <w:p w14:paraId="7EFA6AA1" w14:textId="77777777" w:rsidR="00636418" w:rsidRDefault="00636418" w:rsidP="00636418">
      <w:pPr>
        <w:adjustRightInd w:val="0"/>
        <w:jc w:val="both"/>
        <w:rPr>
          <w:ins w:id="179" w:author="Segreteria4" w:date="2022-03-22T11:34:00Z"/>
          <w:color w:val="000000"/>
          <w:sz w:val="24"/>
          <w:szCs w:val="24"/>
        </w:rPr>
      </w:pPr>
      <w:r>
        <w:rPr>
          <w:color w:val="000000"/>
          <w:sz w:val="24"/>
          <w:szCs w:val="24"/>
        </w:rPr>
        <w:t xml:space="preserve">Le misure specifiche  , previste per </w:t>
      </w:r>
      <w:del w:id="180" w:author="SALVATORE VENTO" w:date="2022-03-22T10:03:00Z">
        <w:r>
          <w:rPr>
            <w:color w:val="000000"/>
            <w:sz w:val="24"/>
            <w:szCs w:val="24"/>
          </w:rPr>
          <w:delText>ciacun</w:delText>
        </w:r>
      </w:del>
      <w:ins w:id="181" w:author="SALVATORE VENTO" w:date="2022-03-22T10:03:00Z">
        <w:r>
          <w:rPr>
            <w:color w:val="000000"/>
            <w:sz w:val="24"/>
            <w:szCs w:val="24"/>
          </w:rPr>
          <w:t>ciascun</w:t>
        </w:r>
      </w:ins>
      <w:r>
        <w:rPr>
          <w:color w:val="000000"/>
          <w:sz w:val="24"/>
          <w:szCs w:val="24"/>
        </w:rPr>
        <w:t xml:space="preserve"> processo a rischio  sono state individuate in collaborazione con i Responsabili dei Settori   con il coordinamento del RPC.  Trattasi di misure specifiche  c he agiscono in modo puntuale  sui rischi individuati  nella fase di valutazione del rischio, concrete ed attuabili   e per le quali è  prevista adeguata programmazione  anche ai fini del monitoraggio  svolto dal RPC. </w:t>
      </w:r>
    </w:p>
    <w:p w14:paraId="67D99953" w14:textId="77777777" w:rsidR="00636418" w:rsidRDefault="00636418" w:rsidP="00636418">
      <w:pPr>
        <w:adjustRightInd w:val="0"/>
        <w:jc w:val="both"/>
        <w:rPr>
          <w:color w:val="000000"/>
          <w:sz w:val="24"/>
          <w:szCs w:val="24"/>
        </w:rPr>
      </w:pPr>
    </w:p>
    <w:tbl>
      <w:tblPr>
        <w:tblStyle w:val="Grigliatabella"/>
        <w:tblW w:w="0" w:type="auto"/>
        <w:tblLook w:val="04A0" w:firstRow="1" w:lastRow="0" w:firstColumn="1" w:lastColumn="0" w:noHBand="0" w:noVBand="1"/>
      </w:tblPr>
      <w:tblGrid>
        <w:gridCol w:w="9622"/>
      </w:tblGrid>
      <w:tr w:rsidR="00636418" w14:paraId="08B45B7F" w14:textId="77777777" w:rsidTr="00636418">
        <w:tc>
          <w:tcPr>
            <w:tcW w:w="9622" w:type="dxa"/>
            <w:tcBorders>
              <w:top w:val="single" w:sz="4" w:space="0" w:color="auto"/>
              <w:left w:val="single" w:sz="4" w:space="0" w:color="auto"/>
              <w:bottom w:val="single" w:sz="4" w:space="0" w:color="auto"/>
              <w:right w:val="single" w:sz="4" w:space="0" w:color="auto"/>
            </w:tcBorders>
          </w:tcPr>
          <w:p w14:paraId="21DBE24A" w14:textId="77777777" w:rsidR="00636418" w:rsidRDefault="00636418">
            <w:pPr>
              <w:autoSpaceDE/>
              <w:adjustRightInd w:val="0"/>
              <w:ind w:left="29"/>
              <w:rPr>
                <w:del w:id="182" w:author="Segreteria4" w:date="2022-03-22T11:34:00Z"/>
                <w:rFonts w:ascii="Times New Roman" w:eastAsia="Times New Roman" w:hAnsi="Times New Roman"/>
                <w:color w:val="000000"/>
                <w:sz w:val="24"/>
                <w:szCs w:val="24"/>
                <w:lang w:eastAsia="it-IT"/>
              </w:rPr>
            </w:pPr>
            <w:r>
              <w:rPr>
                <w:color w:val="000000"/>
                <w:sz w:val="24"/>
                <w:szCs w:val="24"/>
                <w:lang w:eastAsia="it-IT"/>
              </w:rPr>
              <w:t>2.3.12 TRATTAMENTO DEL RISCHIO : LE MISURE TRASVERSALI DI CONTRASTO ALLA CORRUZIONE.</w:t>
            </w:r>
          </w:p>
          <w:p w14:paraId="0B850242" w14:textId="77777777" w:rsidR="00636418" w:rsidRDefault="00636418">
            <w:pPr>
              <w:adjustRightInd w:val="0"/>
              <w:ind w:left="29"/>
              <w:jc w:val="both"/>
              <w:rPr>
                <w:rFonts w:ascii="Times New Roman" w:eastAsia="Times New Roman" w:hAnsi="Times New Roman" w:cs="Times New Roman"/>
                <w:color w:val="000000"/>
                <w:sz w:val="24"/>
                <w:szCs w:val="24"/>
              </w:rPr>
            </w:pPr>
          </w:p>
        </w:tc>
      </w:tr>
    </w:tbl>
    <w:p w14:paraId="0A26CF7D" w14:textId="77777777" w:rsidR="00636418" w:rsidRDefault="00636418" w:rsidP="00636418">
      <w:pPr>
        <w:adjustRightInd w:val="0"/>
        <w:jc w:val="both"/>
        <w:rPr>
          <w:rFonts w:eastAsia="Times New Roman"/>
          <w:color w:val="000000"/>
          <w:sz w:val="24"/>
          <w:szCs w:val="24"/>
        </w:rPr>
      </w:pPr>
    </w:p>
    <w:tbl>
      <w:tblPr>
        <w:tblStyle w:val="Grigliatabella"/>
        <w:tblW w:w="0" w:type="auto"/>
        <w:tblLook w:val="04A0" w:firstRow="1" w:lastRow="0" w:firstColumn="1" w:lastColumn="0" w:noHBand="0" w:noVBand="1"/>
      </w:tblPr>
      <w:tblGrid>
        <w:gridCol w:w="9622"/>
      </w:tblGrid>
      <w:tr w:rsidR="00636418" w14:paraId="2DE36E0A"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0DF2924E" w14:textId="77777777" w:rsidR="00636418" w:rsidRDefault="00636418">
            <w:pPr>
              <w:autoSpaceDE/>
              <w:adjustRightInd w:val="0"/>
              <w:jc w:val="both"/>
              <w:rPr>
                <w:rFonts w:ascii="Times New Roman" w:eastAsia="Times New Roman" w:hAnsi="Times New Roman" w:cs="Times New Roman"/>
                <w:bCs/>
                <w:color w:val="000000"/>
                <w:sz w:val="24"/>
                <w:szCs w:val="24"/>
                <w:lang w:eastAsia="it-IT"/>
              </w:rPr>
            </w:pPr>
            <w:r>
              <w:rPr>
                <w:bCs/>
                <w:color w:val="000000"/>
                <w:sz w:val="24"/>
                <w:szCs w:val="24"/>
                <w:lang w:eastAsia="it-IT"/>
              </w:rPr>
              <w:t>2.3.13  CODICE DI COMPORTAMENTO.</w:t>
            </w:r>
          </w:p>
        </w:tc>
      </w:tr>
    </w:tbl>
    <w:p w14:paraId="090135DA" w14:textId="77777777" w:rsidR="00636418" w:rsidRDefault="00636418" w:rsidP="00636418">
      <w:pPr>
        <w:adjustRightInd w:val="0"/>
        <w:jc w:val="both"/>
        <w:rPr>
          <w:rFonts w:eastAsia="Times New Roman"/>
          <w:bCs/>
          <w:color w:val="000000"/>
          <w:sz w:val="24"/>
          <w:szCs w:val="24"/>
        </w:rPr>
      </w:pPr>
    </w:p>
    <w:p w14:paraId="0E7B92DD" w14:textId="77777777" w:rsidR="00636418" w:rsidRDefault="00636418" w:rsidP="00636418">
      <w:pPr>
        <w:adjustRightInd w:val="0"/>
        <w:jc w:val="both"/>
        <w:rPr>
          <w:bCs/>
          <w:color w:val="000000"/>
          <w:sz w:val="24"/>
          <w:szCs w:val="24"/>
        </w:rPr>
      </w:pPr>
      <w:r>
        <w:rPr>
          <w:bCs/>
          <w:color w:val="000000"/>
          <w:sz w:val="24"/>
          <w:szCs w:val="24"/>
        </w:rPr>
        <w:t xml:space="preserve">Il Codice di Comportamento approvato con DPR nr. 62 del 16.04.2013 è uno strumento  per l’attuazione di  buone pratiche di condotta , un punto di riferimento e una guida per chi lavora nella Pa , recante i doveri minimi di </w:t>
      </w:r>
      <w:del w:id="183" w:author="SALVATORE VENTO" w:date="2022-03-22T10:03:00Z">
        <w:r>
          <w:rPr>
            <w:bCs/>
            <w:color w:val="000000"/>
            <w:sz w:val="24"/>
            <w:szCs w:val="24"/>
          </w:rPr>
          <w:delText>lealta’</w:delText>
        </w:r>
      </w:del>
      <w:ins w:id="184" w:author="SALVATORE VENTO" w:date="2022-03-22T10:03:00Z">
        <w:r>
          <w:rPr>
            <w:bCs/>
            <w:color w:val="000000"/>
            <w:sz w:val="24"/>
            <w:szCs w:val="24"/>
          </w:rPr>
          <w:t>lealtà</w:t>
        </w:r>
      </w:ins>
      <w:r>
        <w:rPr>
          <w:bCs/>
          <w:color w:val="000000"/>
          <w:sz w:val="24"/>
          <w:szCs w:val="24"/>
        </w:rPr>
        <w:t xml:space="preserve"> e buona condotta che i dipendenti pubblici sono tenuti ad osservare . Il Codice è in pubblicazione permanente nella sezione Amministrazione trasparente/disposizioni generali / atti generali.  Ad integrazione del suddetto Codice  l’Ente ha elaborato  un proprio Codice di comportamento  il cui aggiornamento è stato redatto dal Responsabile  della Prevenzione della Corruzione. Esso viene portato a conoscenza  di tutto il personale  attraverso i Responsabili dei Settori  . Annualmente nel mese di dicembre viene effettuato il monitoraggio   sul rispetto delle sue disposizioni.  La relazione di monitoraggio  è in pubblicazione su Amministrazione trasparente altri contenuti Corruzione.  Il Codice di Comportamento integrativo è stato integrato con  la parte sanzionatoria   aggiornata anche al nuovo CCNL 21 maggio 2018.</w:t>
      </w:r>
    </w:p>
    <w:p w14:paraId="35BDD146" w14:textId="77777777" w:rsidR="00636418" w:rsidRDefault="00636418" w:rsidP="00636418">
      <w:pPr>
        <w:adjustRightInd w:val="0"/>
        <w:jc w:val="both"/>
        <w:rPr>
          <w:bCs/>
          <w:color w:val="000000"/>
          <w:sz w:val="24"/>
          <w:szCs w:val="24"/>
        </w:rPr>
      </w:pPr>
      <w:r>
        <w:rPr>
          <w:bCs/>
          <w:color w:val="000000"/>
          <w:sz w:val="24"/>
          <w:szCs w:val="24"/>
        </w:rPr>
        <w:t>Il Codice di comportamento viene  portato a conoscenza di tutto il personale neo assunto anche a tempo determinato .  Gli Orientamenti ANAC del 2022 hanno innovato circa il procedimento di aggiornamento del Codice di Comportamento</w:t>
      </w:r>
      <w:del w:id="185" w:author="SALVATORE VENTO" w:date="2022-03-22T10:03:00Z">
        <w:r>
          <w:rPr>
            <w:bCs/>
            <w:color w:val="000000"/>
            <w:sz w:val="24"/>
            <w:szCs w:val="24"/>
          </w:rPr>
          <w:delText xml:space="preserve"> </w:delText>
        </w:r>
      </w:del>
      <w:r>
        <w:rPr>
          <w:bCs/>
          <w:color w:val="000000"/>
          <w:sz w:val="24"/>
          <w:szCs w:val="24"/>
        </w:rPr>
        <w:t xml:space="preserve">, infatti  il lavoro aggiornato  in condivisione con l’OIV e con  l’Ufficio Procedimenti Disciplinari viene approvato  in via preliminare dalla Giunta Comunale  e poi viene sottoposto a procedura partecipativa .  Il documento definitivo, previa validazione dell’OIV o Nucleo tecnico di valutazione e contratto , è sottoposto  dal  RPC all’approvazione dell’organo di indirizzo politico per l’adozione definitiva. </w:t>
      </w:r>
    </w:p>
    <w:p w14:paraId="5651A1C3" w14:textId="1ED51096" w:rsidR="00C21CDF" w:rsidRDefault="00C21CDF" w:rsidP="00636418">
      <w:pPr>
        <w:adjustRightInd w:val="0"/>
        <w:jc w:val="both"/>
        <w:rPr>
          <w:bCs/>
          <w:color w:val="000000"/>
          <w:sz w:val="24"/>
          <w:szCs w:val="24"/>
        </w:rPr>
      </w:pPr>
      <w:r>
        <w:rPr>
          <w:bCs/>
          <w:color w:val="000000"/>
          <w:sz w:val="24"/>
          <w:szCs w:val="24"/>
        </w:rPr>
        <w:t xml:space="preserve">Il Codice di comportamento è stato approvato in via definitiva con DGC nr. 123 del 6.11.2024 e adeguato al DPR 81/2023. </w:t>
      </w:r>
    </w:p>
    <w:p w14:paraId="2A20274A" w14:textId="77777777" w:rsidR="00636418" w:rsidRDefault="00636418" w:rsidP="00636418">
      <w:pPr>
        <w:adjustRightInd w:val="0"/>
        <w:jc w:val="both"/>
        <w:rPr>
          <w:bCs/>
          <w:color w:val="000000"/>
          <w:sz w:val="24"/>
          <w:szCs w:val="24"/>
        </w:rPr>
      </w:pPr>
      <w:r>
        <w:rPr>
          <w:bCs/>
          <w:color w:val="000000"/>
          <w:sz w:val="24"/>
          <w:szCs w:val="24"/>
        </w:rPr>
        <w:t xml:space="preserve">. </w:t>
      </w:r>
      <w:del w:id="186" w:author="SALVATORE VENTO" w:date="2022-03-22T10:03:00Z">
        <w:r>
          <w:rPr>
            <w:bCs/>
            <w:color w:val="000000"/>
            <w:sz w:val="24"/>
            <w:szCs w:val="24"/>
          </w:rPr>
          <w:delText xml:space="preserve"> </w:delText>
        </w:r>
      </w:del>
    </w:p>
    <w:p w14:paraId="65AA663C" w14:textId="77777777" w:rsidR="00636418" w:rsidRDefault="00636418" w:rsidP="00636418">
      <w:pPr>
        <w:pStyle w:val="Corpotesto"/>
        <w:jc w:val="both"/>
        <w:rPr>
          <w:del w:id="187" w:author="Segreteria4" w:date="2022-03-22T11:34:00Z"/>
          <w:sz w:val="24"/>
          <w:szCs w:val="24"/>
        </w:rPr>
      </w:pPr>
    </w:p>
    <w:p w14:paraId="552105A1" w14:textId="77777777" w:rsidR="00636418" w:rsidRDefault="00636418" w:rsidP="00636418">
      <w:pPr>
        <w:pStyle w:val="Corpotesto"/>
        <w:spacing w:before="11"/>
        <w:jc w:val="both"/>
        <w:rPr>
          <w:del w:id="188" w:author="Segreteria4" w:date="2022-03-22T11:34:00Z"/>
          <w:sz w:val="24"/>
          <w:szCs w:val="24"/>
        </w:rPr>
      </w:pPr>
    </w:p>
    <w:p w14:paraId="6EE1D8A9" w14:textId="77777777" w:rsidR="00636418" w:rsidRDefault="00636418" w:rsidP="00636418">
      <w:pPr>
        <w:adjustRightInd w:val="0"/>
        <w:jc w:val="both"/>
        <w:rPr>
          <w:del w:id="189" w:author="Segreteria4" w:date="2022-03-22T11:34:00Z"/>
          <w:bCs/>
          <w:color w:val="000000"/>
          <w:sz w:val="24"/>
          <w:szCs w:val="24"/>
        </w:rPr>
      </w:pPr>
    </w:p>
    <w:p w14:paraId="6941D02A" w14:textId="77777777" w:rsidR="00636418" w:rsidRDefault="00636418" w:rsidP="00636418">
      <w:pPr>
        <w:adjustRightInd w:val="0"/>
        <w:jc w:val="both"/>
        <w:rPr>
          <w:del w:id="190" w:author="Segreteria4" w:date="2022-03-22T11:34:00Z"/>
          <w:bCs/>
          <w:color w:val="000000"/>
          <w:sz w:val="24"/>
          <w:szCs w:val="24"/>
        </w:rPr>
      </w:pPr>
    </w:p>
    <w:p w14:paraId="1CDBD65E" w14:textId="77777777" w:rsidR="00636418" w:rsidRDefault="00636418" w:rsidP="00636418">
      <w:pPr>
        <w:adjustRightInd w:val="0"/>
        <w:jc w:val="both"/>
        <w:rPr>
          <w:del w:id="191" w:author="Segreteria4" w:date="2022-03-22T11:34:00Z"/>
          <w:bCs/>
          <w:color w:val="000000"/>
          <w:sz w:val="24"/>
          <w:szCs w:val="24"/>
        </w:rPr>
      </w:pPr>
    </w:p>
    <w:p w14:paraId="38BB9855" w14:textId="77777777" w:rsidR="00636418" w:rsidRDefault="00636418" w:rsidP="00636418">
      <w:pPr>
        <w:adjustRightInd w:val="0"/>
        <w:jc w:val="both"/>
        <w:rPr>
          <w:bCs/>
          <w:color w:val="000000"/>
          <w:sz w:val="24"/>
          <w:szCs w:val="24"/>
        </w:rPr>
      </w:pPr>
    </w:p>
    <w:tbl>
      <w:tblPr>
        <w:tblStyle w:val="Grigliatabella"/>
        <w:tblW w:w="0" w:type="auto"/>
        <w:tblLook w:val="04A0" w:firstRow="1" w:lastRow="0" w:firstColumn="1" w:lastColumn="0" w:noHBand="0" w:noVBand="1"/>
      </w:tblPr>
      <w:tblGrid>
        <w:gridCol w:w="4811"/>
        <w:gridCol w:w="4811"/>
      </w:tblGrid>
      <w:tr w:rsidR="00636418" w14:paraId="6F1B039B" w14:textId="77777777" w:rsidTr="00636418">
        <w:tc>
          <w:tcPr>
            <w:tcW w:w="4811" w:type="dxa"/>
            <w:tcBorders>
              <w:top w:val="single" w:sz="4" w:space="0" w:color="auto"/>
              <w:left w:val="single" w:sz="4" w:space="0" w:color="auto"/>
              <w:bottom w:val="single" w:sz="4" w:space="0" w:color="auto"/>
              <w:right w:val="single" w:sz="4" w:space="0" w:color="auto"/>
            </w:tcBorders>
          </w:tcPr>
          <w:p w14:paraId="0FCFD9F6" w14:textId="77777777" w:rsidR="00636418" w:rsidRDefault="00636418">
            <w:pPr>
              <w:autoSpaceDE/>
              <w:adjustRightInd w:val="0"/>
              <w:jc w:val="both"/>
              <w:rPr>
                <w:rFonts w:ascii="Times New Roman" w:eastAsia="Times New Roman" w:hAnsi="Times New Roman"/>
                <w:bCs/>
                <w:iCs/>
                <w:color w:val="000000"/>
                <w:sz w:val="24"/>
                <w:szCs w:val="24"/>
                <w:lang w:eastAsia="it-IT"/>
              </w:rPr>
            </w:pPr>
            <w:r>
              <w:rPr>
                <w:bCs/>
                <w:iCs/>
                <w:color w:val="000000"/>
                <w:sz w:val="24"/>
                <w:szCs w:val="24"/>
                <w:lang w:eastAsia="it-IT"/>
              </w:rPr>
              <w:t xml:space="preserve">RESPONSABILI </w:t>
            </w:r>
          </w:p>
          <w:p w14:paraId="33E9671E"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hideMark/>
          </w:tcPr>
          <w:p w14:paraId="1C25BEF2"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r>
              <w:rPr>
                <w:bCs/>
                <w:iCs/>
                <w:color w:val="000000"/>
                <w:sz w:val="24"/>
                <w:szCs w:val="24"/>
                <w:lang w:eastAsia="it-IT"/>
              </w:rPr>
              <w:t xml:space="preserve">Responsabili dei Settori  / dipendenti </w:t>
            </w:r>
          </w:p>
        </w:tc>
      </w:tr>
      <w:tr w:rsidR="00636418" w14:paraId="3EF34E48" w14:textId="77777777" w:rsidTr="00636418">
        <w:tc>
          <w:tcPr>
            <w:tcW w:w="4811" w:type="dxa"/>
            <w:tcBorders>
              <w:top w:val="single" w:sz="4" w:space="0" w:color="auto"/>
              <w:left w:val="single" w:sz="4" w:space="0" w:color="auto"/>
              <w:bottom w:val="single" w:sz="4" w:space="0" w:color="auto"/>
              <w:right w:val="single" w:sz="4" w:space="0" w:color="auto"/>
            </w:tcBorders>
          </w:tcPr>
          <w:p w14:paraId="7A664C43" w14:textId="77777777" w:rsidR="00636418" w:rsidRDefault="00636418">
            <w:pPr>
              <w:autoSpaceDE/>
              <w:adjustRightInd w:val="0"/>
              <w:jc w:val="both"/>
              <w:rPr>
                <w:rFonts w:ascii="Times New Roman" w:eastAsia="Times New Roman" w:hAnsi="Times New Roman"/>
                <w:bCs/>
                <w:iCs/>
                <w:color w:val="000000"/>
                <w:sz w:val="24"/>
                <w:szCs w:val="24"/>
                <w:lang w:eastAsia="it-IT"/>
              </w:rPr>
            </w:pPr>
            <w:r>
              <w:rPr>
                <w:bCs/>
                <w:iCs/>
                <w:color w:val="000000"/>
                <w:sz w:val="24"/>
                <w:szCs w:val="24"/>
                <w:lang w:eastAsia="it-IT"/>
              </w:rPr>
              <w:t>MISURA DI PREVENZIONE</w:t>
            </w:r>
          </w:p>
          <w:p w14:paraId="4188A964"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tcPr>
          <w:p w14:paraId="32D72F54" w14:textId="77777777" w:rsidR="00636418" w:rsidRDefault="00636418">
            <w:pPr>
              <w:autoSpaceDE/>
              <w:adjustRightInd w:val="0"/>
              <w:jc w:val="both"/>
              <w:rPr>
                <w:rFonts w:ascii="Times New Roman" w:eastAsia="Times New Roman" w:hAnsi="Times New Roman"/>
                <w:bCs/>
                <w:iCs/>
                <w:color w:val="000000"/>
                <w:sz w:val="24"/>
                <w:szCs w:val="24"/>
                <w:lang w:eastAsia="it-IT"/>
              </w:rPr>
            </w:pPr>
            <w:r>
              <w:rPr>
                <w:bCs/>
                <w:iCs/>
                <w:color w:val="000000"/>
                <w:sz w:val="24"/>
                <w:szCs w:val="24"/>
                <w:lang w:eastAsia="it-IT"/>
              </w:rPr>
              <w:t xml:space="preserve">Acquisizione di apposita dichiarazione di presa visione del Codice di Comportamento e delle misure di prevenzione del PTPC resa dal personale dipendenti  </w:t>
            </w:r>
            <w:del w:id="192" w:author="SALVATORE VENTO" w:date="2022-03-22T10:04:00Z">
              <w:r>
                <w:rPr>
                  <w:bCs/>
                  <w:iCs/>
                  <w:color w:val="000000"/>
                  <w:sz w:val="24"/>
                  <w:szCs w:val="24"/>
                  <w:lang w:eastAsia="it-IT"/>
                </w:rPr>
                <w:delText>nonche</w:delText>
              </w:r>
            </w:del>
            <w:ins w:id="193" w:author="SALVATORE VENTO" w:date="2022-03-22T10:04:00Z">
              <w:r>
                <w:rPr>
                  <w:bCs/>
                  <w:iCs/>
                  <w:color w:val="000000"/>
                  <w:sz w:val="24"/>
                  <w:szCs w:val="24"/>
                  <w:lang w:eastAsia="it-IT"/>
                </w:rPr>
                <w:t>nonché</w:t>
              </w:r>
            </w:ins>
            <w:r>
              <w:rPr>
                <w:bCs/>
                <w:iCs/>
                <w:color w:val="000000"/>
                <w:sz w:val="24"/>
                <w:szCs w:val="24"/>
                <w:lang w:eastAsia="it-IT"/>
              </w:rPr>
              <w:t>’ da parte degli affidatari dei servizi , lavori , forniture che svolgono prestazioni a favore dell’utenza del Comune di SANTI COSMA E DAMIANO-</w:t>
            </w:r>
          </w:p>
          <w:p w14:paraId="043F86BB" w14:textId="77777777" w:rsidR="00636418" w:rsidRDefault="00636418">
            <w:pPr>
              <w:autoSpaceDE/>
              <w:adjustRightInd w:val="0"/>
              <w:jc w:val="both"/>
              <w:rPr>
                <w:bCs/>
                <w:iCs/>
                <w:color w:val="000000"/>
                <w:sz w:val="24"/>
                <w:szCs w:val="24"/>
                <w:lang w:eastAsia="it-IT"/>
              </w:rPr>
            </w:pPr>
          </w:p>
          <w:p w14:paraId="142065EA" w14:textId="77777777" w:rsidR="00636418" w:rsidRDefault="00636418">
            <w:pPr>
              <w:autoSpaceDE/>
              <w:adjustRightInd w:val="0"/>
              <w:jc w:val="both"/>
              <w:rPr>
                <w:bCs/>
                <w:iCs/>
                <w:color w:val="000000"/>
                <w:sz w:val="24"/>
                <w:szCs w:val="24"/>
                <w:lang w:eastAsia="it-IT"/>
              </w:rPr>
            </w:pPr>
          </w:p>
          <w:p w14:paraId="39F27B67" w14:textId="77777777" w:rsidR="00636418" w:rsidRDefault="00636418">
            <w:pPr>
              <w:autoSpaceDE/>
              <w:adjustRightInd w:val="0"/>
              <w:jc w:val="both"/>
              <w:rPr>
                <w:bCs/>
                <w:iCs/>
                <w:color w:val="000000"/>
                <w:sz w:val="24"/>
                <w:szCs w:val="24"/>
                <w:lang w:eastAsia="it-IT"/>
              </w:rPr>
            </w:pPr>
            <w:r>
              <w:rPr>
                <w:bCs/>
                <w:iCs/>
                <w:color w:val="000000"/>
                <w:sz w:val="24"/>
                <w:szCs w:val="24"/>
                <w:lang w:eastAsia="it-IT"/>
              </w:rPr>
              <w:t xml:space="preserve">Indicatori: numero dichiarazioni acquisite </w:t>
            </w:r>
          </w:p>
          <w:p w14:paraId="2674FD81" w14:textId="77777777" w:rsidR="00636418" w:rsidRDefault="00636418">
            <w:pPr>
              <w:autoSpaceDE/>
              <w:adjustRightInd w:val="0"/>
              <w:jc w:val="both"/>
              <w:rPr>
                <w:bCs/>
                <w:iCs/>
                <w:color w:val="000000"/>
                <w:sz w:val="24"/>
                <w:szCs w:val="24"/>
                <w:lang w:eastAsia="it-IT"/>
              </w:rPr>
            </w:pPr>
          </w:p>
          <w:p w14:paraId="712E0498" w14:textId="77777777" w:rsidR="00636418" w:rsidRDefault="00636418">
            <w:pPr>
              <w:autoSpaceDE/>
              <w:adjustRightInd w:val="0"/>
              <w:jc w:val="both"/>
              <w:rPr>
                <w:bCs/>
                <w:iCs/>
                <w:color w:val="000000"/>
                <w:sz w:val="24"/>
                <w:szCs w:val="24"/>
                <w:lang w:eastAsia="it-IT"/>
              </w:rPr>
            </w:pPr>
          </w:p>
          <w:p w14:paraId="0D73270B" w14:textId="77777777" w:rsidR="00636418" w:rsidRDefault="00636418">
            <w:pPr>
              <w:autoSpaceDE/>
              <w:adjustRightInd w:val="0"/>
              <w:jc w:val="both"/>
              <w:rPr>
                <w:bCs/>
                <w:iCs/>
                <w:color w:val="000000"/>
                <w:sz w:val="24"/>
                <w:szCs w:val="24"/>
                <w:lang w:eastAsia="it-IT"/>
              </w:rPr>
            </w:pPr>
          </w:p>
          <w:p w14:paraId="15AD9329"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r>
      <w:tr w:rsidR="00636418" w14:paraId="0DD1AEB1" w14:textId="77777777" w:rsidTr="00636418">
        <w:tc>
          <w:tcPr>
            <w:tcW w:w="4811" w:type="dxa"/>
            <w:tcBorders>
              <w:top w:val="single" w:sz="4" w:space="0" w:color="auto"/>
              <w:left w:val="single" w:sz="4" w:space="0" w:color="auto"/>
              <w:bottom w:val="single" w:sz="4" w:space="0" w:color="auto"/>
              <w:right w:val="single" w:sz="4" w:space="0" w:color="auto"/>
            </w:tcBorders>
          </w:tcPr>
          <w:p w14:paraId="170EF773" w14:textId="77777777" w:rsidR="00636418" w:rsidRDefault="00636418">
            <w:pPr>
              <w:autoSpaceDE/>
              <w:adjustRightInd w:val="0"/>
              <w:jc w:val="both"/>
              <w:rPr>
                <w:rFonts w:ascii="Times New Roman" w:eastAsia="Times New Roman" w:hAnsi="Times New Roman"/>
                <w:bCs/>
                <w:iCs/>
                <w:color w:val="000000"/>
                <w:sz w:val="24"/>
                <w:szCs w:val="24"/>
                <w:lang w:eastAsia="it-IT"/>
              </w:rPr>
            </w:pPr>
            <w:r>
              <w:rPr>
                <w:bCs/>
                <w:iCs/>
                <w:color w:val="000000"/>
                <w:sz w:val="24"/>
                <w:szCs w:val="24"/>
                <w:lang w:eastAsia="it-IT"/>
              </w:rPr>
              <w:t>MONITORAGGIO DELL’APPLICAZIONE</w:t>
            </w:r>
          </w:p>
          <w:p w14:paraId="3437C1B5"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hideMark/>
          </w:tcPr>
          <w:p w14:paraId="5A0F08CE"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r>
              <w:rPr>
                <w:bCs/>
                <w:iCs/>
                <w:color w:val="000000"/>
                <w:sz w:val="24"/>
                <w:szCs w:val="24"/>
                <w:lang w:eastAsia="it-IT"/>
              </w:rPr>
              <w:t xml:space="preserve">Monitoraggio annuale </w:t>
            </w:r>
          </w:p>
        </w:tc>
      </w:tr>
    </w:tbl>
    <w:p w14:paraId="40276656" w14:textId="77777777" w:rsidR="00636418" w:rsidRDefault="00636418" w:rsidP="00636418">
      <w:pPr>
        <w:adjustRightInd w:val="0"/>
        <w:jc w:val="both"/>
        <w:rPr>
          <w:rFonts w:eastAsia="Times New Roman"/>
          <w:bCs/>
          <w:iCs/>
          <w:color w:val="000000"/>
          <w:sz w:val="24"/>
          <w:szCs w:val="24"/>
        </w:rPr>
      </w:pPr>
    </w:p>
    <w:p w14:paraId="428DC743" w14:textId="77777777" w:rsidR="00636418" w:rsidRDefault="00636418" w:rsidP="00636418">
      <w:pPr>
        <w:adjustRightInd w:val="0"/>
        <w:jc w:val="both"/>
        <w:rPr>
          <w:bCs/>
          <w:iCs/>
          <w:color w:val="000000"/>
          <w:sz w:val="24"/>
          <w:szCs w:val="24"/>
        </w:rPr>
      </w:pPr>
    </w:p>
    <w:p w14:paraId="54221CE5" w14:textId="77777777" w:rsidR="00636418" w:rsidRDefault="00636418" w:rsidP="00636418">
      <w:pPr>
        <w:adjustRightInd w:val="0"/>
        <w:jc w:val="both"/>
        <w:rPr>
          <w:bCs/>
          <w:iCs/>
          <w:color w:val="000000"/>
          <w:sz w:val="24"/>
          <w:szCs w:val="24"/>
        </w:rPr>
      </w:pPr>
    </w:p>
    <w:p w14:paraId="3BBB68F0" w14:textId="77777777" w:rsidR="00636418" w:rsidRDefault="00636418" w:rsidP="00636418">
      <w:pPr>
        <w:adjustRightInd w:val="0"/>
        <w:jc w:val="both"/>
        <w:rPr>
          <w:del w:id="194" w:author="Segreteria4" w:date="2022-03-22T11:34:00Z"/>
          <w:bCs/>
          <w:iCs/>
          <w:color w:val="000000"/>
          <w:sz w:val="24"/>
          <w:szCs w:val="24"/>
        </w:rPr>
      </w:pPr>
    </w:p>
    <w:p w14:paraId="1FB5A0AC" w14:textId="77777777" w:rsidR="00636418" w:rsidRDefault="00636418" w:rsidP="00636418">
      <w:pPr>
        <w:adjustRightInd w:val="0"/>
        <w:jc w:val="both"/>
        <w:rPr>
          <w:del w:id="195" w:author="Segreteria4" w:date="2022-03-22T11:34:00Z"/>
          <w:bCs/>
          <w:color w:val="000000"/>
          <w:sz w:val="24"/>
          <w:szCs w:val="24"/>
        </w:rPr>
      </w:pPr>
    </w:p>
    <w:p w14:paraId="15E1A607" w14:textId="77777777" w:rsidR="00636418" w:rsidRDefault="00636418" w:rsidP="00636418">
      <w:pPr>
        <w:adjustRightInd w:val="0"/>
        <w:jc w:val="both"/>
        <w:rPr>
          <w:bCs/>
          <w:color w:val="000000"/>
          <w:sz w:val="24"/>
          <w:szCs w:val="24"/>
        </w:rPr>
      </w:pPr>
    </w:p>
    <w:tbl>
      <w:tblPr>
        <w:tblStyle w:val="Grigliatabella"/>
        <w:tblW w:w="0" w:type="auto"/>
        <w:tblLook w:val="04A0" w:firstRow="1" w:lastRow="0" w:firstColumn="1" w:lastColumn="0" w:noHBand="0" w:noVBand="1"/>
      </w:tblPr>
      <w:tblGrid>
        <w:gridCol w:w="9622"/>
      </w:tblGrid>
      <w:tr w:rsidR="00636418" w14:paraId="1973A56C"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0CAB0F39" w14:textId="77777777" w:rsidR="00636418" w:rsidRDefault="00636418">
            <w:pPr>
              <w:autoSpaceDE/>
              <w:adjustRightInd w:val="0"/>
              <w:rPr>
                <w:rFonts w:ascii="Times New Roman" w:eastAsia="Times New Roman" w:hAnsi="Times New Roman" w:cs="Times New Roman"/>
                <w:bCs/>
                <w:color w:val="000000"/>
                <w:sz w:val="24"/>
                <w:szCs w:val="24"/>
                <w:lang w:eastAsia="it-IT"/>
              </w:rPr>
            </w:pPr>
            <w:r>
              <w:rPr>
                <w:bCs/>
                <w:color w:val="000000"/>
                <w:sz w:val="24"/>
                <w:szCs w:val="24"/>
                <w:lang w:eastAsia="it-IT"/>
              </w:rPr>
              <w:t xml:space="preserve">2.3.14 MISURA DI PREVENZIONE DEL CONFLITTO DI INTERESSE </w:t>
            </w:r>
          </w:p>
        </w:tc>
      </w:tr>
    </w:tbl>
    <w:p w14:paraId="049DDE0E" w14:textId="77777777" w:rsidR="00636418" w:rsidRDefault="00636418" w:rsidP="00636418">
      <w:pPr>
        <w:adjustRightInd w:val="0"/>
        <w:jc w:val="both"/>
        <w:rPr>
          <w:rFonts w:eastAsia="Times New Roman"/>
          <w:bCs/>
          <w:color w:val="000000"/>
          <w:sz w:val="24"/>
          <w:szCs w:val="24"/>
        </w:rPr>
      </w:pPr>
    </w:p>
    <w:p w14:paraId="375C6CF1" w14:textId="77777777" w:rsidR="00636418" w:rsidRDefault="00636418" w:rsidP="00636418">
      <w:pPr>
        <w:jc w:val="both"/>
        <w:rPr>
          <w:sz w:val="24"/>
          <w:szCs w:val="24"/>
        </w:rPr>
      </w:pPr>
    </w:p>
    <w:p w14:paraId="6FCC39AE" w14:textId="77777777" w:rsidR="00636418" w:rsidRDefault="00636418" w:rsidP="00636418">
      <w:pPr>
        <w:jc w:val="both"/>
        <w:rPr>
          <w:sz w:val="24"/>
          <w:szCs w:val="24"/>
        </w:rPr>
      </w:pPr>
      <w:r>
        <w:rPr>
          <w:sz w:val="24"/>
          <w:szCs w:val="24"/>
        </w:rPr>
        <w:t xml:space="preserve">Nei Piani triennali di prevenzione corruzione approvati fino ad oggi da questo Ente  è sempre stata allegata l’apposita modulistica  per  dichiarare l’insussistenza di situazioni di conflitto di interesse , con l’indicazione dei soggetti ( pubblici e privati ) presso  i quali l’interessato ha svolto  o sta svolgendo incarichi o </w:t>
      </w:r>
      <w:del w:id="196" w:author="SALVATORE VENTO" w:date="2022-03-22T09:33:00Z">
        <w:r>
          <w:rPr>
            <w:sz w:val="24"/>
            <w:szCs w:val="24"/>
          </w:rPr>
          <w:delText>attivita’</w:delText>
        </w:r>
      </w:del>
      <w:ins w:id="197" w:author="SALVATORE VENTO" w:date="2022-03-22T09:33:00Z">
        <w:r>
          <w:rPr>
            <w:sz w:val="24"/>
            <w:szCs w:val="24"/>
          </w:rPr>
          <w:t>attività</w:t>
        </w:r>
      </w:ins>
      <w:r>
        <w:rPr>
          <w:sz w:val="24"/>
          <w:szCs w:val="24"/>
        </w:rPr>
        <w:t xml:space="preserve"> professionali o abbia ricoperto o ricopra cariche .Si osserva che la dichiarazione va integrata con quanto previsto dall’art. 14 c. 2 DPR 62/2013.</w:t>
      </w:r>
    </w:p>
    <w:p w14:paraId="08CDCA24" w14:textId="77777777" w:rsidR="00636418" w:rsidRDefault="00636418" w:rsidP="00636418">
      <w:pPr>
        <w:jc w:val="both"/>
        <w:rPr>
          <w:sz w:val="24"/>
          <w:szCs w:val="24"/>
        </w:rPr>
      </w:pPr>
      <w:r>
        <w:rPr>
          <w:sz w:val="24"/>
          <w:szCs w:val="24"/>
        </w:rPr>
        <w:t xml:space="preserve">La specifica disciplina comportamentale  del conflitto d’interesse  e dell’obbligo di astensione è contenuta nell’art. 1 co.41  della L. 190/2012 la quale ha introdotto  l’art. 6 bis L. 241/90.  L’art. 6 bis rubricato Conflitto di interesse recita : </w:t>
      </w:r>
      <w:r>
        <w:rPr>
          <w:i/>
          <w:sz w:val="24"/>
          <w:szCs w:val="24"/>
        </w:rPr>
        <w:t>il Responsabile del procedimento ed i titolari degli uffici competenti  ad adottare pareri , valutazioni tecniche , atti endoprocedimentali , ed il provvedimento finale devono astenersi in caso di conflitto di interessi segnalando ogni situazione di conflitto anche potenziale</w:t>
      </w:r>
      <w:r>
        <w:rPr>
          <w:sz w:val="24"/>
          <w:szCs w:val="24"/>
        </w:rPr>
        <w:t xml:space="preserve">.  La norma va letta in modo coordinato con l’art. 6 DPR 62/2013 secondo il quale </w:t>
      </w:r>
      <w:r>
        <w:rPr>
          <w:i/>
          <w:sz w:val="24"/>
          <w:szCs w:val="24"/>
        </w:rPr>
        <w:t xml:space="preserve">“ il dipendente all’atto dell’assegnazione all’ufficio , informa per iscritto il dirigente dell’ufficio di tutti i rapporti diretti e indiretti  , di collaborazione con soggetti privati  in qualunque modo retribuiti  che lo stesso abbia avuto negli ultimi tre anni  precisando  : a )  se  in prima persona o suoi parenti o affini  entro il secondo grado , il coniuge  o il convivente abbiano ancora  rapporti finanziari con il soggetto con cui ha avuto   i predetti rapporti di collaborazione  ; b) se tali rapporti siano intercorsi o intercorrano con soggetti che abbiano interessi in attivita’  o decisioni inerenti all’ufficio  , limitatamente  alle pratiche a lui affidate. Il dipendente si astiene  dal prendere decisioni o  svolgere attivita’ inerenti alle sue mansioni in situazioni di conflitto anche potenziale  di interessi con interessi personali  del coniuge , di conviventi , di parenti e affini  entro il secondo grado . Il conflitto puo’ riguardare interessi di qualsiasi natura  , anche non patrimoniali  come quelli derivanti dall’intento di voler assecondare  pressioni politiche  , sindacali o dei superiori gerarchici </w:t>
      </w:r>
      <w:r>
        <w:rPr>
          <w:sz w:val="24"/>
          <w:szCs w:val="24"/>
        </w:rPr>
        <w:t xml:space="preserve">“ .Tale disciplina è richiamata nel Codice di Comportamento  dei dipendenti del Comune di Santi Cosma e Damiano . Il dipendente dunque ha l’obbligo di segnalare tempestivamente ogni situazione di conflitto di interessi  anche potenziale  e il Responsabile del Settore   decide sull’astensione informandone il RPC..  Fermo restando  le </w:t>
      </w:r>
      <w:del w:id="198" w:author="SALVATORE VENTO" w:date="2022-03-22T09:33:00Z">
        <w:r>
          <w:rPr>
            <w:sz w:val="24"/>
            <w:szCs w:val="24"/>
          </w:rPr>
          <w:delText>responsabilita’</w:delText>
        </w:r>
      </w:del>
      <w:ins w:id="199" w:author="SALVATORE VENTO" w:date="2022-03-22T09:33:00Z">
        <w:r>
          <w:rPr>
            <w:sz w:val="24"/>
            <w:szCs w:val="24"/>
          </w:rPr>
          <w:t>responsabilità</w:t>
        </w:r>
      </w:ins>
      <w:r>
        <w:rPr>
          <w:sz w:val="24"/>
          <w:szCs w:val="24"/>
        </w:rPr>
        <w:t xml:space="preserve"> disciplinari conseguenti alla violazione delle norme previste dal Codice di Comportamento  dei dipendenti pubblici ivi compresa la </w:t>
      </w:r>
      <w:del w:id="200" w:author="SALVATORE VENTO" w:date="2022-03-22T09:33:00Z">
        <w:r>
          <w:rPr>
            <w:sz w:val="24"/>
            <w:szCs w:val="24"/>
          </w:rPr>
          <w:delText>responsabilita’</w:delText>
        </w:r>
      </w:del>
      <w:ins w:id="201" w:author="SALVATORE VENTO" w:date="2022-03-22T09:33:00Z">
        <w:r>
          <w:rPr>
            <w:sz w:val="24"/>
            <w:szCs w:val="24"/>
          </w:rPr>
          <w:t>responsabilità</w:t>
        </w:r>
      </w:ins>
      <w:r>
        <w:rPr>
          <w:sz w:val="24"/>
          <w:szCs w:val="24"/>
        </w:rPr>
        <w:t xml:space="preserve"> per omessa comunicazione da parte del dipendente  della fattispecie di conflitto di interesse e le ragioni dell’astensione , la violazione sostanziale della norma che si realizza con il compimento di un atto illegittimo  </w:t>
      </w:r>
      <w:del w:id="202" w:author="SALVATORE VENTO" w:date="2022-03-22T09:33:00Z">
        <w:r>
          <w:rPr>
            <w:sz w:val="24"/>
            <w:szCs w:val="24"/>
          </w:rPr>
          <w:delText>puo’</w:delText>
        </w:r>
      </w:del>
      <w:ins w:id="203" w:author="SALVATORE VENTO" w:date="2022-03-22T09:33:00Z">
        <w:r>
          <w:rPr>
            <w:sz w:val="24"/>
            <w:szCs w:val="24"/>
          </w:rPr>
          <w:t>può</w:t>
        </w:r>
      </w:ins>
      <w:r>
        <w:rPr>
          <w:sz w:val="24"/>
          <w:szCs w:val="24"/>
        </w:rPr>
        <w:t xml:space="preserve"> costituire fonte di </w:t>
      </w:r>
      <w:del w:id="204" w:author="SALVATORE VENTO" w:date="2022-03-22T09:33:00Z">
        <w:r>
          <w:rPr>
            <w:sz w:val="24"/>
            <w:szCs w:val="24"/>
          </w:rPr>
          <w:delText>illegittimita’</w:delText>
        </w:r>
      </w:del>
      <w:ins w:id="205" w:author="SALVATORE VENTO" w:date="2022-03-22T09:33:00Z">
        <w:r>
          <w:rPr>
            <w:sz w:val="24"/>
            <w:szCs w:val="24"/>
          </w:rPr>
          <w:t>illegittimità</w:t>
        </w:r>
      </w:ins>
      <w:r>
        <w:rPr>
          <w:sz w:val="24"/>
          <w:szCs w:val="24"/>
        </w:rPr>
        <w:t xml:space="preserve"> del procedimento e del provvedimento conclusivo  dello stesso quale sintomo di eccesso di potere sotto il profilo dello sviamento dalla funzione tipica  dell’azione amministrativa. La ratio dell’obbligo di astensione  va ricondotta al principio di imparzialita’  dell’azione amministrativa  . </w:t>
      </w:r>
    </w:p>
    <w:p w14:paraId="59D0795B" w14:textId="77777777" w:rsidR="00636418" w:rsidRDefault="00636418" w:rsidP="00636418">
      <w:pPr>
        <w:jc w:val="both"/>
        <w:rPr>
          <w:sz w:val="24"/>
          <w:szCs w:val="24"/>
        </w:rPr>
      </w:pPr>
      <w:r>
        <w:rPr>
          <w:sz w:val="24"/>
          <w:szCs w:val="24"/>
        </w:rPr>
        <w:t xml:space="preserve">Un’ulteriore ipotesi di conflitto di interesse è quella contenuta all’art. 14 co. 2 del DPR 62/2013   rubricato </w:t>
      </w:r>
      <w:r>
        <w:rPr>
          <w:i/>
          <w:sz w:val="24"/>
          <w:szCs w:val="24"/>
        </w:rPr>
        <w:t>Contratti ed atti negoziali</w:t>
      </w:r>
      <w:r>
        <w:rPr>
          <w:sz w:val="24"/>
          <w:szCs w:val="24"/>
        </w:rPr>
        <w:t xml:space="preserve">   il quale dispone l’obbligo di astensione  del dipendente nel caso in cui l’amministrazione concluda accordi con imprese con cui il dipendente abbia stipulato contratti a titolo privato. ( ad eccezione di quelli conclusi ai sensi art. 1342 cc )  o ricevuto altre utilita’  nel biennio precedente .  Il dipendente si astiene dal partecipare all’adozione di decisioni  ed alel attivita’ relative all’esecuzione del contratto  redigendo verbale scritto di tale astensione da conservare agli atti dell’ufficio. </w:t>
      </w:r>
    </w:p>
    <w:p w14:paraId="2DCC6D54" w14:textId="77777777" w:rsidR="00636418" w:rsidRDefault="00636418" w:rsidP="00636418">
      <w:pPr>
        <w:jc w:val="both"/>
        <w:rPr>
          <w:sz w:val="24"/>
          <w:szCs w:val="24"/>
        </w:rPr>
      </w:pPr>
      <w:r>
        <w:rPr>
          <w:i/>
          <w:sz w:val="24"/>
          <w:szCs w:val="24"/>
        </w:rPr>
        <w:t>Un’ulteriore ipotesi di conflitto di interessi</w:t>
      </w:r>
      <w:r>
        <w:rPr>
          <w:sz w:val="24"/>
          <w:szCs w:val="24"/>
        </w:rPr>
        <w:t xml:space="preserve"> è quella disciplinata dall’art. 42 Dlgs 18 parile 2016 nr. 50  recante il Codice dei contratti pubblici  chiarendo che la fattispecie si realizza quando il personale  di una stazione appaltante  o un prestatore di servizi che intervenga nella procedura con possibilita’ di influenzarne in qualsiasi modo il risultato abbia direttamente o indirettamente un interesse finanziario , economico o altro del contratto . Tale disposizione va’ raccordata con l’art. 80 co. 5 lett d del Codice dei Contratti pubblici  per il quale l’operatore economico  è escluso dalla gara  quando la sua partecipazione determini  una situazione di conflitto di interesse  ai sensi art. 42 c. 2  del medesimo Codice e non sia diversamente risolvibile .</w:t>
      </w:r>
    </w:p>
    <w:p w14:paraId="168AFE1E" w14:textId="77777777" w:rsidR="00636418" w:rsidRDefault="00636418" w:rsidP="00636418">
      <w:pPr>
        <w:jc w:val="both"/>
        <w:rPr>
          <w:sz w:val="24"/>
          <w:szCs w:val="24"/>
        </w:rPr>
      </w:pPr>
      <w:r>
        <w:rPr>
          <w:sz w:val="24"/>
          <w:szCs w:val="24"/>
        </w:rPr>
        <w:t>Le dichiarazioni di assenza conflitto di interesse vanno rese anche da coloro che sono incaricati  delle funzioni di RUP.</w:t>
      </w:r>
    </w:p>
    <w:p w14:paraId="6D438D20" w14:textId="77777777" w:rsidR="00636418" w:rsidRDefault="00636418" w:rsidP="00636418">
      <w:pPr>
        <w:jc w:val="both"/>
        <w:rPr>
          <w:sz w:val="24"/>
          <w:szCs w:val="24"/>
        </w:rPr>
      </w:pPr>
      <w:r>
        <w:rPr>
          <w:sz w:val="24"/>
          <w:szCs w:val="24"/>
        </w:rPr>
        <w:t>La previa verifica della sussistenza di situazioni  anche potenziali di conflitto di interesse è richiesta dall’art. 53 Dlgs 165/2001.</w:t>
      </w:r>
    </w:p>
    <w:p w14:paraId="538A08B9" w14:textId="77777777" w:rsidR="00636418" w:rsidRDefault="00636418" w:rsidP="00636418">
      <w:pPr>
        <w:jc w:val="both"/>
        <w:rPr>
          <w:sz w:val="24"/>
          <w:szCs w:val="24"/>
        </w:rPr>
      </w:pPr>
      <w:r>
        <w:rPr>
          <w:sz w:val="24"/>
          <w:szCs w:val="24"/>
        </w:rPr>
        <w:t xml:space="preserve">Al riguardo si rammenta che l’art. 15 Dlgs 33/2013  con riferimento agli </w:t>
      </w:r>
      <w:r>
        <w:rPr>
          <w:i/>
          <w:sz w:val="24"/>
          <w:szCs w:val="24"/>
        </w:rPr>
        <w:t>incarichi di collaborazione e di consulenza</w:t>
      </w:r>
      <w:r>
        <w:rPr>
          <w:sz w:val="24"/>
          <w:szCs w:val="24"/>
        </w:rPr>
        <w:t xml:space="preserve">  richiede espressamente l’obbligo di pubblicazione degli estremi dell’atto di conferimento dell’incarico , del curriculum vitae , i dati relativi allo svolgimento  di incarichi  o la titolarita’ di cariche in enti di diritto privato  regolati o finanziati dalla pubblica amministrazione  o lo volgimento di attivita’professionali , i compensi ,  nonche’ l’attestazione di avvenuta verifica dell’insussistenza di situazioni di conflitto  anche potenziali di interesse. La verifica della situazione di conflitto d’interesse spetta al Responsabile del Servizio che conferisce l’incarico.  Per evitare tali conseguenze , le </w:t>
      </w:r>
      <w:del w:id="206" w:author="SALVATORE VENTO" w:date="2022-03-22T09:33:00Z">
        <w:r>
          <w:rPr>
            <w:sz w:val="24"/>
            <w:szCs w:val="24"/>
          </w:rPr>
          <w:delText>attivita’</w:delText>
        </w:r>
      </w:del>
      <w:ins w:id="207" w:author="SALVATORE VENTO" w:date="2022-03-22T09:33:00Z">
        <w:r>
          <w:rPr>
            <w:sz w:val="24"/>
            <w:szCs w:val="24"/>
          </w:rPr>
          <w:t>attività</w:t>
        </w:r>
      </w:ins>
      <w:r>
        <w:rPr>
          <w:sz w:val="24"/>
          <w:szCs w:val="24"/>
        </w:rPr>
        <w:t xml:space="preserve"> specifiche   che sono </w:t>
      </w:r>
      <w:del w:id="208" w:author="SALVATORE VENTO" w:date="2022-03-22T09:33:00Z">
        <w:r>
          <w:rPr>
            <w:sz w:val="24"/>
            <w:szCs w:val="24"/>
          </w:rPr>
          <w:delText>gia’</w:delText>
        </w:r>
      </w:del>
      <w:ins w:id="209" w:author="SALVATORE VENTO" w:date="2022-03-22T09:33:00Z">
        <w:r>
          <w:rPr>
            <w:sz w:val="24"/>
            <w:szCs w:val="24"/>
          </w:rPr>
          <w:t>già</w:t>
        </w:r>
      </w:ins>
      <w:r>
        <w:rPr>
          <w:sz w:val="24"/>
          <w:szCs w:val="24"/>
        </w:rPr>
        <w:t xml:space="preserve"> state richieste   su tale versante sono le seguenti :</w:t>
      </w:r>
    </w:p>
    <w:p w14:paraId="717D8409" w14:textId="77777777" w:rsidR="00636418" w:rsidRDefault="00636418" w:rsidP="00636418">
      <w:pPr>
        <w:jc w:val="both"/>
        <w:rPr>
          <w:del w:id="210" w:author="Segreteria4" w:date="2022-03-22T11:34:00Z"/>
          <w:sz w:val="24"/>
          <w:szCs w:val="24"/>
        </w:rPr>
      </w:pPr>
    </w:p>
    <w:p w14:paraId="773F3D82" w14:textId="77777777" w:rsidR="00636418" w:rsidRDefault="00636418" w:rsidP="00636418">
      <w:pPr>
        <w:pStyle w:val="Corpotesto"/>
        <w:spacing w:before="8"/>
        <w:jc w:val="both"/>
        <w:rPr>
          <w:del w:id="211" w:author="Segreteria4" w:date="2022-03-22T11:34:00Z"/>
          <w:sz w:val="24"/>
          <w:szCs w:val="24"/>
        </w:rPr>
      </w:pPr>
    </w:p>
    <w:p w14:paraId="5027A853" w14:textId="77777777" w:rsidR="00636418" w:rsidRDefault="00636418" w:rsidP="00636418">
      <w:pPr>
        <w:spacing w:line="252" w:lineRule="exact"/>
        <w:ind w:left="395"/>
        <w:jc w:val="both"/>
        <w:rPr>
          <w:b/>
          <w:sz w:val="24"/>
          <w:szCs w:val="24"/>
        </w:rPr>
      </w:pPr>
    </w:p>
    <w:tbl>
      <w:tblPr>
        <w:tblStyle w:val="Grigliatabella"/>
        <w:tblW w:w="9639" w:type="dxa"/>
        <w:tblInd w:w="279" w:type="dxa"/>
        <w:tblLook w:val="04A0" w:firstRow="1" w:lastRow="0" w:firstColumn="1" w:lastColumn="0" w:noHBand="0" w:noVBand="1"/>
      </w:tblPr>
      <w:tblGrid>
        <w:gridCol w:w="4532"/>
        <w:gridCol w:w="5107"/>
      </w:tblGrid>
      <w:tr w:rsidR="00636418" w14:paraId="7491DDE4" w14:textId="77777777" w:rsidTr="00636418">
        <w:tc>
          <w:tcPr>
            <w:tcW w:w="4532" w:type="dxa"/>
            <w:tcBorders>
              <w:top w:val="single" w:sz="4" w:space="0" w:color="auto"/>
              <w:left w:val="single" w:sz="4" w:space="0" w:color="auto"/>
              <w:bottom w:val="single" w:sz="4" w:space="0" w:color="auto"/>
              <w:right w:val="single" w:sz="4" w:space="0" w:color="auto"/>
            </w:tcBorders>
          </w:tcPr>
          <w:p w14:paraId="1C715AFC" w14:textId="77777777" w:rsidR="00636418" w:rsidRDefault="00636418">
            <w:pPr>
              <w:autoSpaceDE/>
              <w:adjustRightInd w:val="0"/>
              <w:jc w:val="both"/>
              <w:rPr>
                <w:rFonts w:ascii="Times New Roman" w:eastAsia="Times New Roman" w:hAnsi="Times New Roman"/>
                <w:bCs/>
                <w:iCs/>
                <w:color w:val="000000"/>
                <w:sz w:val="24"/>
                <w:szCs w:val="24"/>
                <w:lang w:eastAsia="it-IT"/>
              </w:rPr>
            </w:pPr>
            <w:r>
              <w:rPr>
                <w:bCs/>
                <w:iCs/>
                <w:color w:val="000000"/>
                <w:sz w:val="24"/>
                <w:szCs w:val="24"/>
                <w:lang w:eastAsia="it-IT"/>
              </w:rPr>
              <w:t xml:space="preserve">RESPONSABILI </w:t>
            </w:r>
          </w:p>
          <w:p w14:paraId="43BC3F6D"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c>
          <w:tcPr>
            <w:tcW w:w="5107" w:type="dxa"/>
            <w:tcBorders>
              <w:top w:val="single" w:sz="4" w:space="0" w:color="auto"/>
              <w:left w:val="single" w:sz="4" w:space="0" w:color="auto"/>
              <w:bottom w:val="single" w:sz="4" w:space="0" w:color="auto"/>
              <w:right w:val="single" w:sz="4" w:space="0" w:color="auto"/>
            </w:tcBorders>
            <w:hideMark/>
          </w:tcPr>
          <w:p w14:paraId="27DA162F"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r>
              <w:rPr>
                <w:bCs/>
                <w:iCs/>
                <w:color w:val="000000"/>
                <w:sz w:val="24"/>
                <w:szCs w:val="24"/>
                <w:lang w:eastAsia="it-IT"/>
              </w:rPr>
              <w:t xml:space="preserve">Responsabili dei Settori </w:t>
            </w:r>
          </w:p>
        </w:tc>
      </w:tr>
      <w:tr w:rsidR="00636418" w14:paraId="013A01AA" w14:textId="77777777" w:rsidTr="00636418">
        <w:tc>
          <w:tcPr>
            <w:tcW w:w="4532" w:type="dxa"/>
            <w:tcBorders>
              <w:top w:val="single" w:sz="4" w:space="0" w:color="auto"/>
              <w:left w:val="single" w:sz="4" w:space="0" w:color="auto"/>
              <w:bottom w:val="single" w:sz="4" w:space="0" w:color="auto"/>
              <w:right w:val="single" w:sz="4" w:space="0" w:color="auto"/>
            </w:tcBorders>
          </w:tcPr>
          <w:p w14:paraId="1AFA6559" w14:textId="77777777" w:rsidR="00636418" w:rsidRDefault="00636418">
            <w:pPr>
              <w:autoSpaceDE/>
              <w:adjustRightInd w:val="0"/>
              <w:jc w:val="both"/>
              <w:rPr>
                <w:rFonts w:ascii="Times New Roman" w:eastAsia="Times New Roman" w:hAnsi="Times New Roman"/>
                <w:bCs/>
                <w:iCs/>
                <w:color w:val="000000"/>
                <w:sz w:val="24"/>
                <w:szCs w:val="24"/>
                <w:lang w:eastAsia="it-IT"/>
              </w:rPr>
            </w:pPr>
            <w:r>
              <w:rPr>
                <w:bCs/>
                <w:iCs/>
                <w:color w:val="000000"/>
                <w:sz w:val="24"/>
                <w:szCs w:val="24"/>
                <w:lang w:eastAsia="it-IT"/>
              </w:rPr>
              <w:t>MISURA DI PREVENZIONE</w:t>
            </w:r>
          </w:p>
          <w:p w14:paraId="130EC201"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c>
          <w:tcPr>
            <w:tcW w:w="5107" w:type="dxa"/>
            <w:tcBorders>
              <w:top w:val="single" w:sz="4" w:space="0" w:color="auto"/>
              <w:left w:val="single" w:sz="4" w:space="0" w:color="auto"/>
              <w:bottom w:val="single" w:sz="4" w:space="0" w:color="auto"/>
              <w:right w:val="single" w:sz="4" w:space="0" w:color="auto"/>
            </w:tcBorders>
          </w:tcPr>
          <w:p w14:paraId="38355C75" w14:textId="77777777" w:rsidR="00636418" w:rsidRDefault="00636418">
            <w:pPr>
              <w:autoSpaceDE/>
              <w:jc w:val="both"/>
              <w:rPr>
                <w:rFonts w:ascii="Times New Roman" w:eastAsia="Times New Roman" w:hAnsi="Times New Roman"/>
                <w:sz w:val="24"/>
                <w:szCs w:val="24"/>
                <w:lang w:eastAsia="it-IT"/>
              </w:rPr>
            </w:pPr>
            <w:r>
              <w:rPr>
                <w:sz w:val="24"/>
                <w:szCs w:val="24"/>
                <w:lang w:eastAsia="it-IT"/>
              </w:rPr>
              <w:t>Dichiarazione apposita su ogni determinazione   da parte del Responsabile del Settore  / responsabile del procedimento , RUP   con la quale attesta l’insussistenza del conflitto d’interesse;</w:t>
            </w:r>
          </w:p>
          <w:p w14:paraId="7228C1E7" w14:textId="77777777" w:rsidR="00636418" w:rsidRDefault="00636418">
            <w:pPr>
              <w:autoSpaceDE/>
              <w:jc w:val="both"/>
              <w:rPr>
                <w:sz w:val="24"/>
                <w:szCs w:val="24"/>
                <w:lang w:eastAsia="it-IT"/>
              </w:rPr>
            </w:pPr>
            <w:r>
              <w:rPr>
                <w:sz w:val="24"/>
                <w:szCs w:val="24"/>
                <w:lang w:eastAsia="it-IT"/>
              </w:rPr>
              <w:t xml:space="preserve">Dichiarazione  di assenza di conflitto di interessi da ripetere da parte di ogni nuovo Responsabile del Settore   e da parte del personale Responsabile del procedimento, RUP  ovvero in caso di assegnazione ad altro Settore  a seguito di  processi di </w:t>
            </w:r>
            <w:del w:id="212" w:author="SALVATORE VENTO" w:date="2022-03-22T09:33:00Z">
              <w:r>
                <w:rPr>
                  <w:sz w:val="24"/>
                  <w:szCs w:val="24"/>
                  <w:lang w:eastAsia="it-IT"/>
                </w:rPr>
                <w:delText>mobilita’</w:delText>
              </w:r>
            </w:del>
            <w:ins w:id="213" w:author="SALVATORE VENTO" w:date="2022-03-22T09:33:00Z">
              <w:r>
                <w:rPr>
                  <w:sz w:val="24"/>
                  <w:szCs w:val="24"/>
                  <w:lang w:eastAsia="it-IT"/>
                </w:rPr>
                <w:t>mobilità</w:t>
              </w:r>
            </w:ins>
            <w:r>
              <w:rPr>
                <w:sz w:val="24"/>
                <w:szCs w:val="24"/>
                <w:lang w:eastAsia="it-IT"/>
              </w:rPr>
              <w:t xml:space="preserve"> interna;</w:t>
            </w:r>
          </w:p>
          <w:p w14:paraId="20A3AD1C" w14:textId="77777777" w:rsidR="00636418" w:rsidRDefault="00636418">
            <w:pPr>
              <w:autoSpaceDE/>
              <w:jc w:val="both"/>
              <w:rPr>
                <w:sz w:val="24"/>
                <w:szCs w:val="24"/>
                <w:lang w:eastAsia="it-IT"/>
              </w:rPr>
            </w:pPr>
            <w:r>
              <w:rPr>
                <w:sz w:val="24"/>
                <w:szCs w:val="24"/>
                <w:lang w:eastAsia="it-IT"/>
              </w:rPr>
              <w:t xml:space="preserve">Dichiarazione di assenza di conflitto di interesse  in sede di assunzione dell’incarico da parte  di collaboratori esterni  con ripetizione periodica in relazione alla durata dell’incarico  e comunque annualmente. </w:t>
            </w:r>
          </w:p>
          <w:p w14:paraId="4234DE1E"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r>
      <w:tr w:rsidR="00636418" w14:paraId="245E0DD2" w14:textId="77777777" w:rsidTr="00636418">
        <w:tc>
          <w:tcPr>
            <w:tcW w:w="4532" w:type="dxa"/>
            <w:tcBorders>
              <w:top w:val="single" w:sz="4" w:space="0" w:color="auto"/>
              <w:left w:val="single" w:sz="4" w:space="0" w:color="auto"/>
              <w:bottom w:val="single" w:sz="4" w:space="0" w:color="auto"/>
              <w:right w:val="single" w:sz="4" w:space="0" w:color="auto"/>
            </w:tcBorders>
          </w:tcPr>
          <w:p w14:paraId="295E854A" w14:textId="77777777" w:rsidR="00636418" w:rsidRDefault="00636418">
            <w:pPr>
              <w:autoSpaceDE/>
              <w:adjustRightInd w:val="0"/>
              <w:jc w:val="both"/>
              <w:rPr>
                <w:rFonts w:ascii="Times New Roman" w:eastAsia="Times New Roman" w:hAnsi="Times New Roman"/>
                <w:bCs/>
                <w:iCs/>
                <w:color w:val="000000"/>
                <w:sz w:val="24"/>
                <w:szCs w:val="24"/>
                <w:lang w:eastAsia="it-IT"/>
              </w:rPr>
            </w:pPr>
            <w:r>
              <w:rPr>
                <w:bCs/>
                <w:iCs/>
                <w:color w:val="000000"/>
                <w:sz w:val="24"/>
                <w:szCs w:val="24"/>
                <w:lang w:eastAsia="it-IT"/>
              </w:rPr>
              <w:t>MONITORAGGIO DELL’APPLICAZIONE</w:t>
            </w:r>
          </w:p>
          <w:p w14:paraId="2A2C3A02"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c>
          <w:tcPr>
            <w:tcW w:w="5107" w:type="dxa"/>
            <w:tcBorders>
              <w:top w:val="single" w:sz="4" w:space="0" w:color="auto"/>
              <w:left w:val="single" w:sz="4" w:space="0" w:color="auto"/>
              <w:bottom w:val="single" w:sz="4" w:space="0" w:color="auto"/>
              <w:right w:val="single" w:sz="4" w:space="0" w:color="auto"/>
            </w:tcBorders>
          </w:tcPr>
          <w:p w14:paraId="7DBA20B3" w14:textId="77777777" w:rsidR="00636418" w:rsidRDefault="00636418">
            <w:pPr>
              <w:autoSpaceDE/>
              <w:jc w:val="both"/>
              <w:rPr>
                <w:rFonts w:ascii="Times New Roman" w:eastAsia="Times New Roman" w:hAnsi="Times New Roman"/>
                <w:sz w:val="24"/>
                <w:szCs w:val="24"/>
                <w:lang w:eastAsia="it-IT"/>
              </w:rPr>
            </w:pPr>
            <w:r>
              <w:rPr>
                <w:sz w:val="24"/>
                <w:szCs w:val="24"/>
                <w:lang w:eastAsia="it-IT"/>
              </w:rPr>
              <w:t xml:space="preserve">Le verifiche  della </w:t>
            </w:r>
            <w:del w:id="214" w:author="SALVATORE VENTO" w:date="2022-03-22T09:33:00Z">
              <w:r>
                <w:rPr>
                  <w:sz w:val="24"/>
                  <w:szCs w:val="24"/>
                  <w:lang w:eastAsia="it-IT"/>
                </w:rPr>
                <w:delText>veridicita’</w:delText>
              </w:r>
            </w:del>
            <w:ins w:id="215" w:author="SALVATORE VENTO" w:date="2022-03-22T09:33:00Z">
              <w:r>
                <w:rPr>
                  <w:sz w:val="24"/>
                  <w:szCs w:val="24"/>
                  <w:lang w:eastAsia="it-IT"/>
                </w:rPr>
                <w:t>veridicità</w:t>
              </w:r>
            </w:ins>
            <w:r>
              <w:rPr>
                <w:sz w:val="24"/>
                <w:szCs w:val="24"/>
                <w:lang w:eastAsia="it-IT"/>
              </w:rPr>
              <w:t xml:space="preserve"> delle dichiarazioni di insuss</w:t>
            </w:r>
            <w:ins w:id="216" w:author="SALVATORE VENTO" w:date="2022-03-22T09:34:00Z">
              <w:r>
                <w:rPr>
                  <w:sz w:val="24"/>
                  <w:szCs w:val="24"/>
                  <w:lang w:eastAsia="it-IT"/>
                </w:rPr>
                <w:t>is</w:t>
              </w:r>
            </w:ins>
            <w:r>
              <w:rPr>
                <w:sz w:val="24"/>
                <w:szCs w:val="24"/>
                <w:lang w:eastAsia="it-IT"/>
              </w:rPr>
              <w:t xml:space="preserve">tenza del conflitto di interesse  sono effettuate dai Responsabili dei Settori  . </w:t>
            </w:r>
          </w:p>
          <w:p w14:paraId="68855D89" w14:textId="77777777" w:rsidR="00636418" w:rsidRDefault="00636418">
            <w:pPr>
              <w:autoSpaceDE/>
              <w:jc w:val="both"/>
              <w:rPr>
                <w:sz w:val="24"/>
                <w:szCs w:val="24"/>
                <w:lang w:eastAsia="it-IT"/>
              </w:rPr>
            </w:pPr>
            <w:r>
              <w:rPr>
                <w:sz w:val="24"/>
                <w:szCs w:val="24"/>
                <w:lang w:eastAsia="it-IT"/>
              </w:rPr>
              <w:t>Il Responsabile Anticorruzione verifica le dichiarazioni sui conflitti di interesse  resa dai Responsabili dei Settori .</w:t>
            </w:r>
          </w:p>
          <w:p w14:paraId="5F624595" w14:textId="77777777" w:rsidR="00636418" w:rsidRDefault="00636418">
            <w:pPr>
              <w:autoSpaceDE/>
              <w:jc w:val="both"/>
              <w:rPr>
                <w:sz w:val="24"/>
                <w:szCs w:val="24"/>
                <w:lang w:eastAsia="it-IT"/>
              </w:rPr>
            </w:pPr>
          </w:p>
          <w:p w14:paraId="581445C9" w14:textId="77777777" w:rsidR="00636418" w:rsidRDefault="00636418">
            <w:pPr>
              <w:autoSpaceDE/>
              <w:jc w:val="both"/>
              <w:rPr>
                <w:sz w:val="24"/>
                <w:szCs w:val="24"/>
                <w:lang w:eastAsia="it-IT"/>
              </w:rPr>
            </w:pPr>
            <w:r>
              <w:rPr>
                <w:sz w:val="24"/>
                <w:szCs w:val="24"/>
                <w:lang w:eastAsia="it-IT"/>
              </w:rPr>
              <w:t xml:space="preserve">La presenza delle dichiarazioni di assenza del conflitto di interesse </w:t>
            </w:r>
            <w:del w:id="217" w:author="SALVATORE VENTO" w:date="2022-03-22T09:33:00Z">
              <w:r>
                <w:rPr>
                  <w:sz w:val="24"/>
                  <w:szCs w:val="24"/>
                  <w:lang w:eastAsia="it-IT"/>
                </w:rPr>
                <w:delText xml:space="preserve"> verra’</w:delText>
              </w:r>
            </w:del>
            <w:ins w:id="218" w:author="SALVATORE VENTO" w:date="2022-03-22T09:33:00Z">
              <w:r>
                <w:rPr>
                  <w:sz w:val="24"/>
                  <w:szCs w:val="24"/>
                  <w:lang w:eastAsia="it-IT"/>
                </w:rPr>
                <w:t>verrà</w:t>
              </w:r>
            </w:ins>
            <w:r>
              <w:rPr>
                <w:sz w:val="24"/>
                <w:szCs w:val="24"/>
                <w:lang w:eastAsia="it-IT"/>
              </w:rPr>
              <w:t xml:space="preserve"> monitorata per le determine in fase di controllo successivo di </w:t>
            </w:r>
            <w:del w:id="219" w:author="SALVATORE VENTO" w:date="2022-03-22T09:33:00Z">
              <w:r>
                <w:rPr>
                  <w:sz w:val="24"/>
                  <w:szCs w:val="24"/>
                  <w:lang w:eastAsia="it-IT"/>
                </w:rPr>
                <w:delText>regolarita’</w:delText>
              </w:r>
            </w:del>
            <w:ins w:id="220" w:author="SALVATORE VENTO" w:date="2022-03-22T09:33:00Z">
              <w:r>
                <w:rPr>
                  <w:sz w:val="24"/>
                  <w:szCs w:val="24"/>
                  <w:lang w:eastAsia="it-IT"/>
                </w:rPr>
                <w:t>regolarità</w:t>
              </w:r>
            </w:ins>
            <w:r>
              <w:rPr>
                <w:sz w:val="24"/>
                <w:szCs w:val="24"/>
                <w:lang w:eastAsia="it-IT"/>
              </w:rPr>
              <w:t xml:space="preserve"> amministrativa su campione periodicamente estratto ex art. 147 bis TUEL.</w:t>
            </w:r>
          </w:p>
          <w:p w14:paraId="1CC61600" w14:textId="77777777" w:rsidR="00636418" w:rsidRDefault="00636418">
            <w:pPr>
              <w:autoSpaceDE/>
              <w:jc w:val="both"/>
              <w:rPr>
                <w:sz w:val="24"/>
                <w:szCs w:val="24"/>
                <w:lang w:eastAsia="it-IT"/>
              </w:rPr>
            </w:pPr>
          </w:p>
          <w:p w14:paraId="7646B9A4" w14:textId="77777777" w:rsidR="00636418" w:rsidRDefault="00636418">
            <w:pPr>
              <w:autoSpaceDE/>
              <w:jc w:val="both"/>
              <w:rPr>
                <w:sz w:val="24"/>
                <w:szCs w:val="24"/>
                <w:lang w:eastAsia="it-IT"/>
              </w:rPr>
            </w:pPr>
            <w:r>
              <w:rPr>
                <w:sz w:val="24"/>
                <w:szCs w:val="24"/>
                <w:lang w:eastAsia="it-IT"/>
              </w:rPr>
              <w:t xml:space="preserve">Monitoraggio : Semestrale </w:t>
            </w:r>
          </w:p>
          <w:p w14:paraId="124CB8E6"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r>
    </w:tbl>
    <w:p w14:paraId="474508F4" w14:textId="77777777" w:rsidR="00636418" w:rsidRDefault="00636418" w:rsidP="00636418">
      <w:pPr>
        <w:spacing w:line="252" w:lineRule="exact"/>
        <w:ind w:left="395"/>
        <w:jc w:val="both"/>
        <w:rPr>
          <w:rFonts w:eastAsia="Times New Roman"/>
          <w:b/>
          <w:sz w:val="24"/>
          <w:szCs w:val="24"/>
        </w:rPr>
      </w:pPr>
    </w:p>
    <w:tbl>
      <w:tblPr>
        <w:tblStyle w:val="Grigliatabella"/>
        <w:tblW w:w="0" w:type="auto"/>
        <w:tblInd w:w="395" w:type="dxa"/>
        <w:tblLook w:val="04A0" w:firstRow="1" w:lastRow="0" w:firstColumn="1" w:lastColumn="0" w:noHBand="0" w:noVBand="1"/>
        <w:tblPrChange w:id="221" w:author="Segreteria4" w:date="2022-03-22T11:34:00Z">
          <w:tblPr>
            <w:tblStyle w:val="Grigliatabella"/>
            <w:tblW w:w="0" w:type="nil"/>
            <w:tblInd w:w="395" w:type="dxa"/>
            <w:tblLook w:val="04A0" w:firstRow="1" w:lastRow="0" w:firstColumn="1" w:lastColumn="0" w:noHBand="0" w:noVBand="1"/>
          </w:tblPr>
        </w:tblPrChange>
      </w:tblPr>
      <w:tblGrid>
        <w:gridCol w:w="9227"/>
        <w:tblGridChange w:id="222">
          <w:tblGrid>
            <w:gridCol w:w="9622"/>
          </w:tblGrid>
        </w:tblGridChange>
      </w:tblGrid>
      <w:tr w:rsidR="00636418" w14:paraId="03C6255E" w14:textId="77777777" w:rsidTr="00636418">
        <w:trPr>
          <w:del w:id="223" w:author="Segreteria4" w:date="2022-03-22T11:34:00Z"/>
        </w:trPr>
        <w:tc>
          <w:tcPr>
            <w:tcW w:w="9227" w:type="dxa"/>
            <w:tcBorders>
              <w:top w:val="single" w:sz="4" w:space="0" w:color="auto"/>
              <w:left w:val="single" w:sz="4" w:space="0" w:color="auto"/>
              <w:bottom w:val="single" w:sz="4" w:space="0" w:color="auto"/>
              <w:right w:val="single" w:sz="4" w:space="0" w:color="auto"/>
            </w:tcBorders>
            <w:tcPrChange w:id="224" w:author="Segreteria4" w:date="2022-03-22T11:34:00Z">
              <w:tcPr>
                <w:tcW w:w="9622" w:type="dxa"/>
                <w:tcBorders>
                  <w:top w:val="single" w:sz="4" w:space="0" w:color="auto"/>
                  <w:left w:val="single" w:sz="4" w:space="5" w:color="auto"/>
                  <w:bottom w:val="single" w:sz="4" w:space="0" w:color="auto"/>
                  <w:right w:val="single" w:sz="4" w:space="5" w:color="auto"/>
                </w:tcBorders>
              </w:tcPr>
            </w:tcPrChange>
          </w:tcPr>
          <w:p w14:paraId="3E756669" w14:textId="77777777" w:rsidR="00636418" w:rsidRDefault="00636418">
            <w:pPr>
              <w:autoSpaceDE/>
              <w:spacing w:line="252" w:lineRule="exact"/>
              <w:rPr>
                <w:del w:id="225" w:author="Segreteria4" w:date="2022-03-22T11:34:00Z"/>
                <w:rFonts w:ascii="Times New Roman" w:eastAsia="Times New Roman" w:hAnsi="Times New Roman"/>
                <w:b/>
                <w:sz w:val="24"/>
                <w:szCs w:val="24"/>
                <w:lang w:eastAsia="it-IT"/>
              </w:rPr>
            </w:pPr>
          </w:p>
          <w:p w14:paraId="38E6A7F5" w14:textId="77777777" w:rsidR="00636418" w:rsidRDefault="00636418">
            <w:pPr>
              <w:widowControl/>
              <w:autoSpaceDE/>
              <w:autoSpaceDN/>
              <w:rPr>
                <w:del w:id="226" w:author="Segreteria4" w:date="2022-03-22T11:34:00Z"/>
                <w:rFonts w:ascii="Times New Roman" w:eastAsia="Times New Roman" w:hAnsi="Times New Roman" w:cs="Times New Roman"/>
                <w:b/>
                <w:sz w:val="24"/>
                <w:szCs w:val="24"/>
                <w:lang w:eastAsia="it-IT"/>
              </w:rPr>
            </w:pPr>
          </w:p>
        </w:tc>
      </w:tr>
    </w:tbl>
    <w:p w14:paraId="639445F0" w14:textId="77777777" w:rsidR="00636418" w:rsidRDefault="00636418" w:rsidP="00636418">
      <w:pPr>
        <w:spacing w:line="252" w:lineRule="exact"/>
        <w:ind w:left="395"/>
        <w:jc w:val="both"/>
        <w:rPr>
          <w:del w:id="227" w:author="Segreteria4" w:date="2022-03-22T11:34:00Z"/>
          <w:rFonts w:eastAsia="Times New Roman"/>
          <w:sz w:val="24"/>
          <w:szCs w:val="24"/>
        </w:rPr>
      </w:pPr>
    </w:p>
    <w:p w14:paraId="4A4BEA45" w14:textId="77777777" w:rsidR="00636418" w:rsidRDefault="00636418" w:rsidP="00636418">
      <w:pPr>
        <w:spacing w:line="252" w:lineRule="exact"/>
        <w:ind w:left="395"/>
        <w:jc w:val="both"/>
        <w:rPr>
          <w:sz w:val="24"/>
          <w:szCs w:val="24"/>
        </w:rPr>
      </w:pPr>
    </w:p>
    <w:tbl>
      <w:tblPr>
        <w:tblStyle w:val="Grigliatabella"/>
        <w:tblW w:w="0" w:type="auto"/>
        <w:tblInd w:w="395" w:type="dxa"/>
        <w:tblLook w:val="04A0" w:firstRow="1" w:lastRow="0" w:firstColumn="1" w:lastColumn="0" w:noHBand="0" w:noVBand="1"/>
      </w:tblPr>
      <w:tblGrid>
        <w:gridCol w:w="9227"/>
      </w:tblGrid>
      <w:tr w:rsidR="00636418" w14:paraId="59C2AF57"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5D6729FD" w14:textId="77777777" w:rsidR="00636418" w:rsidRDefault="00636418">
            <w:pPr>
              <w:autoSpaceDE/>
              <w:spacing w:line="252" w:lineRule="exact"/>
              <w:jc w:val="both"/>
              <w:rPr>
                <w:rFonts w:ascii="Times New Roman" w:eastAsia="Times New Roman" w:hAnsi="Times New Roman" w:cs="Times New Roman"/>
                <w:sz w:val="24"/>
                <w:szCs w:val="24"/>
                <w:lang w:eastAsia="it-IT"/>
              </w:rPr>
            </w:pPr>
            <w:r>
              <w:rPr>
                <w:sz w:val="24"/>
                <w:szCs w:val="24"/>
                <w:lang w:eastAsia="it-IT"/>
              </w:rPr>
              <w:t xml:space="preserve">2.3.15 MISURA  DELL’INCONFERIBILITA’ E INCOMPATIBILITA’ DEGLI INCARICHI  </w:t>
            </w:r>
          </w:p>
        </w:tc>
      </w:tr>
    </w:tbl>
    <w:p w14:paraId="1CCD940B" w14:textId="77777777" w:rsidR="00636418" w:rsidRDefault="00636418" w:rsidP="00636418">
      <w:pPr>
        <w:spacing w:line="252" w:lineRule="exact"/>
        <w:ind w:left="395"/>
        <w:jc w:val="both"/>
        <w:rPr>
          <w:rFonts w:eastAsia="Times New Roman"/>
          <w:sz w:val="24"/>
          <w:szCs w:val="24"/>
        </w:rPr>
      </w:pPr>
    </w:p>
    <w:p w14:paraId="15B53201" w14:textId="77777777" w:rsidR="00636418" w:rsidRDefault="00636418" w:rsidP="00636418">
      <w:pPr>
        <w:spacing w:line="252" w:lineRule="exact"/>
        <w:ind w:left="395"/>
        <w:jc w:val="both"/>
        <w:rPr>
          <w:sz w:val="24"/>
          <w:szCs w:val="24"/>
        </w:rPr>
      </w:pPr>
      <w:r>
        <w:rPr>
          <w:sz w:val="24"/>
          <w:szCs w:val="24"/>
        </w:rPr>
        <w:t>La disciplina in materia di  inconferibilita’ ed incompatibilita’ di incarichi presso Pubbliche Amministrazioni ,   Enti pubblici  , Enti privati in controllo pubblico,   incarichi esterni e  di RUP   introdotta dal Dlgs 39/2013  è volta a garantire l’imparzialita’  dei dipendenti pubblici   mirando ad evitare che certe attivita’ o funzioni possano agevolare la costituzione di situazioni favorevoli  per ottenere incarichi o posizioni assimilate.  Il conferimento dell’incarico in violazione della disciplina  del Dlgs 39/2013  comporta la nullita’ dell’incarico  e la risoluzione del relativo contratto.  Costituiscono cause di inconferibilita’  le condizioni individuate dagli artt. 3,4 e 7  Dlgs 39/2013  . Costituiscono cause di incompatibilita’ le condizioni di cui ai Capi V e VI del Dlgs 39/2013.</w:t>
      </w:r>
    </w:p>
    <w:p w14:paraId="634C1931" w14:textId="77777777" w:rsidR="00636418" w:rsidRDefault="00636418" w:rsidP="00636418">
      <w:pPr>
        <w:spacing w:line="252" w:lineRule="exact"/>
        <w:ind w:left="395"/>
        <w:jc w:val="both"/>
        <w:rPr>
          <w:sz w:val="24"/>
          <w:szCs w:val="24"/>
        </w:rPr>
      </w:pPr>
      <w:r>
        <w:rPr>
          <w:sz w:val="24"/>
          <w:szCs w:val="24"/>
        </w:rPr>
        <w:t xml:space="preserve"> La dichiarazione ai sensi del DPR 445/2000  rilasciata dall’interessato all’atto della nomina  attestante l’insussistenza di cause di inconferibilita’ e incompatibilita’   è condizione per l’acquisizione di efficacia dell’incarico  ( art. 20 Dlgs 39/2013 ) ed è pubblicata contestualmente all’atto di conferimento.  </w:t>
      </w:r>
    </w:p>
    <w:p w14:paraId="796F5BEB" w14:textId="77777777" w:rsidR="00636418" w:rsidRDefault="00636418" w:rsidP="00636418">
      <w:pPr>
        <w:spacing w:line="252" w:lineRule="exact"/>
        <w:ind w:left="395"/>
        <w:jc w:val="both"/>
        <w:rPr>
          <w:sz w:val="24"/>
          <w:szCs w:val="24"/>
        </w:rPr>
      </w:pPr>
      <w:r>
        <w:rPr>
          <w:sz w:val="24"/>
          <w:szCs w:val="24"/>
        </w:rPr>
        <w:t xml:space="preserve">Fermo restando ogni altra responsabilita’ la dichiarazione mendace  comporta  l’inconferibilita’ di qualsivoglia incarico per  un periodo di anni 5. </w:t>
      </w:r>
    </w:p>
    <w:p w14:paraId="40262E86" w14:textId="77777777" w:rsidR="00636418" w:rsidRDefault="00636418" w:rsidP="00636418">
      <w:pPr>
        <w:spacing w:line="252" w:lineRule="exact"/>
        <w:ind w:left="395"/>
        <w:jc w:val="both"/>
        <w:rPr>
          <w:sz w:val="24"/>
          <w:szCs w:val="24"/>
        </w:rPr>
      </w:pPr>
      <w:r>
        <w:rPr>
          <w:sz w:val="24"/>
          <w:szCs w:val="24"/>
        </w:rPr>
        <w:t>Di seguito il procedimento conseguente alla  conoscenza di una eventuale causa di inconferibilita’/ incompatibilita’ .</w:t>
      </w:r>
    </w:p>
    <w:p w14:paraId="13D390BE" w14:textId="77777777" w:rsidR="00636418" w:rsidRDefault="00636418" w:rsidP="00636418">
      <w:pPr>
        <w:spacing w:line="252" w:lineRule="exact"/>
        <w:ind w:left="395"/>
        <w:jc w:val="both"/>
        <w:rPr>
          <w:sz w:val="24"/>
          <w:szCs w:val="24"/>
        </w:rPr>
      </w:pPr>
    </w:p>
    <w:p w14:paraId="36647622" w14:textId="77777777" w:rsidR="00636418" w:rsidRDefault="00636418" w:rsidP="00636418">
      <w:pPr>
        <w:spacing w:line="252" w:lineRule="exact"/>
        <w:ind w:left="395"/>
        <w:jc w:val="both"/>
        <w:rPr>
          <w:sz w:val="24"/>
          <w:szCs w:val="24"/>
        </w:rPr>
      </w:pPr>
      <w:r>
        <w:rPr>
          <w:sz w:val="24"/>
          <w:szCs w:val="24"/>
        </w:rPr>
        <w:t>INCONFERIBILITA’</w:t>
      </w:r>
    </w:p>
    <w:p w14:paraId="4714B72A" w14:textId="77777777" w:rsidR="00636418" w:rsidRDefault="00636418" w:rsidP="00636418">
      <w:pPr>
        <w:spacing w:line="252" w:lineRule="exact"/>
        <w:ind w:left="395"/>
        <w:jc w:val="both"/>
        <w:rPr>
          <w:sz w:val="24"/>
          <w:szCs w:val="24"/>
        </w:rPr>
      </w:pPr>
    </w:p>
    <w:p w14:paraId="00C3A4AC" w14:textId="77777777" w:rsidR="00636418" w:rsidRDefault="00636418" w:rsidP="00636418">
      <w:pPr>
        <w:spacing w:line="252" w:lineRule="exact"/>
        <w:ind w:left="395"/>
        <w:jc w:val="both"/>
        <w:rPr>
          <w:sz w:val="24"/>
          <w:szCs w:val="24"/>
        </w:rPr>
      </w:pPr>
      <w:r>
        <w:rPr>
          <w:sz w:val="24"/>
          <w:szCs w:val="24"/>
        </w:rPr>
        <w:t xml:space="preserve">IL RPC qualora venga a conoscenza di una ipotetica  situazione di inconferibilita’  </w:t>
      </w:r>
    </w:p>
    <w:p w14:paraId="6C9108DD" w14:textId="77777777" w:rsidR="00636418" w:rsidRDefault="00636418" w:rsidP="00636418">
      <w:pPr>
        <w:widowControl/>
        <w:numPr>
          <w:ilvl w:val="0"/>
          <w:numId w:val="45"/>
        </w:numPr>
        <w:autoSpaceDE/>
        <w:spacing w:line="252" w:lineRule="exact"/>
        <w:jc w:val="both"/>
        <w:rPr>
          <w:sz w:val="24"/>
          <w:szCs w:val="24"/>
        </w:rPr>
      </w:pPr>
      <w:r>
        <w:rPr>
          <w:sz w:val="24"/>
          <w:szCs w:val="24"/>
        </w:rPr>
        <w:t>Avvia il procedimento di verifica della situazione</w:t>
      </w:r>
    </w:p>
    <w:p w14:paraId="130DF0D6" w14:textId="77777777" w:rsidR="00636418" w:rsidRDefault="00636418" w:rsidP="00636418">
      <w:pPr>
        <w:widowControl/>
        <w:numPr>
          <w:ilvl w:val="0"/>
          <w:numId w:val="45"/>
        </w:numPr>
        <w:autoSpaceDE/>
        <w:spacing w:line="252" w:lineRule="exact"/>
        <w:jc w:val="both"/>
        <w:rPr>
          <w:sz w:val="24"/>
          <w:szCs w:val="24"/>
        </w:rPr>
      </w:pPr>
      <w:r>
        <w:rPr>
          <w:sz w:val="24"/>
          <w:szCs w:val="24"/>
        </w:rPr>
        <w:t>Accerta la violazione delle norme sulla inconferibilita’</w:t>
      </w:r>
    </w:p>
    <w:p w14:paraId="18DD0C00" w14:textId="77777777" w:rsidR="00636418" w:rsidRDefault="00636418" w:rsidP="00636418">
      <w:pPr>
        <w:widowControl/>
        <w:numPr>
          <w:ilvl w:val="0"/>
          <w:numId w:val="45"/>
        </w:numPr>
        <w:autoSpaceDE/>
        <w:spacing w:line="252" w:lineRule="exact"/>
        <w:jc w:val="both"/>
        <w:rPr>
          <w:sz w:val="24"/>
          <w:szCs w:val="24"/>
        </w:rPr>
      </w:pPr>
      <w:r>
        <w:rPr>
          <w:sz w:val="24"/>
          <w:szCs w:val="24"/>
        </w:rPr>
        <w:t>Dichiara la nullita’ dell’incarico</w:t>
      </w:r>
    </w:p>
    <w:p w14:paraId="73220FB3" w14:textId="77777777" w:rsidR="00636418" w:rsidRDefault="00636418" w:rsidP="00636418">
      <w:pPr>
        <w:widowControl/>
        <w:numPr>
          <w:ilvl w:val="0"/>
          <w:numId w:val="45"/>
        </w:numPr>
        <w:autoSpaceDE/>
        <w:spacing w:line="252" w:lineRule="exact"/>
        <w:jc w:val="both"/>
        <w:rPr>
          <w:sz w:val="24"/>
          <w:szCs w:val="24"/>
        </w:rPr>
      </w:pPr>
      <w:r>
        <w:rPr>
          <w:sz w:val="24"/>
          <w:szCs w:val="24"/>
        </w:rPr>
        <w:t>Verifica nel rispetto del contraddittorio  se via sia dolo o colpa anche lieve del soggetto / organo conferente l’incarico ;</w:t>
      </w:r>
    </w:p>
    <w:p w14:paraId="7CC12C9A" w14:textId="77777777" w:rsidR="00636418" w:rsidRDefault="00636418" w:rsidP="00636418">
      <w:pPr>
        <w:widowControl/>
        <w:numPr>
          <w:ilvl w:val="0"/>
          <w:numId w:val="45"/>
        </w:numPr>
        <w:autoSpaceDE/>
        <w:spacing w:line="252" w:lineRule="exact"/>
        <w:jc w:val="both"/>
        <w:rPr>
          <w:sz w:val="24"/>
          <w:szCs w:val="24"/>
        </w:rPr>
      </w:pPr>
      <w:r>
        <w:rPr>
          <w:sz w:val="24"/>
          <w:szCs w:val="24"/>
        </w:rPr>
        <w:t xml:space="preserve">Esercita  il potere sanzionatorio  nei confronti del soggetto conferente l’incarico ( art 15 e 18 lgs 39/2013 ) </w:t>
      </w:r>
    </w:p>
    <w:p w14:paraId="19D9036A" w14:textId="77777777" w:rsidR="00636418" w:rsidRDefault="00636418" w:rsidP="00636418">
      <w:pPr>
        <w:spacing w:line="252" w:lineRule="exact"/>
        <w:jc w:val="both"/>
        <w:rPr>
          <w:sz w:val="24"/>
          <w:szCs w:val="24"/>
        </w:rPr>
      </w:pPr>
      <w:r>
        <w:rPr>
          <w:sz w:val="24"/>
          <w:szCs w:val="24"/>
        </w:rPr>
        <w:t xml:space="preserve"> </w:t>
      </w:r>
    </w:p>
    <w:p w14:paraId="3564A98A" w14:textId="77777777" w:rsidR="00636418" w:rsidRDefault="00636418" w:rsidP="00636418">
      <w:pPr>
        <w:spacing w:line="252" w:lineRule="exact"/>
        <w:ind w:left="426"/>
        <w:jc w:val="both"/>
        <w:rPr>
          <w:sz w:val="24"/>
          <w:szCs w:val="24"/>
        </w:rPr>
      </w:pPr>
      <w:r>
        <w:rPr>
          <w:sz w:val="24"/>
          <w:szCs w:val="24"/>
        </w:rPr>
        <w:t>INCOMPATIBILITA’</w:t>
      </w:r>
    </w:p>
    <w:p w14:paraId="71C8D72A" w14:textId="77777777" w:rsidR="00636418" w:rsidRDefault="00636418" w:rsidP="00636418">
      <w:pPr>
        <w:spacing w:line="252" w:lineRule="exact"/>
        <w:ind w:left="426"/>
        <w:jc w:val="both"/>
        <w:rPr>
          <w:sz w:val="24"/>
          <w:szCs w:val="24"/>
        </w:rPr>
      </w:pPr>
      <w:r>
        <w:rPr>
          <w:sz w:val="24"/>
          <w:szCs w:val="24"/>
        </w:rPr>
        <w:t xml:space="preserve"> </w:t>
      </w:r>
    </w:p>
    <w:p w14:paraId="40F363C3" w14:textId="77777777" w:rsidR="00636418" w:rsidRDefault="00636418" w:rsidP="00636418">
      <w:pPr>
        <w:spacing w:line="252" w:lineRule="exact"/>
        <w:ind w:left="426"/>
        <w:jc w:val="both"/>
        <w:rPr>
          <w:sz w:val="24"/>
          <w:szCs w:val="24"/>
        </w:rPr>
      </w:pPr>
      <w:r>
        <w:rPr>
          <w:sz w:val="24"/>
          <w:szCs w:val="24"/>
        </w:rPr>
        <w:t xml:space="preserve">Il RPCT  qualora venga a conoscenza di una ipotetica situazione di incompatibilita ‘ : </w:t>
      </w:r>
    </w:p>
    <w:p w14:paraId="54471345" w14:textId="77777777" w:rsidR="00636418" w:rsidRDefault="00636418" w:rsidP="00636418">
      <w:pPr>
        <w:spacing w:line="252" w:lineRule="exact"/>
        <w:ind w:left="426"/>
        <w:jc w:val="both"/>
        <w:rPr>
          <w:sz w:val="24"/>
          <w:szCs w:val="24"/>
        </w:rPr>
      </w:pPr>
      <w:r>
        <w:rPr>
          <w:sz w:val="24"/>
          <w:szCs w:val="24"/>
        </w:rPr>
        <w:t xml:space="preserve">1.Avvia il procedimento di verifica della situazione </w:t>
      </w:r>
    </w:p>
    <w:p w14:paraId="45BB1954" w14:textId="77777777" w:rsidR="00636418" w:rsidRDefault="00636418" w:rsidP="00636418">
      <w:pPr>
        <w:spacing w:line="252" w:lineRule="exact"/>
        <w:ind w:left="426"/>
        <w:jc w:val="both"/>
        <w:rPr>
          <w:sz w:val="24"/>
          <w:szCs w:val="24"/>
        </w:rPr>
      </w:pPr>
      <w:r>
        <w:rPr>
          <w:sz w:val="24"/>
          <w:szCs w:val="24"/>
        </w:rPr>
        <w:t>2.Accerta la violazione delle norme sulla incompatibilita’</w:t>
      </w:r>
    </w:p>
    <w:p w14:paraId="35C78E7F" w14:textId="77777777" w:rsidR="00636418" w:rsidRDefault="00636418" w:rsidP="00636418">
      <w:pPr>
        <w:spacing w:line="252" w:lineRule="exact"/>
        <w:ind w:left="426"/>
        <w:jc w:val="both"/>
        <w:rPr>
          <w:sz w:val="24"/>
          <w:szCs w:val="24"/>
        </w:rPr>
      </w:pPr>
      <w:r>
        <w:rPr>
          <w:sz w:val="24"/>
          <w:szCs w:val="24"/>
        </w:rPr>
        <w:t xml:space="preserve">3.Contesta all’interessato la condizione di incompatibilita’ accertata </w:t>
      </w:r>
    </w:p>
    <w:p w14:paraId="43B275F4" w14:textId="77777777" w:rsidR="00636418" w:rsidRDefault="00636418" w:rsidP="00636418">
      <w:pPr>
        <w:spacing w:line="252" w:lineRule="exact"/>
        <w:ind w:left="426"/>
        <w:jc w:val="both"/>
        <w:rPr>
          <w:sz w:val="24"/>
          <w:szCs w:val="24"/>
        </w:rPr>
      </w:pPr>
      <w:r>
        <w:rPr>
          <w:sz w:val="24"/>
          <w:szCs w:val="24"/>
        </w:rPr>
        <w:t xml:space="preserve">4.Dichiara la decadenza  dall’incarico trascorsi 15 gg dalla contestazione , in caso di mancata rimozione d’incompatibilita’ .  </w:t>
      </w:r>
    </w:p>
    <w:p w14:paraId="3063E6FC" w14:textId="77777777" w:rsidR="00636418" w:rsidRDefault="00636418" w:rsidP="00636418">
      <w:pPr>
        <w:spacing w:line="252" w:lineRule="exact"/>
        <w:jc w:val="both"/>
        <w:rPr>
          <w:sz w:val="24"/>
          <w:szCs w:val="24"/>
        </w:rPr>
      </w:pPr>
    </w:p>
    <w:p w14:paraId="03A1271E" w14:textId="77777777" w:rsidR="00636418" w:rsidRDefault="00636418" w:rsidP="00636418">
      <w:pPr>
        <w:spacing w:line="252" w:lineRule="exact"/>
        <w:ind w:left="567"/>
        <w:jc w:val="both"/>
        <w:rPr>
          <w:sz w:val="24"/>
          <w:szCs w:val="24"/>
        </w:rPr>
      </w:pPr>
      <w:r>
        <w:rPr>
          <w:sz w:val="24"/>
          <w:szCs w:val="24"/>
        </w:rPr>
        <w:t>Le suddette disposizioni si applicano anche in caso di incarichi di RUP.</w:t>
      </w:r>
    </w:p>
    <w:p w14:paraId="58666E02" w14:textId="77777777" w:rsidR="00636418" w:rsidRDefault="00636418" w:rsidP="00636418">
      <w:pPr>
        <w:spacing w:line="252" w:lineRule="exact"/>
        <w:ind w:left="567"/>
        <w:jc w:val="both"/>
        <w:rPr>
          <w:sz w:val="24"/>
          <w:szCs w:val="24"/>
        </w:rPr>
      </w:pPr>
    </w:p>
    <w:p w14:paraId="6C9720D6" w14:textId="77777777" w:rsidR="00636418" w:rsidRDefault="00636418" w:rsidP="00636418">
      <w:pPr>
        <w:spacing w:line="252" w:lineRule="exact"/>
        <w:ind w:left="567"/>
        <w:jc w:val="both"/>
        <w:rPr>
          <w:sz w:val="24"/>
          <w:szCs w:val="24"/>
        </w:rPr>
      </w:pPr>
      <w:r>
        <w:rPr>
          <w:sz w:val="24"/>
          <w:szCs w:val="24"/>
        </w:rPr>
        <w:t xml:space="preserve"> Il legislatore ha poi previsto  requisiti di onorabilita’ e moralita’  per ricoprire incarichi dirigenziali  e assimilati ponendo all’art. 3 Dlgs 39/2013  il divieto di assumere incarichi in caso di sentenza di condanna  anche non definitiva  per i reati contro la pubblica amministrazione , fatte salve le ipotesi in cui siano disposte pene accessorie dell’interdizione dai pubblici uffici  ovvero sia intervenuta la cessazione del rapporto di lavoro a seguito di procedimento disciplinare , per la durata del periodo di inconferibilita’ possono essere conferiti incarichi   di studio e ricerca  e comunque incarichi che non comportino competenze di amministrazione e di gestione</w:t>
      </w:r>
      <w:del w:id="228" w:author="SALVATORE VENTO" w:date="2022-03-22T09:34:00Z">
        <w:r>
          <w:rPr>
            <w:sz w:val="24"/>
            <w:szCs w:val="24"/>
          </w:rPr>
          <w:delText xml:space="preserve"> </w:delText>
        </w:r>
      </w:del>
      <w:r>
        <w:rPr>
          <w:sz w:val="24"/>
          <w:szCs w:val="24"/>
        </w:rPr>
        <w:t xml:space="preserve">. E’ in ogni caso escluso  il conferimento di incarichi relativi agli uffici preposti alle gestioni finanziarie , all’acquisizione di beni , servizi e forniture nonche’ all’erogazione di contributi , sussidi , ausili , o attribuzione di vantaggi economici a  soggetti pubblici o privati  , di incarichi che comportino vigilanza o controllo.  Il mancato rispetto di tali disposizioni configura illecito disciplinare  per violazione degli obblighi di correttezza e trasparenza. </w:t>
      </w:r>
    </w:p>
    <w:p w14:paraId="7CD390F9" w14:textId="77777777" w:rsidR="00636418" w:rsidRDefault="00636418" w:rsidP="00636418">
      <w:pPr>
        <w:pStyle w:val="Corpotesto"/>
        <w:ind w:left="567"/>
        <w:jc w:val="both"/>
        <w:rPr>
          <w:rFonts w:eastAsia="MS ??"/>
          <w:sz w:val="24"/>
          <w:szCs w:val="24"/>
          <w:lang w:eastAsia="ar-SA"/>
        </w:rPr>
      </w:pPr>
      <w:r>
        <w:rPr>
          <w:sz w:val="24"/>
          <w:szCs w:val="24"/>
        </w:rPr>
        <w:t xml:space="preserve">Per quanto concerne la misura di prevenzione dell’inconferibilita’ ed incompatibilita’ degli incarichi, importanti innovazioni sono state introdotte dalla Delibera ANAC nr. 1201 del 18 dicembre 2019 . </w:t>
      </w:r>
    </w:p>
    <w:p w14:paraId="5B6D9B90" w14:textId="77777777" w:rsidR="00636418" w:rsidRDefault="00636418" w:rsidP="00636418">
      <w:pPr>
        <w:pStyle w:val="Corpotesto"/>
        <w:spacing w:before="8"/>
        <w:jc w:val="both"/>
        <w:rPr>
          <w:rFonts w:eastAsia="Times New Roman"/>
          <w:sz w:val="24"/>
          <w:szCs w:val="24"/>
        </w:rPr>
      </w:pPr>
    </w:p>
    <w:p w14:paraId="16F5CDF0" w14:textId="77777777" w:rsidR="00636418" w:rsidRDefault="00636418" w:rsidP="00636418">
      <w:pPr>
        <w:spacing w:line="252" w:lineRule="exact"/>
        <w:ind w:left="395"/>
        <w:rPr>
          <w:rFonts w:eastAsia="MS ??"/>
          <w:sz w:val="24"/>
          <w:szCs w:val="24"/>
          <w:lang w:eastAsia="ar-SA"/>
        </w:rPr>
      </w:pPr>
      <w:r>
        <w:rPr>
          <w:rFonts w:eastAsia="MS ??"/>
          <w:sz w:val="24"/>
          <w:szCs w:val="24"/>
          <w:lang w:eastAsia="ar-SA"/>
        </w:rPr>
        <w:t xml:space="preserve"> </w:t>
      </w:r>
    </w:p>
    <w:p w14:paraId="6EEA35DE" w14:textId="77777777" w:rsidR="00636418" w:rsidRDefault="00636418" w:rsidP="00636418">
      <w:pPr>
        <w:spacing w:line="252" w:lineRule="exact"/>
        <w:ind w:left="395"/>
        <w:rPr>
          <w:rFonts w:eastAsia="MS ??"/>
          <w:sz w:val="24"/>
          <w:szCs w:val="24"/>
          <w:lang w:eastAsia="ar-SA"/>
        </w:rPr>
      </w:pPr>
    </w:p>
    <w:p w14:paraId="2A218301" w14:textId="77777777" w:rsidR="00636418" w:rsidRDefault="00636418" w:rsidP="00636418">
      <w:pPr>
        <w:spacing w:line="252" w:lineRule="exact"/>
        <w:ind w:left="395"/>
        <w:rPr>
          <w:rFonts w:eastAsia="MS ??"/>
          <w:sz w:val="24"/>
          <w:szCs w:val="24"/>
          <w:lang w:eastAsia="ar-SA"/>
        </w:rPr>
      </w:pPr>
    </w:p>
    <w:tbl>
      <w:tblPr>
        <w:tblStyle w:val="Grigliatabella"/>
        <w:tblW w:w="0" w:type="auto"/>
        <w:tblInd w:w="279" w:type="dxa"/>
        <w:tblLook w:val="04A0" w:firstRow="1" w:lastRow="0" w:firstColumn="1" w:lastColumn="0" w:noHBand="0" w:noVBand="1"/>
      </w:tblPr>
      <w:tblGrid>
        <w:gridCol w:w="4532"/>
        <w:gridCol w:w="4811"/>
      </w:tblGrid>
      <w:tr w:rsidR="00636418" w14:paraId="2239A3EF" w14:textId="77777777" w:rsidTr="00636418">
        <w:tc>
          <w:tcPr>
            <w:tcW w:w="4532" w:type="dxa"/>
            <w:tcBorders>
              <w:top w:val="single" w:sz="4" w:space="0" w:color="auto"/>
              <w:left w:val="single" w:sz="4" w:space="0" w:color="auto"/>
              <w:bottom w:val="single" w:sz="4" w:space="0" w:color="auto"/>
              <w:right w:val="single" w:sz="4" w:space="0" w:color="auto"/>
            </w:tcBorders>
          </w:tcPr>
          <w:p w14:paraId="62AB92DB" w14:textId="77777777" w:rsidR="00636418" w:rsidRDefault="00636418">
            <w:pPr>
              <w:autoSpaceDE/>
              <w:adjustRightInd w:val="0"/>
              <w:jc w:val="both"/>
              <w:rPr>
                <w:rFonts w:ascii="Times New Roman" w:eastAsia="Times New Roman" w:hAnsi="Times New Roman"/>
                <w:bCs/>
                <w:iCs/>
                <w:color w:val="000000"/>
                <w:sz w:val="24"/>
                <w:szCs w:val="24"/>
                <w:lang w:eastAsia="it-IT"/>
              </w:rPr>
            </w:pPr>
            <w:r>
              <w:rPr>
                <w:bCs/>
                <w:iCs/>
                <w:color w:val="000000"/>
                <w:sz w:val="24"/>
                <w:szCs w:val="24"/>
                <w:lang w:eastAsia="it-IT"/>
              </w:rPr>
              <w:t xml:space="preserve">RESPONSABILI </w:t>
            </w:r>
          </w:p>
          <w:p w14:paraId="6B2DBF10"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hideMark/>
          </w:tcPr>
          <w:p w14:paraId="5507AB0B"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r>
              <w:rPr>
                <w:bCs/>
                <w:iCs/>
                <w:color w:val="000000"/>
                <w:sz w:val="24"/>
                <w:szCs w:val="24"/>
                <w:lang w:eastAsia="it-IT"/>
              </w:rPr>
              <w:t xml:space="preserve">RPC e RT , Responsabili dei Settori  </w:t>
            </w:r>
          </w:p>
        </w:tc>
      </w:tr>
      <w:tr w:rsidR="00636418" w14:paraId="11D82DBC" w14:textId="77777777" w:rsidTr="00636418">
        <w:tc>
          <w:tcPr>
            <w:tcW w:w="4532" w:type="dxa"/>
            <w:tcBorders>
              <w:top w:val="single" w:sz="4" w:space="0" w:color="auto"/>
              <w:left w:val="single" w:sz="4" w:space="0" w:color="auto"/>
              <w:bottom w:val="single" w:sz="4" w:space="0" w:color="auto"/>
              <w:right w:val="single" w:sz="4" w:space="0" w:color="auto"/>
            </w:tcBorders>
          </w:tcPr>
          <w:p w14:paraId="1852C09F" w14:textId="77777777" w:rsidR="00636418" w:rsidRDefault="00636418">
            <w:pPr>
              <w:autoSpaceDE/>
              <w:adjustRightInd w:val="0"/>
              <w:jc w:val="both"/>
              <w:rPr>
                <w:rFonts w:ascii="Times New Roman" w:eastAsia="Times New Roman" w:hAnsi="Times New Roman"/>
                <w:bCs/>
                <w:iCs/>
                <w:color w:val="000000"/>
                <w:sz w:val="24"/>
                <w:szCs w:val="24"/>
                <w:lang w:eastAsia="it-IT"/>
              </w:rPr>
            </w:pPr>
            <w:r>
              <w:rPr>
                <w:bCs/>
                <w:iCs/>
                <w:color w:val="000000"/>
                <w:sz w:val="24"/>
                <w:szCs w:val="24"/>
                <w:lang w:eastAsia="it-IT"/>
              </w:rPr>
              <w:t>MISURA DI PREVENZIONE</w:t>
            </w:r>
          </w:p>
          <w:p w14:paraId="39B46177"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tcPr>
          <w:p w14:paraId="580BD391" w14:textId="77777777" w:rsidR="00636418" w:rsidRPr="00636418" w:rsidRDefault="00636418">
            <w:pPr>
              <w:adjustRightInd w:val="0"/>
              <w:spacing w:line="278" w:lineRule="exact"/>
              <w:jc w:val="both"/>
              <w:rPr>
                <w:rFonts w:ascii="Times New Roman" w:eastAsia="Times New Roman" w:hAnsi="Times New Roman"/>
                <w:sz w:val="24"/>
                <w:szCs w:val="24"/>
                <w:lang w:eastAsia="it-IT"/>
              </w:rPr>
            </w:pPr>
            <w:r>
              <w:rPr>
                <w:sz w:val="24"/>
                <w:szCs w:val="24"/>
                <w:lang w:eastAsia="it-IT"/>
                <w:rPrChange w:id="229" w:author="SALVATORE VENTO" w:date="2022-03-22T09:23:00Z">
                  <w:rPr>
                    <w:sz w:val="24"/>
                    <w:szCs w:val="24"/>
                    <w:lang w:val="en-US" w:eastAsia="it-IT"/>
                  </w:rPr>
                </w:rPrChange>
              </w:rPr>
              <w:t>Controllo</w:t>
            </w:r>
            <w:r>
              <w:rPr>
                <w:spacing w:val="-4"/>
                <w:sz w:val="24"/>
                <w:szCs w:val="24"/>
                <w:lang w:eastAsia="it-IT"/>
                <w:rPrChange w:id="230" w:author="SALVATORE VENTO" w:date="2022-03-22T09:23:00Z">
                  <w:rPr>
                    <w:spacing w:val="-4"/>
                    <w:sz w:val="24"/>
                    <w:szCs w:val="24"/>
                    <w:lang w:val="en-US" w:eastAsia="it-IT"/>
                  </w:rPr>
                </w:rPrChange>
              </w:rPr>
              <w:t xml:space="preserve"> </w:t>
            </w:r>
            <w:r>
              <w:rPr>
                <w:sz w:val="24"/>
                <w:szCs w:val="24"/>
                <w:lang w:eastAsia="it-IT"/>
                <w:rPrChange w:id="231" w:author="SALVATORE VENTO" w:date="2022-03-22T09:23:00Z">
                  <w:rPr>
                    <w:sz w:val="24"/>
                    <w:szCs w:val="24"/>
                    <w:lang w:val="en-US" w:eastAsia="it-IT"/>
                  </w:rPr>
                </w:rPrChange>
              </w:rPr>
              <w:t>delle</w:t>
            </w:r>
            <w:r>
              <w:rPr>
                <w:spacing w:val="-4"/>
                <w:sz w:val="24"/>
                <w:szCs w:val="24"/>
                <w:lang w:eastAsia="it-IT"/>
                <w:rPrChange w:id="232" w:author="SALVATORE VENTO" w:date="2022-03-22T09:23:00Z">
                  <w:rPr>
                    <w:spacing w:val="-4"/>
                    <w:sz w:val="24"/>
                    <w:szCs w:val="24"/>
                    <w:lang w:val="en-US" w:eastAsia="it-IT"/>
                  </w:rPr>
                </w:rPrChange>
              </w:rPr>
              <w:t xml:space="preserve"> </w:t>
            </w:r>
            <w:r>
              <w:rPr>
                <w:sz w:val="24"/>
                <w:szCs w:val="24"/>
                <w:lang w:eastAsia="it-IT"/>
                <w:rPrChange w:id="233" w:author="SALVATORE VENTO" w:date="2022-03-22T09:23:00Z">
                  <w:rPr>
                    <w:sz w:val="24"/>
                    <w:szCs w:val="24"/>
                    <w:lang w:val="en-US" w:eastAsia="it-IT"/>
                  </w:rPr>
                </w:rPrChange>
              </w:rPr>
              <w:t>dichiarazioni</w:t>
            </w:r>
            <w:r>
              <w:rPr>
                <w:spacing w:val="-2"/>
                <w:sz w:val="24"/>
                <w:szCs w:val="24"/>
                <w:lang w:eastAsia="it-IT"/>
                <w:rPrChange w:id="234" w:author="SALVATORE VENTO" w:date="2022-03-22T09:23:00Z">
                  <w:rPr>
                    <w:spacing w:val="-2"/>
                    <w:sz w:val="24"/>
                    <w:szCs w:val="24"/>
                    <w:lang w:val="en-US" w:eastAsia="it-IT"/>
                  </w:rPr>
                </w:rPrChange>
              </w:rPr>
              <w:t xml:space="preserve"> </w:t>
            </w:r>
            <w:r>
              <w:rPr>
                <w:sz w:val="24"/>
                <w:szCs w:val="24"/>
                <w:lang w:eastAsia="it-IT"/>
                <w:rPrChange w:id="235" w:author="SALVATORE VENTO" w:date="2022-03-22T09:23:00Z">
                  <w:rPr>
                    <w:sz w:val="24"/>
                    <w:szCs w:val="24"/>
                    <w:lang w:val="en-US" w:eastAsia="it-IT"/>
                  </w:rPr>
                </w:rPrChange>
              </w:rPr>
              <w:t>rese</w:t>
            </w:r>
            <w:r>
              <w:rPr>
                <w:spacing w:val="-6"/>
                <w:sz w:val="24"/>
                <w:szCs w:val="24"/>
                <w:lang w:eastAsia="it-IT"/>
                <w:rPrChange w:id="236" w:author="SALVATORE VENTO" w:date="2022-03-22T09:23:00Z">
                  <w:rPr>
                    <w:spacing w:val="-6"/>
                    <w:sz w:val="24"/>
                    <w:szCs w:val="24"/>
                    <w:lang w:val="en-US" w:eastAsia="it-IT"/>
                  </w:rPr>
                </w:rPrChange>
              </w:rPr>
              <w:t xml:space="preserve"> </w:t>
            </w:r>
            <w:r>
              <w:rPr>
                <w:sz w:val="24"/>
                <w:szCs w:val="24"/>
                <w:lang w:eastAsia="it-IT"/>
                <w:rPrChange w:id="237" w:author="SALVATORE VENTO" w:date="2022-03-22T09:23:00Z">
                  <w:rPr>
                    <w:sz w:val="24"/>
                    <w:szCs w:val="24"/>
                    <w:lang w:val="en-US" w:eastAsia="it-IT"/>
                  </w:rPr>
                </w:rPrChange>
              </w:rPr>
              <w:t>in</w:t>
            </w:r>
            <w:r>
              <w:rPr>
                <w:spacing w:val="-52"/>
                <w:sz w:val="24"/>
                <w:szCs w:val="24"/>
                <w:lang w:eastAsia="it-IT"/>
                <w:rPrChange w:id="238" w:author="SALVATORE VENTO" w:date="2022-03-22T09:23:00Z">
                  <w:rPr>
                    <w:spacing w:val="-52"/>
                    <w:sz w:val="24"/>
                    <w:szCs w:val="24"/>
                    <w:lang w:val="en-US" w:eastAsia="it-IT"/>
                  </w:rPr>
                </w:rPrChange>
              </w:rPr>
              <w:t xml:space="preserve"> </w:t>
            </w:r>
            <w:r>
              <w:rPr>
                <w:sz w:val="24"/>
                <w:szCs w:val="24"/>
                <w:lang w:eastAsia="it-IT"/>
                <w:rPrChange w:id="239" w:author="SALVATORE VENTO" w:date="2022-03-22T09:23:00Z">
                  <w:rPr>
                    <w:sz w:val="24"/>
                    <w:szCs w:val="24"/>
                    <w:lang w:val="en-US" w:eastAsia="it-IT"/>
                  </w:rPr>
                </w:rPrChange>
              </w:rPr>
              <w:t xml:space="preserve">autocertificazione – pubblicazione delle dichiarazioni di </w:t>
            </w:r>
            <w:del w:id="240" w:author="SALVATORE VENTO" w:date="2022-03-22T09:37:00Z">
              <w:r>
                <w:rPr>
                  <w:sz w:val="24"/>
                  <w:szCs w:val="24"/>
                  <w:lang w:eastAsia="it-IT"/>
                  <w:rPrChange w:id="241" w:author="SALVATORE VENTO" w:date="2022-03-22T09:23:00Z">
                    <w:rPr>
                      <w:sz w:val="24"/>
                      <w:szCs w:val="24"/>
                      <w:lang w:val="en-US" w:eastAsia="it-IT"/>
                    </w:rPr>
                  </w:rPrChange>
                </w:rPr>
                <w:delText>incompatibilita’</w:delText>
              </w:r>
            </w:del>
            <w:ins w:id="242" w:author="SALVATORE VENTO" w:date="2022-03-22T09:37:00Z">
              <w:r>
                <w:rPr>
                  <w:sz w:val="24"/>
                  <w:szCs w:val="24"/>
                  <w:lang w:eastAsia="it-IT"/>
                </w:rPr>
                <w:t>incompatibilità</w:t>
              </w:r>
            </w:ins>
            <w:r>
              <w:rPr>
                <w:sz w:val="24"/>
                <w:szCs w:val="24"/>
                <w:lang w:eastAsia="it-IT"/>
                <w:rPrChange w:id="243" w:author="SALVATORE VENTO" w:date="2022-03-22T09:23:00Z">
                  <w:rPr>
                    <w:sz w:val="24"/>
                    <w:szCs w:val="24"/>
                    <w:lang w:val="en-US" w:eastAsia="it-IT"/>
                  </w:rPr>
                </w:rPrChange>
              </w:rPr>
              <w:t xml:space="preserve"> e inconferibilita’ rese .</w:t>
            </w:r>
          </w:p>
          <w:p w14:paraId="58C04A80" w14:textId="77777777" w:rsidR="00636418" w:rsidRDefault="00636418">
            <w:pPr>
              <w:adjustRightInd w:val="0"/>
              <w:jc w:val="both"/>
              <w:rPr>
                <w:sz w:val="24"/>
                <w:szCs w:val="24"/>
                <w:lang w:eastAsia="it-IT"/>
              </w:rPr>
            </w:pPr>
          </w:p>
          <w:p w14:paraId="63F6EEC2" w14:textId="77777777" w:rsidR="00636418" w:rsidRDefault="00636418">
            <w:pPr>
              <w:adjustRightInd w:val="0"/>
              <w:jc w:val="both"/>
              <w:rPr>
                <w:sz w:val="24"/>
                <w:szCs w:val="24"/>
                <w:lang w:eastAsia="it-IT"/>
              </w:rPr>
            </w:pPr>
          </w:p>
          <w:p w14:paraId="133275A6"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r>
              <w:rPr>
                <w:sz w:val="24"/>
                <w:szCs w:val="24"/>
                <w:lang w:eastAsia="it-IT"/>
                <w:rPrChange w:id="244" w:author="SALVATORE VENTO" w:date="2022-03-22T09:23:00Z">
                  <w:rPr>
                    <w:sz w:val="24"/>
                    <w:szCs w:val="24"/>
                    <w:lang w:val="en-US" w:eastAsia="it-IT"/>
                  </w:rPr>
                </w:rPrChange>
              </w:rPr>
              <w:t>Verifica del permanere delle condizioni</w:t>
            </w:r>
            <w:r>
              <w:rPr>
                <w:spacing w:val="-52"/>
                <w:sz w:val="24"/>
                <w:szCs w:val="24"/>
                <w:lang w:eastAsia="it-IT"/>
                <w:rPrChange w:id="245" w:author="SALVATORE VENTO" w:date="2022-03-22T09:23:00Z">
                  <w:rPr>
                    <w:spacing w:val="-52"/>
                    <w:sz w:val="24"/>
                    <w:szCs w:val="24"/>
                    <w:lang w:val="en-US" w:eastAsia="it-IT"/>
                  </w:rPr>
                </w:rPrChange>
              </w:rPr>
              <w:t xml:space="preserve"> </w:t>
            </w:r>
            <w:r>
              <w:rPr>
                <w:sz w:val="24"/>
                <w:szCs w:val="24"/>
                <w:lang w:eastAsia="it-IT"/>
                <w:rPrChange w:id="246" w:author="SALVATORE VENTO" w:date="2022-03-22T09:23:00Z">
                  <w:rPr>
                    <w:sz w:val="24"/>
                    <w:szCs w:val="24"/>
                    <w:lang w:val="en-US" w:eastAsia="it-IT"/>
                  </w:rPr>
                </w:rPrChange>
              </w:rPr>
              <w:t>per</w:t>
            </w:r>
            <w:r>
              <w:rPr>
                <w:spacing w:val="1"/>
                <w:sz w:val="24"/>
                <w:szCs w:val="24"/>
                <w:lang w:eastAsia="it-IT"/>
                <w:rPrChange w:id="247" w:author="SALVATORE VENTO" w:date="2022-03-22T09:23:00Z">
                  <w:rPr>
                    <w:spacing w:val="1"/>
                    <w:sz w:val="24"/>
                    <w:szCs w:val="24"/>
                    <w:lang w:val="en-US" w:eastAsia="it-IT"/>
                  </w:rPr>
                </w:rPrChange>
              </w:rPr>
              <w:t xml:space="preserve"> </w:t>
            </w:r>
            <w:r>
              <w:rPr>
                <w:sz w:val="24"/>
                <w:szCs w:val="24"/>
                <w:lang w:eastAsia="it-IT"/>
                <w:rPrChange w:id="248" w:author="SALVATORE VENTO" w:date="2022-03-22T09:23:00Z">
                  <w:rPr>
                    <w:sz w:val="24"/>
                    <w:szCs w:val="24"/>
                    <w:lang w:val="en-US" w:eastAsia="it-IT"/>
                  </w:rPr>
                </w:rPrChange>
              </w:rPr>
              <w:t>il</w:t>
            </w:r>
            <w:r>
              <w:rPr>
                <w:spacing w:val="1"/>
                <w:sz w:val="24"/>
                <w:szCs w:val="24"/>
                <w:lang w:eastAsia="it-IT"/>
                <w:rPrChange w:id="249" w:author="SALVATORE VENTO" w:date="2022-03-22T09:23:00Z">
                  <w:rPr>
                    <w:spacing w:val="1"/>
                    <w:sz w:val="24"/>
                    <w:szCs w:val="24"/>
                    <w:lang w:val="en-US" w:eastAsia="it-IT"/>
                  </w:rPr>
                </w:rPrChange>
              </w:rPr>
              <w:t xml:space="preserve"> </w:t>
            </w:r>
            <w:r>
              <w:rPr>
                <w:sz w:val="24"/>
                <w:szCs w:val="24"/>
                <w:lang w:eastAsia="it-IT"/>
                <w:rPrChange w:id="250" w:author="SALVATORE VENTO" w:date="2022-03-22T09:23:00Z">
                  <w:rPr>
                    <w:sz w:val="24"/>
                    <w:szCs w:val="24"/>
                    <w:lang w:val="en-US" w:eastAsia="it-IT"/>
                  </w:rPr>
                </w:rPrChange>
              </w:rPr>
              <w:t>conferimento</w:t>
            </w:r>
            <w:r>
              <w:rPr>
                <w:sz w:val="24"/>
                <w:szCs w:val="24"/>
                <w:lang w:eastAsia="it-IT"/>
              </w:rPr>
              <w:t xml:space="preserve"> di incarichi dirigenziali , incarichi  di RUP ed incarichi esterni  , amministratore di Enti pubblici , Enti privati in controllo pubblico </w:t>
            </w:r>
            <w:r>
              <w:rPr>
                <w:spacing w:val="1"/>
                <w:sz w:val="24"/>
                <w:szCs w:val="24"/>
                <w:lang w:eastAsia="it-IT"/>
                <w:rPrChange w:id="251" w:author="SALVATORE VENTO" w:date="2022-03-22T09:23:00Z">
                  <w:rPr>
                    <w:spacing w:val="1"/>
                    <w:sz w:val="24"/>
                    <w:szCs w:val="24"/>
                    <w:lang w:val="en-US" w:eastAsia="it-IT"/>
                  </w:rPr>
                </w:rPrChange>
              </w:rPr>
              <w:t xml:space="preserve"> </w:t>
            </w:r>
            <w:r>
              <w:rPr>
                <w:sz w:val="24"/>
                <w:szCs w:val="24"/>
                <w:lang w:eastAsia="it-IT"/>
                <w:rPrChange w:id="252" w:author="SALVATORE VENTO" w:date="2022-03-22T09:23:00Z">
                  <w:rPr>
                    <w:sz w:val="24"/>
                    <w:szCs w:val="24"/>
                    <w:lang w:val="en-US" w:eastAsia="it-IT"/>
                  </w:rPr>
                </w:rPrChange>
              </w:rPr>
              <w:t>(acquisizione</w:t>
            </w:r>
            <w:r>
              <w:rPr>
                <w:spacing w:val="1"/>
                <w:sz w:val="24"/>
                <w:szCs w:val="24"/>
                <w:lang w:eastAsia="it-IT"/>
                <w:rPrChange w:id="253" w:author="SALVATORE VENTO" w:date="2022-03-22T09:23:00Z">
                  <w:rPr>
                    <w:spacing w:val="1"/>
                    <w:sz w:val="24"/>
                    <w:szCs w:val="24"/>
                    <w:lang w:val="en-US" w:eastAsia="it-IT"/>
                  </w:rPr>
                </w:rPrChange>
              </w:rPr>
              <w:t xml:space="preserve"> </w:t>
            </w:r>
            <w:r>
              <w:rPr>
                <w:sz w:val="24"/>
                <w:szCs w:val="24"/>
                <w:lang w:eastAsia="it-IT"/>
                <w:rPrChange w:id="254" w:author="SALVATORE VENTO" w:date="2022-03-22T09:23:00Z">
                  <w:rPr>
                    <w:sz w:val="24"/>
                    <w:szCs w:val="24"/>
                    <w:lang w:val="en-US" w:eastAsia="it-IT"/>
                  </w:rPr>
                </w:rPrChange>
              </w:rPr>
              <w:t>Casellario</w:t>
            </w:r>
            <w:r>
              <w:rPr>
                <w:spacing w:val="1"/>
                <w:sz w:val="24"/>
                <w:szCs w:val="24"/>
                <w:lang w:eastAsia="it-IT"/>
                <w:rPrChange w:id="255" w:author="SALVATORE VENTO" w:date="2022-03-22T09:23:00Z">
                  <w:rPr>
                    <w:spacing w:val="1"/>
                    <w:sz w:val="24"/>
                    <w:szCs w:val="24"/>
                    <w:lang w:val="en-US" w:eastAsia="it-IT"/>
                  </w:rPr>
                </w:rPrChange>
              </w:rPr>
              <w:t xml:space="preserve"> </w:t>
            </w:r>
            <w:r>
              <w:rPr>
                <w:sz w:val="24"/>
                <w:szCs w:val="24"/>
                <w:lang w:eastAsia="it-IT"/>
                <w:rPrChange w:id="256" w:author="SALVATORE VENTO" w:date="2022-03-22T09:23:00Z">
                  <w:rPr>
                    <w:sz w:val="24"/>
                    <w:szCs w:val="24"/>
                    <w:lang w:val="en-US" w:eastAsia="it-IT"/>
                  </w:rPr>
                </w:rPrChange>
              </w:rPr>
              <w:t>Giudiziale</w:t>
            </w:r>
            <w:r>
              <w:rPr>
                <w:spacing w:val="1"/>
                <w:sz w:val="24"/>
                <w:szCs w:val="24"/>
                <w:lang w:eastAsia="it-IT"/>
                <w:rPrChange w:id="257" w:author="SALVATORE VENTO" w:date="2022-03-22T09:23:00Z">
                  <w:rPr>
                    <w:spacing w:val="1"/>
                    <w:sz w:val="24"/>
                    <w:szCs w:val="24"/>
                    <w:lang w:val="en-US" w:eastAsia="it-IT"/>
                  </w:rPr>
                </w:rPrChange>
              </w:rPr>
              <w:t xml:space="preserve"> </w:t>
            </w:r>
            <w:r>
              <w:rPr>
                <w:sz w:val="24"/>
                <w:szCs w:val="24"/>
                <w:lang w:eastAsia="it-IT"/>
                <w:rPrChange w:id="258" w:author="SALVATORE VENTO" w:date="2022-03-22T09:23:00Z">
                  <w:rPr>
                    <w:sz w:val="24"/>
                    <w:szCs w:val="24"/>
                    <w:lang w:val="en-US" w:eastAsia="it-IT"/>
                  </w:rPr>
                </w:rPrChange>
              </w:rPr>
              <w:t>e</w:t>
            </w:r>
            <w:r>
              <w:rPr>
                <w:spacing w:val="1"/>
                <w:sz w:val="24"/>
                <w:szCs w:val="24"/>
                <w:lang w:eastAsia="it-IT"/>
                <w:rPrChange w:id="259" w:author="SALVATORE VENTO" w:date="2022-03-22T09:23:00Z">
                  <w:rPr>
                    <w:spacing w:val="1"/>
                    <w:sz w:val="24"/>
                    <w:szCs w:val="24"/>
                    <w:lang w:val="en-US" w:eastAsia="it-IT"/>
                  </w:rPr>
                </w:rPrChange>
              </w:rPr>
              <w:t xml:space="preserve"> </w:t>
            </w:r>
            <w:r>
              <w:rPr>
                <w:sz w:val="24"/>
                <w:szCs w:val="24"/>
                <w:lang w:eastAsia="it-IT"/>
                <w:rPrChange w:id="260" w:author="SALVATORE VENTO" w:date="2022-03-22T09:23:00Z">
                  <w:rPr>
                    <w:sz w:val="24"/>
                    <w:szCs w:val="24"/>
                    <w:lang w:val="en-US" w:eastAsia="it-IT"/>
                  </w:rPr>
                </w:rPrChange>
              </w:rPr>
              <w:t>Carichi</w:t>
            </w:r>
            <w:r>
              <w:rPr>
                <w:spacing w:val="1"/>
                <w:sz w:val="24"/>
                <w:szCs w:val="24"/>
                <w:lang w:eastAsia="it-IT"/>
                <w:rPrChange w:id="261" w:author="SALVATORE VENTO" w:date="2022-03-22T09:23:00Z">
                  <w:rPr>
                    <w:spacing w:val="1"/>
                    <w:sz w:val="24"/>
                    <w:szCs w:val="24"/>
                    <w:lang w:val="en-US" w:eastAsia="it-IT"/>
                  </w:rPr>
                </w:rPrChange>
              </w:rPr>
              <w:t xml:space="preserve"> </w:t>
            </w:r>
            <w:r>
              <w:rPr>
                <w:sz w:val="24"/>
                <w:szCs w:val="24"/>
                <w:lang w:eastAsia="it-IT"/>
                <w:rPrChange w:id="262" w:author="SALVATORE VENTO" w:date="2022-03-22T09:23:00Z">
                  <w:rPr>
                    <w:sz w:val="24"/>
                    <w:szCs w:val="24"/>
                    <w:lang w:val="en-US" w:eastAsia="it-IT"/>
                  </w:rPr>
                </w:rPrChange>
              </w:rPr>
              <w:t>Pendenti, esame dettagliato del curriculum vitae con elencazione di tutti gli  incarichi ricoperti )</w:t>
            </w:r>
          </w:p>
        </w:tc>
      </w:tr>
      <w:tr w:rsidR="00636418" w14:paraId="7E51E3DA" w14:textId="77777777" w:rsidTr="00636418">
        <w:tc>
          <w:tcPr>
            <w:tcW w:w="4532" w:type="dxa"/>
            <w:tcBorders>
              <w:top w:val="single" w:sz="4" w:space="0" w:color="auto"/>
              <w:left w:val="single" w:sz="4" w:space="0" w:color="auto"/>
              <w:bottom w:val="single" w:sz="4" w:space="0" w:color="auto"/>
              <w:right w:val="single" w:sz="4" w:space="0" w:color="auto"/>
            </w:tcBorders>
          </w:tcPr>
          <w:p w14:paraId="2D5F4344" w14:textId="77777777" w:rsidR="00636418" w:rsidRDefault="00636418">
            <w:pPr>
              <w:autoSpaceDE/>
              <w:adjustRightInd w:val="0"/>
              <w:jc w:val="both"/>
              <w:rPr>
                <w:rFonts w:ascii="Times New Roman" w:eastAsia="Times New Roman" w:hAnsi="Times New Roman"/>
                <w:bCs/>
                <w:iCs/>
                <w:color w:val="000000"/>
                <w:sz w:val="24"/>
                <w:szCs w:val="24"/>
                <w:lang w:eastAsia="it-IT"/>
              </w:rPr>
            </w:pPr>
            <w:r>
              <w:rPr>
                <w:bCs/>
                <w:iCs/>
                <w:color w:val="000000"/>
                <w:sz w:val="24"/>
                <w:szCs w:val="24"/>
                <w:lang w:eastAsia="it-IT"/>
              </w:rPr>
              <w:t>MONITORAGGIO DELL’APPLICAZIONE</w:t>
            </w:r>
          </w:p>
          <w:p w14:paraId="3AA4437F"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hideMark/>
          </w:tcPr>
          <w:p w14:paraId="4ABE3707"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r>
              <w:rPr>
                <w:bCs/>
                <w:iCs/>
                <w:color w:val="000000"/>
                <w:sz w:val="24"/>
                <w:szCs w:val="24"/>
                <w:lang w:eastAsia="it-IT"/>
              </w:rPr>
              <w:t xml:space="preserve">Annuale </w:t>
            </w:r>
          </w:p>
        </w:tc>
      </w:tr>
    </w:tbl>
    <w:p w14:paraId="269F1A02" w14:textId="77777777" w:rsidR="00636418" w:rsidRDefault="00636418" w:rsidP="00636418">
      <w:pPr>
        <w:spacing w:line="252" w:lineRule="exact"/>
        <w:ind w:left="395"/>
        <w:rPr>
          <w:rFonts w:eastAsia="Times New Roman"/>
          <w:b/>
          <w:sz w:val="24"/>
          <w:szCs w:val="24"/>
        </w:rPr>
      </w:pPr>
    </w:p>
    <w:tbl>
      <w:tblPr>
        <w:tblStyle w:val="Grigliatabella"/>
        <w:tblW w:w="0" w:type="auto"/>
        <w:tblLook w:val="04A0" w:firstRow="1" w:lastRow="0" w:firstColumn="1" w:lastColumn="0" w:noHBand="0" w:noVBand="1"/>
      </w:tblPr>
      <w:tblGrid>
        <w:gridCol w:w="9622"/>
      </w:tblGrid>
      <w:tr w:rsidR="00636418" w14:paraId="0E7A6914"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40B58349" w14:textId="77777777" w:rsidR="00636418" w:rsidRDefault="00636418">
            <w:pPr>
              <w:autoSpaceDE/>
              <w:spacing w:line="252" w:lineRule="exact"/>
              <w:jc w:val="both"/>
              <w:rPr>
                <w:rFonts w:ascii="Times New Roman" w:eastAsia="Times New Roman" w:hAnsi="Times New Roman" w:cs="Times New Roman"/>
                <w:sz w:val="24"/>
                <w:szCs w:val="24"/>
                <w:lang w:eastAsia="it-IT"/>
              </w:rPr>
            </w:pPr>
            <w:r>
              <w:rPr>
                <w:sz w:val="24"/>
                <w:szCs w:val="24"/>
                <w:lang w:eastAsia="it-IT"/>
              </w:rPr>
              <w:t>2.3.16   MISURA DELLA FORMAZIONE  DELLE COMMISSIONI PER L’ACCESSO AGLI UFFICI E COMMISSIONI PER LA SCELTA D</w:t>
            </w:r>
            <w:ins w:id="263" w:author="Franca Sparagna" w:date="2022-03-21T14:14:00Z">
              <w:r>
                <w:rPr>
                  <w:sz w:val="24"/>
                  <w:szCs w:val="24"/>
                  <w:lang w:eastAsia="it-IT"/>
                </w:rPr>
                <w:t>EL CONTR</w:t>
              </w:r>
            </w:ins>
            <w:ins w:id="264" w:author="Franca Sparagna" w:date="2022-03-21T14:15:00Z">
              <w:r>
                <w:rPr>
                  <w:sz w:val="24"/>
                  <w:szCs w:val="24"/>
                  <w:lang w:eastAsia="it-IT"/>
                </w:rPr>
                <w:t xml:space="preserve">AENTE E PER L’ATTRIBUZIONE DI VANTAGGI ECONOMICI </w:t>
              </w:r>
            </w:ins>
            <w:r>
              <w:rPr>
                <w:sz w:val="24"/>
                <w:szCs w:val="24"/>
                <w:lang w:eastAsia="it-IT"/>
              </w:rPr>
              <w:t xml:space="preserve">(art. 35bis co. 1 lett a e c Dlgs 165/2001 ) </w:t>
            </w:r>
          </w:p>
        </w:tc>
      </w:tr>
    </w:tbl>
    <w:p w14:paraId="091DEAC7" w14:textId="77777777" w:rsidR="00636418" w:rsidRDefault="00636418">
      <w:pPr>
        <w:spacing w:line="252" w:lineRule="exact"/>
        <w:ind w:left="395"/>
        <w:jc w:val="both"/>
        <w:rPr>
          <w:ins w:id="265" w:author="Franca Sparagna" w:date="2022-03-21T14:15:00Z"/>
          <w:del w:id="266" w:author="Segreteria4" w:date="2022-03-22T11:35:00Z"/>
          <w:rFonts w:eastAsia="Times New Roman"/>
          <w:sz w:val="24"/>
          <w:szCs w:val="24"/>
        </w:rPr>
        <w:pPrChange w:id="267" w:author="User" w:date="2022-03-21T19:31:00Z">
          <w:pPr>
            <w:spacing w:line="252" w:lineRule="exact"/>
            <w:ind w:left="395"/>
          </w:pPr>
        </w:pPrChange>
      </w:pPr>
    </w:p>
    <w:p w14:paraId="5BC484D8" w14:textId="77777777" w:rsidR="00636418" w:rsidRDefault="00636418" w:rsidP="00636418">
      <w:pPr>
        <w:spacing w:line="252" w:lineRule="exact"/>
        <w:ind w:left="395"/>
        <w:rPr>
          <w:ins w:id="268" w:author="Franca Sparagna" w:date="2022-03-21T14:15:00Z"/>
          <w:del w:id="269" w:author="Segreteria4" w:date="2022-03-22T11:35:00Z"/>
          <w:sz w:val="24"/>
          <w:szCs w:val="24"/>
        </w:rPr>
      </w:pPr>
    </w:p>
    <w:p w14:paraId="1D294749" w14:textId="77777777" w:rsidR="00636418" w:rsidRDefault="00636418" w:rsidP="00636418">
      <w:pPr>
        <w:spacing w:line="252" w:lineRule="exact"/>
        <w:ind w:left="395"/>
        <w:rPr>
          <w:ins w:id="270" w:author="Franca Sparagna" w:date="2022-03-21T14:15:00Z"/>
          <w:sz w:val="24"/>
          <w:szCs w:val="24"/>
        </w:rPr>
      </w:pPr>
    </w:p>
    <w:p w14:paraId="53A075D0" w14:textId="77777777" w:rsidR="00636418" w:rsidRDefault="00636418">
      <w:pPr>
        <w:spacing w:line="252" w:lineRule="exact"/>
        <w:ind w:left="395"/>
        <w:jc w:val="both"/>
        <w:rPr>
          <w:sz w:val="24"/>
          <w:szCs w:val="24"/>
        </w:rPr>
        <w:pPrChange w:id="271" w:author="Franca Sparagna" w:date="2022-03-21T14:15:00Z">
          <w:pPr>
            <w:spacing w:line="252" w:lineRule="exact"/>
            <w:ind w:left="395"/>
          </w:pPr>
        </w:pPrChange>
      </w:pPr>
      <w:r>
        <w:rPr>
          <w:sz w:val="24"/>
          <w:szCs w:val="24"/>
        </w:rPr>
        <w:t xml:space="preserve"> Formazione delle Commissioni  per l’accesso agli uffici  e commissioni per la scelta del contraente e per l’attribuzione di vantaggi economici ( art. 35 bis comma 1 lett a , e c Dlgs 165/2001 ) .</w:t>
      </w:r>
    </w:p>
    <w:p w14:paraId="4DD4928A" w14:textId="77777777" w:rsidR="00636418" w:rsidRDefault="00636418">
      <w:pPr>
        <w:spacing w:line="252" w:lineRule="exact"/>
        <w:ind w:left="395"/>
        <w:jc w:val="both"/>
        <w:rPr>
          <w:sz w:val="24"/>
          <w:szCs w:val="24"/>
        </w:rPr>
        <w:pPrChange w:id="272" w:author="Franca Sparagna" w:date="2022-03-21T14:15:00Z">
          <w:pPr>
            <w:spacing w:line="252" w:lineRule="exact"/>
            <w:ind w:left="395"/>
          </w:pPr>
        </w:pPrChange>
      </w:pPr>
      <w:r>
        <w:rPr>
          <w:sz w:val="24"/>
          <w:szCs w:val="24"/>
        </w:rPr>
        <w:t xml:space="preserve">Ogni Responsabile del procedimento prima  di procedere alla riunione dei componenti delle commissioni di cui  sopra accerta l’insussistenza delle cause ostative indicate all’art. 35 bis lett a e c Dlgs 165/2001. Della dichiarazione è dato espressamente atto nel provvedimento di nomina della Commissione.  La violazione comporta l’illegittimita’  del provvedimento conclusivo del procedimento nel quale la Commissione è stata nominata . Ove la situazione di divieto  a far parte della commissione sopraggiunga all’atto della nomina e nel corso del rapporto  la situazione deve essere immediatamente comunicata  dal soggetto interessato al  RPC  che la contesta all’interessato  e lo rimuove dall’incarico. </w:t>
      </w:r>
    </w:p>
    <w:p w14:paraId="6F069A23" w14:textId="77777777" w:rsidR="00636418" w:rsidRDefault="00636418">
      <w:pPr>
        <w:spacing w:line="252" w:lineRule="exact"/>
        <w:ind w:left="395"/>
        <w:jc w:val="both"/>
        <w:rPr>
          <w:sz w:val="24"/>
          <w:szCs w:val="24"/>
        </w:rPr>
        <w:pPrChange w:id="273" w:author="Franca Sparagna" w:date="2022-03-21T14:15:00Z">
          <w:pPr>
            <w:spacing w:line="252" w:lineRule="exact"/>
            <w:ind w:left="395"/>
          </w:pPr>
        </w:pPrChange>
      </w:pPr>
    </w:p>
    <w:p w14:paraId="6B542108" w14:textId="77777777" w:rsidR="00636418" w:rsidRDefault="00636418" w:rsidP="00636418">
      <w:pPr>
        <w:spacing w:line="252" w:lineRule="exact"/>
        <w:ind w:left="395"/>
        <w:rPr>
          <w:sz w:val="24"/>
          <w:szCs w:val="24"/>
        </w:rPr>
      </w:pPr>
    </w:p>
    <w:p w14:paraId="1584148A" w14:textId="77777777" w:rsidR="00636418" w:rsidRDefault="00636418" w:rsidP="00636418">
      <w:pPr>
        <w:pStyle w:val="Corpotesto"/>
        <w:rPr>
          <w:del w:id="274" w:author="Segreteria4" w:date="2022-03-22T11:32:00Z"/>
          <w:rFonts w:eastAsia="MS ??"/>
          <w:sz w:val="24"/>
          <w:szCs w:val="24"/>
          <w:lang w:eastAsia="ar-SA"/>
        </w:rPr>
      </w:pPr>
    </w:p>
    <w:p w14:paraId="0714A384" w14:textId="77777777" w:rsidR="00636418" w:rsidRDefault="00636418" w:rsidP="00636418">
      <w:pPr>
        <w:pStyle w:val="Corpotesto"/>
        <w:rPr>
          <w:del w:id="275" w:author="Segreteria4" w:date="2022-03-22T11:32:00Z"/>
          <w:rFonts w:eastAsia="Times New Roman"/>
          <w:sz w:val="24"/>
          <w:szCs w:val="24"/>
        </w:rPr>
      </w:pPr>
    </w:p>
    <w:tbl>
      <w:tblPr>
        <w:tblStyle w:val="Grigliatabella"/>
        <w:tblW w:w="9639" w:type="dxa"/>
        <w:tblInd w:w="279" w:type="dxa"/>
        <w:tblLook w:val="04A0" w:firstRow="1" w:lastRow="0" w:firstColumn="1" w:lastColumn="0" w:noHBand="0" w:noVBand="1"/>
      </w:tblPr>
      <w:tblGrid>
        <w:gridCol w:w="4532"/>
        <w:gridCol w:w="5107"/>
      </w:tblGrid>
      <w:tr w:rsidR="00636418" w14:paraId="1EB9B8BA" w14:textId="77777777" w:rsidTr="00636418">
        <w:tc>
          <w:tcPr>
            <w:tcW w:w="4532" w:type="dxa"/>
            <w:tcBorders>
              <w:top w:val="single" w:sz="4" w:space="0" w:color="auto"/>
              <w:left w:val="single" w:sz="4" w:space="0" w:color="auto"/>
              <w:bottom w:val="single" w:sz="4" w:space="0" w:color="auto"/>
              <w:right w:val="single" w:sz="4" w:space="0" w:color="auto"/>
            </w:tcBorders>
          </w:tcPr>
          <w:p w14:paraId="3DD1A6F7" w14:textId="77777777" w:rsidR="00636418" w:rsidRDefault="00636418">
            <w:pPr>
              <w:autoSpaceDE/>
              <w:adjustRightInd w:val="0"/>
              <w:jc w:val="both"/>
              <w:rPr>
                <w:rFonts w:ascii="Times New Roman" w:eastAsia="Times New Roman" w:hAnsi="Times New Roman"/>
                <w:bCs/>
                <w:iCs/>
                <w:color w:val="000000"/>
                <w:sz w:val="24"/>
                <w:szCs w:val="24"/>
                <w:lang w:eastAsia="it-IT"/>
              </w:rPr>
            </w:pPr>
            <w:r>
              <w:rPr>
                <w:bCs/>
                <w:iCs/>
                <w:color w:val="000000"/>
                <w:sz w:val="24"/>
                <w:szCs w:val="24"/>
                <w:lang w:eastAsia="it-IT"/>
              </w:rPr>
              <w:t xml:space="preserve">RESPONSABILI </w:t>
            </w:r>
          </w:p>
          <w:p w14:paraId="2EFF2B6C"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c>
          <w:tcPr>
            <w:tcW w:w="5107" w:type="dxa"/>
            <w:tcBorders>
              <w:top w:val="single" w:sz="4" w:space="0" w:color="auto"/>
              <w:left w:val="single" w:sz="4" w:space="0" w:color="auto"/>
              <w:bottom w:val="single" w:sz="4" w:space="0" w:color="auto"/>
              <w:right w:val="single" w:sz="4" w:space="0" w:color="auto"/>
            </w:tcBorders>
            <w:hideMark/>
          </w:tcPr>
          <w:p w14:paraId="0E3191F9"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ins w:id="276" w:author="Franca Sparagna" w:date="2022-03-21T14:15:00Z">
              <w:r>
                <w:rPr>
                  <w:sz w:val="24"/>
                  <w:szCs w:val="24"/>
                  <w:lang w:eastAsia="it-IT"/>
                  <w:rPrChange w:id="277" w:author="SALVATORE VENTO" w:date="2022-03-22T09:23:00Z">
                    <w:rPr>
                      <w:sz w:val="24"/>
                      <w:szCs w:val="24"/>
                      <w:lang w:val="en-US" w:eastAsia="it-IT"/>
                    </w:rPr>
                  </w:rPrChange>
                </w:rPr>
                <w:t>Tutti i Responsabili dei Se</w:t>
              </w:r>
            </w:ins>
            <w:r>
              <w:rPr>
                <w:sz w:val="24"/>
                <w:szCs w:val="24"/>
                <w:lang w:eastAsia="it-IT"/>
              </w:rPr>
              <w:t xml:space="preserve">ttori / Segretario Comunale </w:t>
            </w:r>
          </w:p>
        </w:tc>
      </w:tr>
      <w:tr w:rsidR="00636418" w14:paraId="1AD56932" w14:textId="77777777" w:rsidTr="00636418">
        <w:tc>
          <w:tcPr>
            <w:tcW w:w="4532" w:type="dxa"/>
            <w:tcBorders>
              <w:top w:val="single" w:sz="4" w:space="0" w:color="auto"/>
              <w:left w:val="single" w:sz="4" w:space="0" w:color="auto"/>
              <w:bottom w:val="single" w:sz="4" w:space="0" w:color="auto"/>
              <w:right w:val="single" w:sz="4" w:space="0" w:color="auto"/>
            </w:tcBorders>
          </w:tcPr>
          <w:p w14:paraId="55F0850C" w14:textId="77777777" w:rsidR="00636418" w:rsidRDefault="00636418">
            <w:pPr>
              <w:autoSpaceDE/>
              <w:adjustRightInd w:val="0"/>
              <w:jc w:val="both"/>
              <w:rPr>
                <w:rFonts w:ascii="Times New Roman" w:eastAsia="Times New Roman" w:hAnsi="Times New Roman"/>
                <w:bCs/>
                <w:iCs/>
                <w:color w:val="000000"/>
                <w:sz w:val="24"/>
                <w:szCs w:val="24"/>
                <w:lang w:eastAsia="it-IT"/>
              </w:rPr>
            </w:pPr>
            <w:r>
              <w:rPr>
                <w:bCs/>
                <w:iCs/>
                <w:color w:val="000000"/>
                <w:sz w:val="24"/>
                <w:szCs w:val="24"/>
                <w:lang w:eastAsia="it-IT"/>
              </w:rPr>
              <w:t>MISURA DI PREVENZIONE</w:t>
            </w:r>
          </w:p>
          <w:p w14:paraId="072CF029"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c>
          <w:tcPr>
            <w:tcW w:w="5107" w:type="dxa"/>
            <w:tcBorders>
              <w:top w:val="single" w:sz="4" w:space="0" w:color="auto"/>
              <w:left w:val="single" w:sz="4" w:space="0" w:color="auto"/>
              <w:bottom w:val="single" w:sz="4" w:space="0" w:color="auto"/>
              <w:right w:val="single" w:sz="4" w:space="0" w:color="auto"/>
            </w:tcBorders>
            <w:hideMark/>
          </w:tcPr>
          <w:p w14:paraId="6205FD5B"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ins w:id="278" w:author="Franca Sparagna" w:date="2022-03-21T14:15:00Z">
              <w:r>
                <w:rPr>
                  <w:sz w:val="24"/>
                  <w:szCs w:val="24"/>
                  <w:lang w:eastAsia="it-IT"/>
                  <w:rPrChange w:id="279" w:author="SALVATORE VENTO" w:date="2022-03-22T09:23:00Z">
                    <w:rPr>
                      <w:sz w:val="24"/>
                      <w:szCs w:val="24"/>
                      <w:lang w:val="en-US" w:eastAsia="it-IT"/>
                    </w:rPr>
                  </w:rPrChange>
                </w:rPr>
                <w:t xml:space="preserve">Sottoscrizione di apposita  dichiarazione sostitutiva  dell’atto di notorieta’ </w:t>
              </w:r>
            </w:ins>
            <w:r>
              <w:rPr>
                <w:sz w:val="24"/>
                <w:szCs w:val="24"/>
                <w:lang w:eastAsia="it-IT"/>
              </w:rPr>
              <w:t xml:space="preserve">, prima dell’inizio dei lavori della Commissione , </w:t>
            </w:r>
            <w:ins w:id="280" w:author="Franca Sparagna" w:date="2022-03-21T14:15:00Z">
              <w:r>
                <w:rPr>
                  <w:sz w:val="24"/>
                  <w:szCs w:val="24"/>
                  <w:lang w:eastAsia="it-IT"/>
                  <w:rPrChange w:id="281" w:author="SALVATORE VENTO" w:date="2022-03-22T09:23:00Z">
                    <w:rPr>
                      <w:sz w:val="24"/>
                      <w:szCs w:val="24"/>
                      <w:lang w:val="en-US" w:eastAsia="it-IT"/>
                    </w:rPr>
                  </w:rPrChange>
                </w:rPr>
                <w:t xml:space="preserve"> avente ad oggetto l’insussistenza di  divieti a far parte delle commissioni  di cui alle lettere a e  c dell’art 35 bis TUPI</w:t>
              </w:r>
            </w:ins>
          </w:p>
        </w:tc>
      </w:tr>
      <w:tr w:rsidR="00636418" w14:paraId="0D83E282" w14:textId="77777777" w:rsidTr="00636418">
        <w:tc>
          <w:tcPr>
            <w:tcW w:w="4532" w:type="dxa"/>
            <w:tcBorders>
              <w:top w:val="single" w:sz="4" w:space="0" w:color="auto"/>
              <w:left w:val="single" w:sz="4" w:space="0" w:color="auto"/>
              <w:bottom w:val="single" w:sz="4" w:space="0" w:color="auto"/>
              <w:right w:val="single" w:sz="4" w:space="0" w:color="auto"/>
            </w:tcBorders>
          </w:tcPr>
          <w:p w14:paraId="0831748A" w14:textId="77777777" w:rsidR="00636418" w:rsidRDefault="00636418">
            <w:pPr>
              <w:autoSpaceDE/>
              <w:adjustRightInd w:val="0"/>
              <w:jc w:val="both"/>
              <w:rPr>
                <w:rFonts w:ascii="Times New Roman" w:eastAsia="Times New Roman" w:hAnsi="Times New Roman"/>
                <w:bCs/>
                <w:iCs/>
                <w:color w:val="000000"/>
                <w:sz w:val="24"/>
                <w:szCs w:val="24"/>
                <w:lang w:eastAsia="it-IT"/>
              </w:rPr>
            </w:pPr>
            <w:r>
              <w:rPr>
                <w:bCs/>
                <w:iCs/>
                <w:color w:val="000000"/>
                <w:sz w:val="24"/>
                <w:szCs w:val="24"/>
                <w:lang w:eastAsia="it-IT"/>
              </w:rPr>
              <w:t>MONITORAGGIO DELL’APPLICAZIONE</w:t>
            </w:r>
          </w:p>
          <w:p w14:paraId="6C508FA6"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c>
          <w:tcPr>
            <w:tcW w:w="5107" w:type="dxa"/>
            <w:tcBorders>
              <w:top w:val="single" w:sz="4" w:space="0" w:color="auto"/>
              <w:left w:val="single" w:sz="4" w:space="0" w:color="auto"/>
              <w:bottom w:val="single" w:sz="4" w:space="0" w:color="auto"/>
              <w:right w:val="single" w:sz="4" w:space="0" w:color="auto"/>
            </w:tcBorders>
          </w:tcPr>
          <w:p w14:paraId="69A3B203" w14:textId="77777777" w:rsidR="00636418" w:rsidRDefault="00636418">
            <w:pPr>
              <w:pStyle w:val="Corpotesto"/>
              <w:autoSpaceDE/>
              <w:spacing w:before="10"/>
              <w:rPr>
                <w:ins w:id="282" w:author="Franca Sparagna" w:date="2022-03-21T14:16:00Z"/>
                <w:rFonts w:ascii="Times New Roman" w:eastAsia="Times New Roman" w:hAnsi="Times New Roman"/>
                <w:sz w:val="24"/>
                <w:szCs w:val="24"/>
                <w:lang w:eastAsia="it-IT"/>
              </w:rPr>
            </w:pPr>
            <w:ins w:id="283" w:author="Franca Sparagna" w:date="2022-03-21T14:16:00Z">
              <w:r>
                <w:rPr>
                  <w:sz w:val="24"/>
                  <w:szCs w:val="24"/>
                  <w:lang w:eastAsia="it-IT"/>
                </w:rPr>
                <w:t xml:space="preserve">L’applicazione della presente misura verra ‘ monitorata in sede di report annuale dal RPC. </w:t>
              </w:r>
            </w:ins>
          </w:p>
          <w:p w14:paraId="47F10DB5" w14:textId="77777777" w:rsidR="00636418" w:rsidRDefault="00636418">
            <w:pPr>
              <w:pStyle w:val="Corpotesto"/>
              <w:autoSpaceDE/>
              <w:spacing w:before="10"/>
              <w:rPr>
                <w:ins w:id="284" w:author="Franca Sparagna" w:date="2022-03-21T14:16:00Z"/>
                <w:sz w:val="24"/>
                <w:szCs w:val="24"/>
                <w:lang w:eastAsia="it-IT"/>
              </w:rPr>
            </w:pPr>
          </w:p>
          <w:p w14:paraId="05A7B2D2"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r>
    </w:tbl>
    <w:p w14:paraId="17953BE4" w14:textId="77777777" w:rsidR="00636418" w:rsidRDefault="00636418" w:rsidP="00636418">
      <w:pPr>
        <w:pStyle w:val="Corpotesto"/>
        <w:rPr>
          <w:rFonts w:eastAsia="Times New Roman"/>
          <w:sz w:val="24"/>
          <w:szCs w:val="24"/>
        </w:rPr>
      </w:pPr>
    </w:p>
    <w:p w14:paraId="5327692D" w14:textId="77777777" w:rsidR="00636418" w:rsidRDefault="00636418" w:rsidP="00636418">
      <w:pPr>
        <w:pStyle w:val="Corpotesto"/>
        <w:spacing w:before="10"/>
        <w:rPr>
          <w:del w:id="285" w:author="User" w:date="2022-03-21T17:54:00Z"/>
          <w:sz w:val="24"/>
          <w:szCs w:val="24"/>
        </w:rPr>
      </w:pPr>
      <w:del w:id="286" w:author="User" w:date="2022-03-21T17:54:00Z">
        <w:r>
          <w:rPr>
            <w:sz w:val="24"/>
            <w:szCs w:val="24"/>
          </w:rPr>
          <w:delText xml:space="preserve"> </w:delText>
        </w:r>
      </w:del>
    </w:p>
    <w:p w14:paraId="29FACAE6" w14:textId="77777777" w:rsidR="00636418" w:rsidRDefault="00636418">
      <w:pPr>
        <w:pStyle w:val="Corpotesto"/>
        <w:spacing w:before="10"/>
        <w:rPr>
          <w:del w:id="287" w:author="User" w:date="2022-03-21T17:54:00Z"/>
          <w:sz w:val="24"/>
          <w:szCs w:val="24"/>
        </w:rPr>
        <w:pPrChange w:id="288" w:author="User" w:date="2022-03-21T17:54:00Z">
          <w:pPr>
            <w:pStyle w:val="Corpotesto"/>
          </w:pPr>
        </w:pPrChange>
      </w:pPr>
      <w:del w:id="289" w:author="User" w:date="2022-03-21T17:54:00Z">
        <w:r>
          <w:delText xml:space="preserve">  </w:delText>
        </w:r>
      </w:del>
    </w:p>
    <w:p w14:paraId="1546B472" w14:textId="77777777" w:rsidR="00636418" w:rsidRDefault="00636418">
      <w:pPr>
        <w:pStyle w:val="Corpotesto"/>
        <w:spacing w:before="10"/>
        <w:rPr>
          <w:del w:id="290" w:author="User" w:date="2022-03-21T17:54:00Z"/>
          <w:sz w:val="24"/>
          <w:szCs w:val="24"/>
        </w:rPr>
        <w:pPrChange w:id="291" w:author="User" w:date="2022-03-21T17:54:00Z">
          <w:pPr>
            <w:pStyle w:val="Corpotesto"/>
          </w:pPr>
        </w:pPrChange>
      </w:pPr>
      <w:del w:id="292" w:author="User" w:date="2022-03-21T17:54:00Z">
        <w:r>
          <w:delText xml:space="preserve">   </w:delText>
        </w:r>
      </w:del>
    </w:p>
    <w:p w14:paraId="5485398D" w14:textId="77777777" w:rsidR="00636418" w:rsidRDefault="00636418">
      <w:pPr>
        <w:pStyle w:val="Corpotesto"/>
        <w:spacing w:before="10"/>
        <w:rPr>
          <w:del w:id="293" w:author="User" w:date="2022-03-21T17:54:00Z"/>
          <w:sz w:val="24"/>
          <w:szCs w:val="24"/>
        </w:rPr>
        <w:pPrChange w:id="294" w:author="User" w:date="2022-03-21T17:54:00Z">
          <w:pPr>
            <w:pStyle w:val="Corpotesto"/>
          </w:pPr>
        </w:pPrChange>
      </w:pPr>
      <w:del w:id="295" w:author="User" w:date="2022-03-21T17:54:00Z">
        <w:r>
          <w:delText xml:space="preserve">  </w:delText>
        </w:r>
      </w:del>
    </w:p>
    <w:p w14:paraId="15FDC2A6" w14:textId="77777777" w:rsidR="00636418" w:rsidRDefault="00636418" w:rsidP="00636418">
      <w:pPr>
        <w:rPr>
          <w:sz w:val="24"/>
          <w:szCs w:val="24"/>
        </w:rPr>
      </w:pPr>
    </w:p>
    <w:tbl>
      <w:tblPr>
        <w:tblStyle w:val="Grigliatabella"/>
        <w:tblW w:w="0" w:type="auto"/>
        <w:tblLook w:val="04A0" w:firstRow="1" w:lastRow="0" w:firstColumn="1" w:lastColumn="0" w:noHBand="0" w:noVBand="1"/>
      </w:tblPr>
      <w:tblGrid>
        <w:gridCol w:w="9622"/>
      </w:tblGrid>
      <w:tr w:rsidR="00636418" w14:paraId="65262E52"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43210769" w14:textId="77777777" w:rsidR="00636418" w:rsidRDefault="00636418">
            <w:pPr>
              <w:autoSpaceDE/>
              <w:rPr>
                <w:rFonts w:ascii="Times New Roman" w:eastAsia="Times New Roman" w:hAnsi="Times New Roman" w:cs="Times New Roman"/>
                <w:sz w:val="24"/>
                <w:szCs w:val="24"/>
                <w:lang w:eastAsia="it-IT"/>
              </w:rPr>
            </w:pPr>
            <w:r>
              <w:rPr>
                <w:sz w:val="24"/>
                <w:szCs w:val="24"/>
                <w:lang w:eastAsia="it-IT"/>
              </w:rPr>
              <w:t>2.3.17</w:t>
            </w:r>
            <w:ins w:id="296" w:author="Franca Sparagna" w:date="2022-03-21T14:16:00Z">
              <w:r>
                <w:rPr>
                  <w:sz w:val="24"/>
                  <w:szCs w:val="24"/>
                  <w:lang w:eastAsia="it-IT"/>
                </w:rPr>
                <w:t xml:space="preserve">  MISURA  INCARICHI EXTRAISTITUZIONALI </w:t>
              </w:r>
            </w:ins>
            <w:del w:id="297" w:author="Franca Sparagna" w:date="2022-03-21T14:17:00Z">
              <w:r>
                <w:rPr>
                  <w:sz w:val="24"/>
                  <w:szCs w:val="24"/>
                  <w:lang w:eastAsia="it-IT"/>
                </w:rPr>
                <w:delText>Incarichi extraistituzionali .</w:delText>
              </w:r>
            </w:del>
          </w:p>
        </w:tc>
      </w:tr>
    </w:tbl>
    <w:p w14:paraId="04CBDE34" w14:textId="77777777" w:rsidR="00636418" w:rsidRDefault="00636418" w:rsidP="00636418">
      <w:pPr>
        <w:rPr>
          <w:rFonts w:eastAsia="Times New Roman"/>
          <w:sz w:val="24"/>
          <w:szCs w:val="24"/>
        </w:rPr>
      </w:pPr>
    </w:p>
    <w:p w14:paraId="1C181F46" w14:textId="77777777" w:rsidR="00636418" w:rsidRDefault="00636418" w:rsidP="00636418">
      <w:pPr>
        <w:rPr>
          <w:sz w:val="24"/>
          <w:szCs w:val="24"/>
        </w:rPr>
      </w:pPr>
    </w:p>
    <w:p w14:paraId="6474849D" w14:textId="77777777" w:rsidR="00636418" w:rsidRDefault="00636418">
      <w:pPr>
        <w:jc w:val="both"/>
        <w:rPr>
          <w:sz w:val="24"/>
          <w:szCs w:val="24"/>
        </w:rPr>
        <w:pPrChange w:id="298" w:author="User" w:date="2022-03-21T17:54:00Z">
          <w:pPr/>
        </w:pPrChange>
      </w:pPr>
      <w:r>
        <w:rPr>
          <w:sz w:val="24"/>
          <w:szCs w:val="24"/>
        </w:rPr>
        <w:t>L’art. 53 Dlgs 165/2001 disciplina lo svolgimento di incarichi e prestazioni non compresi nei doveri d’ufficio da parte dei dipendenti delle pubbliche amministrazioni  di cui all’art. 1 co. 2 . In via generale i dipendenti pubblici con rapporto di lavoro a tempo pieno e indeterminato non possono intrattenere altri rapporti  di lavoro dipendente o autonomo o svolgere attivita’ che presentano i caratteri dell’abitualita’  e professionalita’ o  esercitare attivita’ imprenditoriali  secondo quanto stabilito dall’art. 60  e seguenti del DPR 10 gennaio 1957 co. 3.</w:t>
      </w:r>
    </w:p>
    <w:p w14:paraId="6510601D" w14:textId="77777777" w:rsidR="00636418" w:rsidRDefault="00636418">
      <w:pPr>
        <w:jc w:val="both"/>
        <w:rPr>
          <w:sz w:val="24"/>
          <w:szCs w:val="24"/>
        </w:rPr>
        <w:pPrChange w:id="299" w:author="User" w:date="2022-03-21T17:54:00Z">
          <w:pPr/>
        </w:pPrChange>
      </w:pPr>
      <w:r>
        <w:rPr>
          <w:sz w:val="24"/>
          <w:szCs w:val="24"/>
        </w:rPr>
        <w:t xml:space="preserve"> La possibilita’ di svolgere incarichi retribuiti  conferiti da altri soggetti pubblici o privati e’ regolata dalle disposizioni  dell’art. 53   che prevede un regime di autorizzazione  da parte dell’amministrazione di appartenenza , sulla base  di criteri oggettivi e predeterminati che tengono conto della specifica professionalita’ e del principio di buon andamento della Pubblica Amministrazione . Cio’allo scopo di evitare che  le attivita’ extraistituzionali  impegnino eccessivamente il dipendente pubblico  a danno dei doveri d’ufficio o che possano interferire con i compiti istituzionali , con compromissione del buon andamento dell’azione amministrativa.  Il Comune di Santi Cosma e Damiano  al riguardo ha approvato un Regolamento  per la disciplina degli incarichi istituzionali il quale costituisce parte integrante del Piano triennale prevenzione corruzione  approvato con DCC nr. 5/2021 .</w:t>
      </w:r>
    </w:p>
    <w:p w14:paraId="404413A6" w14:textId="77777777" w:rsidR="00636418" w:rsidRDefault="00636418">
      <w:pPr>
        <w:jc w:val="both"/>
        <w:rPr>
          <w:sz w:val="24"/>
          <w:szCs w:val="24"/>
        </w:rPr>
        <w:pPrChange w:id="300" w:author="User" w:date="2022-03-21T17:54:00Z">
          <w:pPr/>
        </w:pPrChange>
      </w:pPr>
      <w:r>
        <w:rPr>
          <w:sz w:val="24"/>
          <w:szCs w:val="24"/>
        </w:rPr>
        <w:t xml:space="preserve">I Responsabili dei Settori    di rispettiva assegnazione dei dipendenti  richiedenti  l’autorizzazione allo svolgimento di incarichi extraufficio  previa effettuazione di tutti i dovuti  controlli in merito agli incarichi  da loro autorizzati   anche nel rispetto delle limitazioni dei compensi annuali  previsti dalle vigenti disposizioni  e dell’onere di  raccogliere dal dipendente la dovuta  comunicazione circa i compensi percepiti  per l’incarico svolto e autorizzato  sono tenuti alla trasmissione tempestiva   di tutti i dati  inerenti  i conferimenti  ex art. 53 TUPI  al Settore personale al fine di consentire a quest’ultimo la pubblicazione dei dati  sul portale Perlapa . </w:t>
      </w:r>
    </w:p>
    <w:p w14:paraId="0EB29C5A" w14:textId="77777777" w:rsidR="00636418" w:rsidRDefault="00636418" w:rsidP="00636418">
      <w:pPr>
        <w:rPr>
          <w:sz w:val="24"/>
          <w:szCs w:val="24"/>
        </w:rPr>
      </w:pPr>
    </w:p>
    <w:p w14:paraId="7524E263" w14:textId="77777777" w:rsidR="00636418" w:rsidRDefault="00636418" w:rsidP="00636418">
      <w:pPr>
        <w:rPr>
          <w:del w:id="301" w:author="Segreteria4" w:date="2022-03-22T11:32:00Z"/>
          <w:sz w:val="24"/>
          <w:szCs w:val="24"/>
        </w:rPr>
      </w:pPr>
    </w:p>
    <w:p w14:paraId="230DEAED" w14:textId="77777777" w:rsidR="00636418" w:rsidRDefault="00636418" w:rsidP="00636418">
      <w:pPr>
        <w:pStyle w:val="Corpotesto"/>
        <w:spacing w:before="8"/>
        <w:rPr>
          <w:del w:id="302" w:author="Segreteria4" w:date="2022-03-22T11:35:00Z"/>
          <w:sz w:val="24"/>
          <w:szCs w:val="24"/>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72"/>
        <w:gridCol w:w="1940"/>
        <w:gridCol w:w="1880"/>
        <w:gridCol w:w="2046"/>
      </w:tblGrid>
      <w:tr w:rsidR="00636418" w14:paraId="05ECC92A" w14:textId="77777777" w:rsidTr="00636418">
        <w:trPr>
          <w:trHeight w:val="373"/>
          <w:del w:id="303" w:author="Franca Sparagna" w:date="2022-03-21T14:17:00Z"/>
        </w:trPr>
        <w:tc>
          <w:tcPr>
            <w:tcW w:w="9638" w:type="dxa"/>
            <w:gridSpan w:val="4"/>
            <w:tcBorders>
              <w:top w:val="single" w:sz="4" w:space="0" w:color="000000"/>
              <w:left w:val="single" w:sz="4" w:space="0" w:color="000000"/>
              <w:bottom w:val="single" w:sz="4" w:space="0" w:color="000000"/>
              <w:right w:val="single" w:sz="4" w:space="0" w:color="000000"/>
            </w:tcBorders>
            <w:shd w:val="clear" w:color="auto" w:fill="C4DFB2"/>
            <w:hideMark/>
          </w:tcPr>
          <w:p w14:paraId="67FA3C6B" w14:textId="77777777" w:rsidR="00636418" w:rsidRPr="00636418" w:rsidRDefault="00636418">
            <w:pPr>
              <w:widowControl/>
              <w:autoSpaceDE/>
              <w:autoSpaceDN/>
              <w:rPr>
                <w:del w:id="304" w:author="Franca Sparagna" w:date="2022-03-21T14:17:00Z"/>
                <w:rFonts w:ascii="Times New Roman" w:eastAsia="Times New Roman" w:hAnsi="Times New Roman" w:cs="Times New Roman"/>
                <w:b/>
                <w:sz w:val="24"/>
                <w:szCs w:val="24"/>
                <w:lang w:val="en-US"/>
              </w:rPr>
            </w:pPr>
            <w:del w:id="305" w:author="Franca Sparagna" w:date="2022-03-21T14:17:00Z">
              <w:r>
                <w:rPr>
                  <w:b/>
                  <w:spacing w:val="-1"/>
                  <w:sz w:val="24"/>
                  <w:szCs w:val="24"/>
                  <w:lang w:val="en-US"/>
                </w:rPr>
                <w:delText>MISURA</w:delText>
              </w:r>
              <w:r>
                <w:rPr>
                  <w:b/>
                  <w:spacing w:val="-13"/>
                  <w:sz w:val="24"/>
                  <w:szCs w:val="24"/>
                  <w:lang w:val="en-US"/>
                </w:rPr>
                <w:delText xml:space="preserve"> </w:delText>
              </w:r>
              <w:r>
                <w:rPr>
                  <w:b/>
                  <w:spacing w:val="-1"/>
                  <w:sz w:val="24"/>
                  <w:szCs w:val="24"/>
                  <w:lang w:val="en-US"/>
                </w:rPr>
                <w:delText>DI</w:delText>
              </w:r>
              <w:r>
                <w:rPr>
                  <w:b/>
                  <w:spacing w:val="1"/>
                  <w:sz w:val="24"/>
                  <w:szCs w:val="24"/>
                  <w:lang w:val="en-US"/>
                </w:rPr>
                <w:delText xml:space="preserve"> </w:delText>
              </w:r>
              <w:r>
                <w:rPr>
                  <w:b/>
                  <w:spacing w:val="-1"/>
                  <w:sz w:val="24"/>
                  <w:szCs w:val="24"/>
                  <w:lang w:val="en-US"/>
                </w:rPr>
                <w:delText>PREVENZIONE:</w:delText>
              </w:r>
              <w:r>
                <w:rPr>
                  <w:b/>
                  <w:spacing w:val="1"/>
                  <w:sz w:val="24"/>
                  <w:szCs w:val="24"/>
                  <w:lang w:val="en-US"/>
                </w:rPr>
                <w:delText xml:space="preserve"> </w:delText>
              </w:r>
              <w:r>
                <w:rPr>
                  <w:b/>
                  <w:spacing w:val="-1"/>
                  <w:sz w:val="24"/>
                  <w:szCs w:val="24"/>
                  <w:lang w:val="en-US"/>
                </w:rPr>
                <w:delText>CONFERIMENTO</w:delText>
              </w:r>
              <w:r>
                <w:rPr>
                  <w:b/>
                  <w:sz w:val="24"/>
                  <w:szCs w:val="24"/>
                  <w:lang w:val="en-US"/>
                </w:rPr>
                <w:delText xml:space="preserve"> E</w:delText>
              </w:r>
              <w:r>
                <w:rPr>
                  <w:b/>
                  <w:spacing w:val="-12"/>
                  <w:sz w:val="24"/>
                  <w:szCs w:val="24"/>
                  <w:lang w:val="en-US"/>
                </w:rPr>
                <w:delText xml:space="preserve"> </w:delText>
              </w:r>
              <w:r>
                <w:rPr>
                  <w:b/>
                  <w:sz w:val="24"/>
                  <w:szCs w:val="24"/>
                  <w:lang w:val="en-US"/>
                </w:rPr>
                <w:delText>AUTORIZZAZIONE INCARICHI</w:delText>
              </w:r>
            </w:del>
          </w:p>
        </w:tc>
      </w:tr>
      <w:tr w:rsidR="00636418" w14:paraId="747D9D78" w14:textId="77777777" w:rsidTr="00636418">
        <w:trPr>
          <w:trHeight w:val="582"/>
          <w:del w:id="306" w:author="Franca Sparagna" w:date="2022-03-21T14:17:00Z"/>
        </w:trPr>
        <w:tc>
          <w:tcPr>
            <w:tcW w:w="3772" w:type="dxa"/>
            <w:tcBorders>
              <w:top w:val="single" w:sz="4" w:space="0" w:color="000000"/>
              <w:left w:val="single" w:sz="4" w:space="0" w:color="000000"/>
              <w:bottom w:val="single" w:sz="4" w:space="0" w:color="000000"/>
              <w:right w:val="single" w:sz="4" w:space="0" w:color="000000"/>
            </w:tcBorders>
            <w:shd w:val="clear" w:color="auto" w:fill="C4DFB2"/>
            <w:hideMark/>
          </w:tcPr>
          <w:p w14:paraId="67EE0023" w14:textId="77777777" w:rsidR="00636418" w:rsidRPr="00636418" w:rsidRDefault="00636418">
            <w:pPr>
              <w:widowControl/>
              <w:autoSpaceDE/>
              <w:autoSpaceDN/>
              <w:rPr>
                <w:del w:id="307" w:author="Franca Sparagna" w:date="2022-03-21T14:17:00Z"/>
                <w:rFonts w:ascii="Times New Roman" w:eastAsia="Times New Roman" w:hAnsi="Times New Roman" w:cs="Times New Roman"/>
                <w:b/>
                <w:sz w:val="24"/>
                <w:szCs w:val="24"/>
                <w:lang w:val="en-US"/>
              </w:rPr>
            </w:pPr>
            <w:del w:id="308" w:author="Franca Sparagna" w:date="2022-03-21T14:17:00Z">
              <w:r>
                <w:rPr>
                  <w:b/>
                  <w:spacing w:val="-3"/>
                  <w:sz w:val="24"/>
                  <w:szCs w:val="24"/>
                  <w:lang w:val="en-US"/>
                </w:rPr>
                <w:delText>ATTIVITA’</w:delText>
              </w:r>
              <w:r>
                <w:rPr>
                  <w:b/>
                  <w:spacing w:val="-15"/>
                  <w:sz w:val="24"/>
                  <w:szCs w:val="24"/>
                  <w:lang w:val="en-US"/>
                </w:rPr>
                <w:delText xml:space="preserve"> </w:delText>
              </w:r>
              <w:r>
                <w:rPr>
                  <w:b/>
                  <w:spacing w:val="-3"/>
                  <w:sz w:val="24"/>
                  <w:szCs w:val="24"/>
                  <w:lang w:val="en-US"/>
                </w:rPr>
                <w:delText>SPECIFICHE</w:delText>
              </w:r>
            </w:del>
          </w:p>
        </w:tc>
        <w:tc>
          <w:tcPr>
            <w:tcW w:w="1940" w:type="dxa"/>
            <w:tcBorders>
              <w:top w:val="single" w:sz="4" w:space="0" w:color="000000"/>
              <w:left w:val="single" w:sz="4" w:space="0" w:color="000000"/>
              <w:bottom w:val="single" w:sz="4" w:space="0" w:color="000000"/>
              <w:right w:val="single" w:sz="4" w:space="0" w:color="000000"/>
            </w:tcBorders>
            <w:shd w:val="clear" w:color="auto" w:fill="C4DFB2"/>
            <w:hideMark/>
          </w:tcPr>
          <w:p w14:paraId="30881B2D" w14:textId="77777777" w:rsidR="00636418" w:rsidRPr="00636418" w:rsidRDefault="00636418">
            <w:pPr>
              <w:widowControl/>
              <w:autoSpaceDE/>
              <w:autoSpaceDN/>
              <w:rPr>
                <w:del w:id="309" w:author="Franca Sparagna" w:date="2022-03-21T14:17:00Z"/>
                <w:rFonts w:ascii="Times New Roman" w:eastAsia="Times New Roman" w:hAnsi="Times New Roman" w:cs="Times New Roman"/>
                <w:b/>
                <w:sz w:val="24"/>
                <w:szCs w:val="24"/>
                <w:lang w:val="en-US"/>
              </w:rPr>
            </w:pPr>
            <w:del w:id="310" w:author="Franca Sparagna" w:date="2022-03-21T14:17:00Z">
              <w:r>
                <w:rPr>
                  <w:b/>
                  <w:sz w:val="24"/>
                  <w:szCs w:val="24"/>
                  <w:lang w:val="en-US"/>
                </w:rPr>
                <w:delText>TEMPI DI</w:delText>
              </w:r>
              <w:r>
                <w:rPr>
                  <w:b/>
                  <w:spacing w:val="1"/>
                  <w:sz w:val="24"/>
                  <w:szCs w:val="24"/>
                  <w:lang w:val="en-US"/>
                </w:rPr>
                <w:delText xml:space="preserve"> </w:delText>
              </w:r>
              <w:r>
                <w:rPr>
                  <w:b/>
                  <w:spacing w:val="-1"/>
                  <w:sz w:val="24"/>
                  <w:szCs w:val="24"/>
                  <w:lang w:val="en-US"/>
                </w:rPr>
                <w:delText>REALIZZAZIONE</w:delText>
              </w:r>
            </w:del>
          </w:p>
        </w:tc>
        <w:tc>
          <w:tcPr>
            <w:tcW w:w="1880" w:type="dxa"/>
            <w:tcBorders>
              <w:top w:val="single" w:sz="4" w:space="0" w:color="000000"/>
              <w:left w:val="single" w:sz="4" w:space="0" w:color="000000"/>
              <w:bottom w:val="single" w:sz="4" w:space="0" w:color="000000"/>
              <w:right w:val="single" w:sz="4" w:space="0" w:color="000000"/>
            </w:tcBorders>
            <w:shd w:val="clear" w:color="auto" w:fill="C4DFB2"/>
            <w:hideMark/>
          </w:tcPr>
          <w:p w14:paraId="70876CBB" w14:textId="77777777" w:rsidR="00636418" w:rsidRPr="00636418" w:rsidRDefault="00636418">
            <w:pPr>
              <w:widowControl/>
              <w:autoSpaceDE/>
              <w:autoSpaceDN/>
              <w:rPr>
                <w:del w:id="311" w:author="Franca Sparagna" w:date="2022-03-21T14:17:00Z"/>
                <w:rFonts w:ascii="Times New Roman" w:eastAsia="Times New Roman" w:hAnsi="Times New Roman" w:cs="Times New Roman"/>
                <w:b/>
                <w:sz w:val="24"/>
                <w:szCs w:val="24"/>
                <w:lang w:val="en-US"/>
              </w:rPr>
            </w:pPr>
            <w:del w:id="312" w:author="Franca Sparagna" w:date="2022-03-21T14:17:00Z">
              <w:r>
                <w:rPr>
                  <w:b/>
                  <w:sz w:val="24"/>
                  <w:szCs w:val="24"/>
                  <w:lang w:val="en-US"/>
                </w:rPr>
                <w:delText>RESPONSABILI</w:delText>
              </w:r>
            </w:del>
          </w:p>
        </w:tc>
        <w:tc>
          <w:tcPr>
            <w:tcW w:w="2046" w:type="dxa"/>
            <w:tcBorders>
              <w:top w:val="single" w:sz="4" w:space="0" w:color="000000"/>
              <w:left w:val="single" w:sz="4" w:space="0" w:color="000000"/>
              <w:bottom w:val="single" w:sz="4" w:space="0" w:color="000000"/>
              <w:right w:val="single" w:sz="4" w:space="0" w:color="000000"/>
            </w:tcBorders>
            <w:shd w:val="clear" w:color="auto" w:fill="C4DFB2"/>
            <w:hideMark/>
          </w:tcPr>
          <w:p w14:paraId="1663248B" w14:textId="77777777" w:rsidR="00636418" w:rsidRPr="00636418" w:rsidRDefault="00636418">
            <w:pPr>
              <w:widowControl/>
              <w:autoSpaceDE/>
              <w:autoSpaceDN/>
              <w:rPr>
                <w:del w:id="313" w:author="Franca Sparagna" w:date="2022-03-21T14:17:00Z"/>
                <w:rFonts w:ascii="Times New Roman" w:eastAsia="Times New Roman" w:hAnsi="Times New Roman" w:cs="Times New Roman"/>
                <w:b/>
                <w:sz w:val="24"/>
                <w:szCs w:val="24"/>
                <w:lang w:val="en-US"/>
              </w:rPr>
            </w:pPr>
            <w:del w:id="314" w:author="Franca Sparagna" w:date="2022-03-21T14:17:00Z">
              <w:r>
                <w:rPr>
                  <w:b/>
                  <w:sz w:val="24"/>
                  <w:szCs w:val="24"/>
                  <w:lang w:val="en-US"/>
                </w:rPr>
                <w:delText>INDICATORI</w:delText>
              </w:r>
            </w:del>
          </w:p>
        </w:tc>
      </w:tr>
      <w:tr w:rsidR="00636418" w14:paraId="6AA06849" w14:textId="77777777" w:rsidTr="00636418">
        <w:trPr>
          <w:trHeight w:val="2144"/>
          <w:del w:id="315" w:author="Franca Sparagna" w:date="2022-03-21T14:17:00Z"/>
        </w:trPr>
        <w:tc>
          <w:tcPr>
            <w:tcW w:w="3772" w:type="dxa"/>
            <w:tcBorders>
              <w:top w:val="single" w:sz="4" w:space="0" w:color="000000"/>
              <w:left w:val="single" w:sz="4" w:space="0" w:color="000000"/>
              <w:bottom w:val="single" w:sz="4" w:space="0" w:color="000000"/>
              <w:right w:val="single" w:sz="4" w:space="0" w:color="000000"/>
            </w:tcBorders>
            <w:hideMark/>
          </w:tcPr>
          <w:p w14:paraId="120EEE8C" w14:textId="77777777" w:rsidR="00636418" w:rsidRPr="00636418" w:rsidRDefault="00636418">
            <w:pPr>
              <w:widowControl/>
              <w:autoSpaceDE/>
              <w:autoSpaceDN/>
              <w:rPr>
                <w:del w:id="316" w:author="Franca Sparagna" w:date="2022-03-21T14:17:00Z"/>
                <w:rFonts w:ascii="Times New Roman" w:eastAsia="Times New Roman" w:hAnsi="Times New Roman" w:cs="Times New Roman"/>
                <w:sz w:val="24"/>
                <w:szCs w:val="24"/>
                <w:lang w:val="en-US"/>
              </w:rPr>
            </w:pPr>
            <w:del w:id="317" w:author="Franca Sparagna" w:date="2022-03-21T14:17:00Z">
              <w:r>
                <w:rPr>
                  <w:sz w:val="24"/>
                  <w:szCs w:val="24"/>
                  <w:lang w:val="en-US"/>
                </w:rPr>
                <w:delText>Richiesta</w:delText>
              </w:r>
              <w:r>
                <w:rPr>
                  <w:spacing w:val="1"/>
                  <w:sz w:val="24"/>
                  <w:szCs w:val="24"/>
                  <w:lang w:val="en-US"/>
                </w:rPr>
                <w:delText xml:space="preserve"> </w:delText>
              </w:r>
              <w:r>
                <w:rPr>
                  <w:sz w:val="24"/>
                  <w:szCs w:val="24"/>
                  <w:lang w:val="en-US"/>
                </w:rPr>
                <w:delText>di</w:delText>
              </w:r>
              <w:r>
                <w:rPr>
                  <w:spacing w:val="1"/>
                  <w:sz w:val="24"/>
                  <w:szCs w:val="24"/>
                  <w:lang w:val="en-US"/>
                </w:rPr>
                <w:delText xml:space="preserve"> </w:delText>
              </w:r>
              <w:r>
                <w:rPr>
                  <w:sz w:val="24"/>
                  <w:szCs w:val="24"/>
                  <w:lang w:val="en-US"/>
                </w:rPr>
                <w:delText>autorizzazione</w:delText>
              </w:r>
              <w:r>
                <w:rPr>
                  <w:spacing w:val="1"/>
                  <w:sz w:val="24"/>
                  <w:szCs w:val="24"/>
                  <w:lang w:val="en-US"/>
                </w:rPr>
                <w:delText xml:space="preserve"> </w:delText>
              </w:r>
              <w:r>
                <w:rPr>
                  <w:sz w:val="24"/>
                  <w:szCs w:val="24"/>
                  <w:lang w:val="en-US"/>
                </w:rPr>
                <w:delText>allo</w:delText>
              </w:r>
              <w:r>
                <w:rPr>
                  <w:spacing w:val="1"/>
                  <w:sz w:val="24"/>
                  <w:szCs w:val="24"/>
                  <w:lang w:val="en-US"/>
                </w:rPr>
                <w:delText xml:space="preserve"> </w:delText>
              </w:r>
              <w:r>
                <w:rPr>
                  <w:sz w:val="24"/>
                  <w:szCs w:val="24"/>
                  <w:lang w:val="en-US"/>
                </w:rPr>
                <w:delText>svolgimento dell’incarico avanzata con</w:delText>
              </w:r>
              <w:r>
                <w:rPr>
                  <w:spacing w:val="1"/>
                  <w:sz w:val="24"/>
                  <w:szCs w:val="24"/>
                  <w:lang w:val="en-US"/>
                </w:rPr>
                <w:delText xml:space="preserve"> </w:delText>
              </w:r>
              <w:r>
                <w:rPr>
                  <w:sz w:val="24"/>
                  <w:szCs w:val="24"/>
                  <w:lang w:val="en-US"/>
                </w:rPr>
                <w:delText>congruo anticipo rispetto all’avvio del</w:delText>
              </w:r>
              <w:r>
                <w:rPr>
                  <w:spacing w:val="1"/>
                  <w:sz w:val="24"/>
                  <w:szCs w:val="24"/>
                  <w:lang w:val="en-US"/>
                </w:rPr>
                <w:delText xml:space="preserve"> </w:delText>
              </w:r>
              <w:r>
                <w:rPr>
                  <w:sz w:val="24"/>
                  <w:szCs w:val="24"/>
                  <w:lang w:val="en-US"/>
                </w:rPr>
                <w:delText>medesimo e comunque non successivo</w:delText>
              </w:r>
              <w:r>
                <w:rPr>
                  <w:spacing w:val="1"/>
                  <w:sz w:val="24"/>
                  <w:szCs w:val="24"/>
                  <w:lang w:val="en-US"/>
                </w:rPr>
                <w:delText xml:space="preserve"> </w:delText>
              </w:r>
              <w:r>
                <w:rPr>
                  <w:sz w:val="24"/>
                  <w:szCs w:val="24"/>
                  <w:lang w:val="en-US"/>
                </w:rPr>
                <w:delText>ad esso (allo scopo di poter verificare i</w:delText>
              </w:r>
              <w:r>
                <w:rPr>
                  <w:spacing w:val="1"/>
                  <w:sz w:val="24"/>
                  <w:szCs w:val="24"/>
                  <w:lang w:val="en-US"/>
                </w:rPr>
                <w:delText xml:space="preserve"> </w:delText>
              </w:r>
              <w:r>
                <w:rPr>
                  <w:sz w:val="24"/>
                  <w:szCs w:val="24"/>
                  <w:lang w:val="en-US"/>
                </w:rPr>
                <w:delText>presupposti</w:delText>
              </w:r>
              <w:r>
                <w:rPr>
                  <w:spacing w:val="1"/>
                  <w:sz w:val="24"/>
                  <w:szCs w:val="24"/>
                  <w:lang w:val="en-US"/>
                </w:rPr>
                <w:delText xml:space="preserve"> </w:delText>
              </w:r>
              <w:r>
                <w:rPr>
                  <w:sz w:val="24"/>
                  <w:szCs w:val="24"/>
                  <w:lang w:val="en-US"/>
                </w:rPr>
                <w:delText>per</w:delText>
              </w:r>
              <w:r>
                <w:rPr>
                  <w:spacing w:val="1"/>
                  <w:sz w:val="24"/>
                  <w:szCs w:val="24"/>
                  <w:lang w:val="en-US"/>
                </w:rPr>
                <w:delText xml:space="preserve"> </w:delText>
              </w:r>
              <w:r>
                <w:rPr>
                  <w:sz w:val="24"/>
                  <w:szCs w:val="24"/>
                  <w:lang w:val="en-US"/>
                </w:rPr>
                <w:delText>l’autorizzazione,</w:delText>
              </w:r>
              <w:r>
                <w:rPr>
                  <w:spacing w:val="1"/>
                  <w:sz w:val="24"/>
                  <w:szCs w:val="24"/>
                  <w:lang w:val="en-US"/>
                </w:rPr>
                <w:delText xml:space="preserve"> </w:delText>
              </w:r>
              <w:r>
                <w:rPr>
                  <w:sz w:val="24"/>
                  <w:szCs w:val="24"/>
                  <w:lang w:val="en-US"/>
                </w:rPr>
                <w:delText>in</w:delText>
              </w:r>
              <w:r>
                <w:rPr>
                  <w:spacing w:val="1"/>
                  <w:sz w:val="24"/>
                  <w:szCs w:val="24"/>
                  <w:lang w:val="en-US"/>
                </w:rPr>
                <w:delText xml:space="preserve"> </w:delText>
              </w:r>
              <w:r>
                <w:rPr>
                  <w:sz w:val="24"/>
                  <w:szCs w:val="24"/>
                  <w:lang w:val="en-US"/>
                </w:rPr>
                <w:delText>particolare</w:delText>
              </w:r>
              <w:r>
                <w:rPr>
                  <w:spacing w:val="1"/>
                  <w:sz w:val="24"/>
                  <w:szCs w:val="24"/>
                  <w:lang w:val="en-US"/>
                </w:rPr>
                <w:delText xml:space="preserve"> </w:delText>
              </w:r>
              <w:r>
                <w:rPr>
                  <w:sz w:val="24"/>
                  <w:szCs w:val="24"/>
                  <w:lang w:val="en-US"/>
                </w:rPr>
                <w:delText>l’assenza</w:delText>
              </w:r>
              <w:r>
                <w:rPr>
                  <w:spacing w:val="1"/>
                  <w:sz w:val="24"/>
                  <w:szCs w:val="24"/>
                  <w:lang w:val="en-US"/>
                </w:rPr>
                <w:delText xml:space="preserve"> </w:delText>
              </w:r>
              <w:r>
                <w:rPr>
                  <w:sz w:val="24"/>
                  <w:szCs w:val="24"/>
                  <w:lang w:val="en-US"/>
                </w:rPr>
                <w:delText>di</w:delText>
              </w:r>
              <w:r>
                <w:rPr>
                  <w:spacing w:val="1"/>
                  <w:sz w:val="24"/>
                  <w:szCs w:val="24"/>
                  <w:lang w:val="en-US"/>
                </w:rPr>
                <w:delText xml:space="preserve"> </w:delText>
              </w:r>
              <w:r>
                <w:rPr>
                  <w:sz w:val="24"/>
                  <w:szCs w:val="24"/>
                  <w:lang w:val="en-US"/>
                </w:rPr>
                <w:delText>conflitto</w:delText>
              </w:r>
              <w:r>
                <w:rPr>
                  <w:spacing w:val="1"/>
                  <w:sz w:val="24"/>
                  <w:szCs w:val="24"/>
                  <w:lang w:val="en-US"/>
                </w:rPr>
                <w:delText xml:space="preserve"> </w:delText>
              </w:r>
              <w:r>
                <w:rPr>
                  <w:sz w:val="24"/>
                  <w:szCs w:val="24"/>
                  <w:lang w:val="en-US"/>
                </w:rPr>
                <w:delText>di</w:delText>
              </w:r>
              <w:r>
                <w:rPr>
                  <w:spacing w:val="1"/>
                  <w:sz w:val="24"/>
                  <w:szCs w:val="24"/>
                  <w:lang w:val="en-US"/>
                </w:rPr>
                <w:delText xml:space="preserve"> </w:delText>
              </w:r>
              <w:r>
                <w:rPr>
                  <w:sz w:val="24"/>
                  <w:szCs w:val="24"/>
                  <w:lang w:val="en-US"/>
                </w:rPr>
                <w:delText>interessi)</w:delText>
              </w:r>
            </w:del>
          </w:p>
        </w:tc>
        <w:tc>
          <w:tcPr>
            <w:tcW w:w="1940" w:type="dxa"/>
            <w:tcBorders>
              <w:top w:val="single" w:sz="4" w:space="0" w:color="000000"/>
              <w:left w:val="single" w:sz="4" w:space="0" w:color="000000"/>
              <w:bottom w:val="single" w:sz="4" w:space="0" w:color="000000"/>
              <w:right w:val="single" w:sz="4" w:space="0" w:color="000000"/>
            </w:tcBorders>
            <w:hideMark/>
          </w:tcPr>
          <w:p w14:paraId="61E21E57" w14:textId="77777777" w:rsidR="00636418" w:rsidRPr="00636418" w:rsidRDefault="00636418">
            <w:pPr>
              <w:pStyle w:val="TableParagraph"/>
              <w:tabs>
                <w:tab w:val="left" w:pos="1439"/>
              </w:tabs>
              <w:adjustRightInd w:val="0"/>
              <w:spacing w:line="252" w:lineRule="exact"/>
              <w:rPr>
                <w:del w:id="318" w:author="Franca Sparagna" w:date="2022-03-21T14:17:00Z"/>
                <w:rFonts w:ascii="Times New Roman" w:eastAsia="Times New Roman" w:hAnsi="Times New Roman" w:cs="Times New Roman"/>
                <w:sz w:val="24"/>
                <w:szCs w:val="24"/>
                <w:lang w:val="en-US"/>
              </w:rPr>
            </w:pPr>
            <w:del w:id="319" w:author="Franca Sparagna" w:date="2022-03-21T14:17:00Z">
              <w:r>
                <w:rPr>
                  <w:sz w:val="24"/>
                  <w:szCs w:val="24"/>
                  <w:lang w:val="en-US"/>
                </w:rPr>
                <w:delText>Sempre</w:delText>
              </w:r>
              <w:r>
                <w:rPr>
                  <w:sz w:val="24"/>
                  <w:szCs w:val="24"/>
                  <w:lang w:val="en-US"/>
                </w:rPr>
                <w:tab/>
                <w:delText>ogni</w:delText>
              </w:r>
            </w:del>
          </w:p>
          <w:p w14:paraId="3AB2D343" w14:textId="77777777" w:rsidR="00636418" w:rsidRPr="00636418" w:rsidRDefault="00636418">
            <w:pPr>
              <w:pStyle w:val="TableParagraph"/>
              <w:rPr>
                <w:del w:id="320" w:author="Franca Sparagna" w:date="2022-03-21T14:17:00Z"/>
                <w:rFonts w:ascii="Times New Roman" w:eastAsia="Times New Roman" w:hAnsi="Times New Roman" w:cs="Times New Roman"/>
                <w:sz w:val="24"/>
                <w:szCs w:val="24"/>
                <w:lang w:val="en-US"/>
              </w:rPr>
            </w:pPr>
            <w:del w:id="321" w:author="Franca Sparagna" w:date="2022-03-21T14:17:00Z">
              <w:r>
                <w:rPr>
                  <w:lang w:val="en-US"/>
                </w:rPr>
                <w:delText>qualvolta</w:delText>
              </w:r>
              <w:r>
                <w:rPr>
                  <w:lang w:val="en-US"/>
                </w:rPr>
                <w:tab/>
              </w:r>
              <w:r>
                <w:rPr>
                  <w:spacing w:val="-2"/>
                  <w:lang w:val="en-US"/>
                </w:rPr>
                <w:delText>si</w:delText>
              </w:r>
              <w:r>
                <w:rPr>
                  <w:spacing w:val="-52"/>
                  <w:lang w:val="en-US"/>
                </w:rPr>
                <w:delText xml:space="preserve"> </w:delText>
              </w:r>
              <w:r>
                <w:rPr>
                  <w:lang w:val="en-US"/>
                </w:rPr>
                <w:delText>verifichi</w:delText>
              </w:r>
              <w:r>
                <w:rPr>
                  <w:spacing w:val="-2"/>
                  <w:lang w:val="en-US"/>
                </w:rPr>
                <w:delText xml:space="preserve"> </w:delText>
              </w:r>
              <w:r>
                <w:rPr>
                  <w:lang w:val="en-US"/>
                </w:rPr>
                <w:delText>il</w:delText>
              </w:r>
              <w:r>
                <w:rPr>
                  <w:spacing w:val="-2"/>
                  <w:lang w:val="en-US"/>
                </w:rPr>
                <w:delText xml:space="preserve"> </w:delText>
              </w:r>
              <w:r>
                <w:rPr>
                  <w:lang w:val="en-US"/>
                </w:rPr>
                <w:delText>caso</w:delText>
              </w:r>
            </w:del>
          </w:p>
        </w:tc>
        <w:tc>
          <w:tcPr>
            <w:tcW w:w="1880" w:type="dxa"/>
            <w:tcBorders>
              <w:top w:val="single" w:sz="4" w:space="0" w:color="000000"/>
              <w:left w:val="single" w:sz="4" w:space="0" w:color="000000"/>
              <w:bottom w:val="single" w:sz="4" w:space="0" w:color="000000"/>
              <w:right w:val="single" w:sz="4" w:space="0" w:color="000000"/>
            </w:tcBorders>
          </w:tcPr>
          <w:p w14:paraId="795F7B24" w14:textId="77777777" w:rsidR="00636418" w:rsidRDefault="00636418">
            <w:pPr>
              <w:pStyle w:val="TableParagraph"/>
              <w:rPr>
                <w:del w:id="322" w:author="Franca Sparagna" w:date="2022-03-21T14:17:00Z"/>
                <w:rFonts w:ascii="Times New Roman" w:eastAsia="Times New Roman" w:hAnsi="Times New Roman" w:cs="Times New Roman"/>
                <w:sz w:val="24"/>
                <w:szCs w:val="24"/>
                <w:lang w:val="en-US"/>
              </w:rPr>
            </w:pPr>
          </w:p>
          <w:p w14:paraId="5F04110F" w14:textId="77777777" w:rsidR="00636418" w:rsidRDefault="00636418">
            <w:pPr>
              <w:pStyle w:val="TableParagraph"/>
              <w:rPr>
                <w:del w:id="323" w:author="Franca Sparagna" w:date="2022-03-21T14:17:00Z"/>
                <w:rFonts w:eastAsia="Calibri"/>
                <w:sz w:val="24"/>
                <w:szCs w:val="24"/>
                <w:lang w:val="en-US"/>
              </w:rPr>
            </w:pPr>
          </w:p>
          <w:p w14:paraId="3A0F4564" w14:textId="77777777" w:rsidR="00636418" w:rsidRPr="00636418" w:rsidRDefault="00636418">
            <w:pPr>
              <w:pStyle w:val="TableParagraph"/>
              <w:rPr>
                <w:del w:id="324" w:author="Franca Sparagna" w:date="2022-03-21T14:17:00Z"/>
                <w:rFonts w:ascii="Times New Roman" w:eastAsia="Times New Roman" w:hAnsi="Times New Roman" w:cs="Times New Roman"/>
                <w:sz w:val="24"/>
                <w:szCs w:val="24"/>
                <w:lang w:val="en-US"/>
              </w:rPr>
            </w:pPr>
            <w:del w:id="325" w:author="Franca Sparagna" w:date="2022-03-21T14:17:00Z">
              <w:r>
                <w:rPr>
                  <w:sz w:val="24"/>
                  <w:szCs w:val="24"/>
                  <w:lang w:val="en-US"/>
                </w:rPr>
                <w:delText xml:space="preserve"> Responsabili dei Servizi rispetto ai dipendenti in assegnazione  </w:delText>
              </w:r>
            </w:del>
          </w:p>
        </w:tc>
        <w:tc>
          <w:tcPr>
            <w:tcW w:w="2046" w:type="dxa"/>
            <w:tcBorders>
              <w:top w:val="single" w:sz="4" w:space="0" w:color="000000"/>
              <w:left w:val="single" w:sz="4" w:space="0" w:color="000000"/>
              <w:bottom w:val="single" w:sz="4" w:space="0" w:color="000000"/>
              <w:right w:val="single" w:sz="4" w:space="0" w:color="000000"/>
            </w:tcBorders>
            <w:hideMark/>
          </w:tcPr>
          <w:p w14:paraId="76E5D81B" w14:textId="77777777" w:rsidR="00636418" w:rsidRPr="00636418" w:rsidRDefault="00636418">
            <w:pPr>
              <w:widowControl/>
              <w:autoSpaceDE/>
              <w:autoSpaceDN/>
              <w:rPr>
                <w:del w:id="326" w:author="Franca Sparagna" w:date="2022-03-21T14:17:00Z"/>
                <w:rFonts w:ascii="Times New Roman" w:eastAsia="Times New Roman" w:hAnsi="Times New Roman" w:cs="Times New Roman"/>
                <w:sz w:val="24"/>
                <w:szCs w:val="24"/>
                <w:lang w:val="en-US"/>
              </w:rPr>
            </w:pPr>
            <w:del w:id="327" w:author="Franca Sparagna" w:date="2022-03-21T14:17:00Z">
              <w:r>
                <w:rPr>
                  <w:sz w:val="24"/>
                  <w:szCs w:val="24"/>
                  <w:lang w:val="en-US"/>
                </w:rPr>
                <w:delText>Data della richiesta</w:delText>
              </w:r>
              <w:r>
                <w:rPr>
                  <w:spacing w:val="1"/>
                  <w:sz w:val="24"/>
                  <w:szCs w:val="24"/>
                  <w:lang w:val="en-US"/>
                </w:rPr>
                <w:delText xml:space="preserve"> </w:delText>
              </w:r>
              <w:r>
                <w:rPr>
                  <w:sz w:val="24"/>
                  <w:szCs w:val="24"/>
                  <w:lang w:val="en-US"/>
                </w:rPr>
                <w:delText>antecedente</w:delText>
              </w:r>
              <w:r>
                <w:rPr>
                  <w:spacing w:val="-14"/>
                  <w:sz w:val="24"/>
                  <w:szCs w:val="24"/>
                  <w:lang w:val="en-US"/>
                </w:rPr>
                <w:delText xml:space="preserve"> </w:delText>
              </w:r>
              <w:r>
                <w:rPr>
                  <w:sz w:val="24"/>
                  <w:szCs w:val="24"/>
                  <w:lang w:val="en-US"/>
                </w:rPr>
                <w:delText>rispetto</w:delText>
              </w:r>
              <w:r>
                <w:rPr>
                  <w:spacing w:val="-52"/>
                  <w:sz w:val="24"/>
                  <w:szCs w:val="24"/>
                  <w:lang w:val="en-US"/>
                </w:rPr>
                <w:delText xml:space="preserve"> </w:delText>
              </w:r>
              <w:r>
                <w:rPr>
                  <w:sz w:val="24"/>
                  <w:szCs w:val="24"/>
                  <w:lang w:val="en-US"/>
                </w:rPr>
                <w:delText>alla data di avvio</w:delText>
              </w:r>
              <w:r>
                <w:rPr>
                  <w:spacing w:val="1"/>
                  <w:sz w:val="24"/>
                  <w:szCs w:val="24"/>
                  <w:lang w:val="en-US"/>
                </w:rPr>
                <w:delText xml:space="preserve"> </w:delText>
              </w:r>
              <w:r>
                <w:rPr>
                  <w:sz w:val="24"/>
                  <w:szCs w:val="24"/>
                  <w:lang w:val="en-US"/>
                </w:rPr>
                <w:delText>dell’incarico</w:delText>
              </w:r>
            </w:del>
          </w:p>
        </w:tc>
      </w:tr>
    </w:tbl>
    <w:p w14:paraId="26CDA8B0" w14:textId="77777777" w:rsidR="00636418" w:rsidRDefault="00636418">
      <w:pPr>
        <w:spacing w:line="252" w:lineRule="exact"/>
        <w:rPr>
          <w:del w:id="328" w:author="Segreteria4" w:date="2022-03-22T11:31:00Z"/>
          <w:rFonts w:eastAsia="Times New Roman"/>
          <w:b/>
          <w:sz w:val="24"/>
          <w:szCs w:val="24"/>
        </w:rPr>
        <w:pPrChange w:id="329" w:author="Segreteria4" w:date="2022-03-22T11:31:00Z">
          <w:pPr>
            <w:spacing w:line="252" w:lineRule="exact"/>
            <w:ind w:left="395"/>
          </w:pPr>
        </w:pPrChange>
      </w:pPr>
    </w:p>
    <w:p w14:paraId="3ACD3E8E" w14:textId="77777777" w:rsidR="00636418" w:rsidRDefault="00636418" w:rsidP="00636418">
      <w:pPr>
        <w:spacing w:line="252" w:lineRule="exact"/>
        <w:ind w:left="395"/>
        <w:rPr>
          <w:b/>
          <w:sz w:val="24"/>
          <w:szCs w:val="24"/>
        </w:rPr>
      </w:pPr>
    </w:p>
    <w:tbl>
      <w:tblPr>
        <w:tblStyle w:val="Grigliatabella"/>
        <w:tblW w:w="0" w:type="auto"/>
        <w:tblInd w:w="279" w:type="dxa"/>
        <w:tblLook w:val="04A0" w:firstRow="1" w:lastRow="0" w:firstColumn="1" w:lastColumn="0" w:noHBand="0" w:noVBand="1"/>
      </w:tblPr>
      <w:tblGrid>
        <w:gridCol w:w="4532"/>
        <w:gridCol w:w="4811"/>
      </w:tblGrid>
      <w:tr w:rsidR="00636418" w14:paraId="5EBFA61C" w14:textId="77777777" w:rsidTr="00636418">
        <w:tc>
          <w:tcPr>
            <w:tcW w:w="4532" w:type="dxa"/>
            <w:tcBorders>
              <w:top w:val="single" w:sz="4" w:space="0" w:color="auto"/>
              <w:left w:val="single" w:sz="4" w:space="0" w:color="auto"/>
              <w:bottom w:val="single" w:sz="4" w:space="0" w:color="auto"/>
              <w:right w:val="single" w:sz="4" w:space="0" w:color="auto"/>
            </w:tcBorders>
          </w:tcPr>
          <w:p w14:paraId="6EE5A686" w14:textId="77777777" w:rsidR="00636418" w:rsidRDefault="00636418">
            <w:pPr>
              <w:autoSpaceDE/>
              <w:adjustRightInd w:val="0"/>
              <w:jc w:val="both"/>
              <w:rPr>
                <w:rFonts w:ascii="Times New Roman" w:eastAsia="Times New Roman" w:hAnsi="Times New Roman"/>
                <w:bCs/>
                <w:iCs/>
                <w:color w:val="000000"/>
                <w:sz w:val="24"/>
                <w:szCs w:val="24"/>
                <w:lang w:eastAsia="it-IT"/>
              </w:rPr>
            </w:pPr>
            <w:r>
              <w:rPr>
                <w:bCs/>
                <w:iCs/>
                <w:color w:val="000000"/>
                <w:sz w:val="24"/>
                <w:szCs w:val="24"/>
                <w:lang w:eastAsia="it-IT"/>
              </w:rPr>
              <w:t xml:space="preserve">RESPONSABILI </w:t>
            </w:r>
          </w:p>
          <w:p w14:paraId="7B3253D1"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hideMark/>
          </w:tcPr>
          <w:p w14:paraId="54C683EB"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ins w:id="330" w:author="Franca Sparagna" w:date="2022-03-21T14:17:00Z">
              <w:r>
                <w:rPr>
                  <w:sz w:val="24"/>
                  <w:szCs w:val="24"/>
                  <w:lang w:eastAsia="it-IT"/>
                  <w:rPrChange w:id="331" w:author="SALVATORE VENTO" w:date="2022-03-22T09:23:00Z">
                    <w:rPr>
                      <w:sz w:val="24"/>
                      <w:szCs w:val="24"/>
                      <w:lang w:val="en-US" w:eastAsia="it-IT"/>
                    </w:rPr>
                  </w:rPrChange>
                </w:rPr>
                <w:t>Responsabili dei Se</w:t>
              </w:r>
            </w:ins>
            <w:r>
              <w:rPr>
                <w:sz w:val="24"/>
                <w:szCs w:val="24"/>
                <w:lang w:eastAsia="it-IT"/>
              </w:rPr>
              <w:t xml:space="preserve">ttori </w:t>
            </w:r>
            <w:ins w:id="332" w:author="Franca Sparagna" w:date="2022-03-21T14:17:00Z">
              <w:r>
                <w:rPr>
                  <w:sz w:val="24"/>
                  <w:szCs w:val="24"/>
                  <w:lang w:eastAsia="it-IT"/>
                  <w:rPrChange w:id="333" w:author="SALVATORE VENTO" w:date="2022-03-22T09:23:00Z">
                    <w:rPr>
                      <w:sz w:val="24"/>
                      <w:szCs w:val="24"/>
                      <w:lang w:val="en-US" w:eastAsia="it-IT"/>
                    </w:rPr>
                  </w:rPrChange>
                </w:rPr>
                <w:t xml:space="preserve"> rispetto ai dipendenti in assegnazione  </w:t>
              </w:r>
            </w:ins>
          </w:p>
        </w:tc>
      </w:tr>
      <w:tr w:rsidR="00636418" w14:paraId="0FA5AE53" w14:textId="77777777" w:rsidTr="00636418">
        <w:tc>
          <w:tcPr>
            <w:tcW w:w="4532" w:type="dxa"/>
            <w:tcBorders>
              <w:top w:val="single" w:sz="4" w:space="0" w:color="auto"/>
              <w:left w:val="single" w:sz="4" w:space="0" w:color="auto"/>
              <w:bottom w:val="single" w:sz="4" w:space="0" w:color="auto"/>
              <w:right w:val="single" w:sz="4" w:space="0" w:color="auto"/>
            </w:tcBorders>
          </w:tcPr>
          <w:p w14:paraId="795474E8" w14:textId="77777777" w:rsidR="00636418" w:rsidRDefault="00636418">
            <w:pPr>
              <w:autoSpaceDE/>
              <w:adjustRightInd w:val="0"/>
              <w:jc w:val="both"/>
              <w:rPr>
                <w:rFonts w:ascii="Times New Roman" w:eastAsia="Times New Roman" w:hAnsi="Times New Roman"/>
                <w:bCs/>
                <w:iCs/>
                <w:color w:val="000000"/>
                <w:sz w:val="24"/>
                <w:szCs w:val="24"/>
                <w:lang w:eastAsia="it-IT"/>
              </w:rPr>
            </w:pPr>
            <w:r>
              <w:rPr>
                <w:bCs/>
                <w:iCs/>
                <w:color w:val="000000"/>
                <w:sz w:val="24"/>
                <w:szCs w:val="24"/>
                <w:lang w:eastAsia="it-IT"/>
              </w:rPr>
              <w:t>MISURA DI PREVENZIONE</w:t>
            </w:r>
          </w:p>
          <w:p w14:paraId="3815E856"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hideMark/>
          </w:tcPr>
          <w:p w14:paraId="3B7EEF0E"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ins w:id="334" w:author="Franca Sparagna" w:date="2022-03-21T14:17:00Z">
              <w:r>
                <w:rPr>
                  <w:sz w:val="24"/>
                  <w:szCs w:val="24"/>
                  <w:lang w:eastAsia="it-IT"/>
                  <w:rPrChange w:id="335" w:author="SALVATORE VENTO" w:date="2022-03-22T09:23:00Z">
                    <w:rPr>
                      <w:sz w:val="24"/>
                      <w:szCs w:val="24"/>
                      <w:lang w:val="en-US" w:eastAsia="it-IT"/>
                    </w:rPr>
                  </w:rPrChange>
                </w:rPr>
                <w:t>Richiesta</w:t>
              </w:r>
              <w:r>
                <w:rPr>
                  <w:spacing w:val="1"/>
                  <w:sz w:val="24"/>
                  <w:szCs w:val="24"/>
                  <w:lang w:eastAsia="it-IT"/>
                  <w:rPrChange w:id="336" w:author="SALVATORE VENTO" w:date="2022-03-22T09:23:00Z">
                    <w:rPr>
                      <w:spacing w:val="1"/>
                      <w:sz w:val="24"/>
                      <w:szCs w:val="24"/>
                      <w:lang w:val="en-US" w:eastAsia="it-IT"/>
                    </w:rPr>
                  </w:rPrChange>
                </w:rPr>
                <w:t xml:space="preserve"> </w:t>
              </w:r>
              <w:r>
                <w:rPr>
                  <w:sz w:val="24"/>
                  <w:szCs w:val="24"/>
                  <w:lang w:eastAsia="it-IT"/>
                  <w:rPrChange w:id="337" w:author="SALVATORE VENTO" w:date="2022-03-22T09:23:00Z">
                    <w:rPr>
                      <w:sz w:val="24"/>
                      <w:szCs w:val="24"/>
                      <w:lang w:val="en-US" w:eastAsia="it-IT"/>
                    </w:rPr>
                  </w:rPrChange>
                </w:rPr>
                <w:t>di</w:t>
              </w:r>
              <w:r>
                <w:rPr>
                  <w:spacing w:val="1"/>
                  <w:sz w:val="24"/>
                  <w:szCs w:val="24"/>
                  <w:lang w:eastAsia="it-IT"/>
                  <w:rPrChange w:id="338" w:author="SALVATORE VENTO" w:date="2022-03-22T09:23:00Z">
                    <w:rPr>
                      <w:spacing w:val="1"/>
                      <w:sz w:val="24"/>
                      <w:szCs w:val="24"/>
                      <w:lang w:val="en-US" w:eastAsia="it-IT"/>
                    </w:rPr>
                  </w:rPrChange>
                </w:rPr>
                <w:t xml:space="preserve"> </w:t>
              </w:r>
              <w:r>
                <w:rPr>
                  <w:sz w:val="24"/>
                  <w:szCs w:val="24"/>
                  <w:lang w:eastAsia="it-IT"/>
                  <w:rPrChange w:id="339" w:author="SALVATORE VENTO" w:date="2022-03-22T09:23:00Z">
                    <w:rPr>
                      <w:sz w:val="24"/>
                      <w:szCs w:val="24"/>
                      <w:lang w:val="en-US" w:eastAsia="it-IT"/>
                    </w:rPr>
                  </w:rPrChange>
                </w:rPr>
                <w:t>autorizzazione</w:t>
              </w:r>
              <w:r>
                <w:rPr>
                  <w:spacing w:val="1"/>
                  <w:sz w:val="24"/>
                  <w:szCs w:val="24"/>
                  <w:lang w:eastAsia="it-IT"/>
                  <w:rPrChange w:id="340" w:author="SALVATORE VENTO" w:date="2022-03-22T09:23:00Z">
                    <w:rPr>
                      <w:spacing w:val="1"/>
                      <w:sz w:val="24"/>
                      <w:szCs w:val="24"/>
                      <w:lang w:val="en-US" w:eastAsia="it-IT"/>
                    </w:rPr>
                  </w:rPrChange>
                </w:rPr>
                <w:t xml:space="preserve"> </w:t>
              </w:r>
              <w:r>
                <w:rPr>
                  <w:sz w:val="24"/>
                  <w:szCs w:val="24"/>
                  <w:lang w:eastAsia="it-IT"/>
                  <w:rPrChange w:id="341" w:author="SALVATORE VENTO" w:date="2022-03-22T09:23:00Z">
                    <w:rPr>
                      <w:sz w:val="24"/>
                      <w:szCs w:val="24"/>
                      <w:lang w:val="en-US" w:eastAsia="it-IT"/>
                    </w:rPr>
                  </w:rPrChange>
                </w:rPr>
                <w:t>allo</w:t>
              </w:r>
              <w:r>
                <w:rPr>
                  <w:spacing w:val="1"/>
                  <w:sz w:val="24"/>
                  <w:szCs w:val="24"/>
                  <w:lang w:eastAsia="it-IT"/>
                  <w:rPrChange w:id="342" w:author="SALVATORE VENTO" w:date="2022-03-22T09:23:00Z">
                    <w:rPr>
                      <w:spacing w:val="1"/>
                      <w:sz w:val="24"/>
                      <w:szCs w:val="24"/>
                      <w:lang w:val="en-US" w:eastAsia="it-IT"/>
                    </w:rPr>
                  </w:rPrChange>
                </w:rPr>
                <w:t xml:space="preserve"> </w:t>
              </w:r>
              <w:r>
                <w:rPr>
                  <w:sz w:val="24"/>
                  <w:szCs w:val="24"/>
                  <w:lang w:eastAsia="it-IT"/>
                  <w:rPrChange w:id="343" w:author="SALVATORE VENTO" w:date="2022-03-22T09:23:00Z">
                    <w:rPr>
                      <w:sz w:val="24"/>
                      <w:szCs w:val="24"/>
                      <w:lang w:val="en-US" w:eastAsia="it-IT"/>
                    </w:rPr>
                  </w:rPrChange>
                </w:rPr>
                <w:t>svolgimento dell’incarico avanzata con</w:t>
              </w:r>
              <w:r>
                <w:rPr>
                  <w:spacing w:val="1"/>
                  <w:sz w:val="24"/>
                  <w:szCs w:val="24"/>
                  <w:lang w:eastAsia="it-IT"/>
                  <w:rPrChange w:id="344" w:author="SALVATORE VENTO" w:date="2022-03-22T09:23:00Z">
                    <w:rPr>
                      <w:spacing w:val="1"/>
                      <w:sz w:val="24"/>
                      <w:szCs w:val="24"/>
                      <w:lang w:val="en-US" w:eastAsia="it-IT"/>
                    </w:rPr>
                  </w:rPrChange>
                </w:rPr>
                <w:t xml:space="preserve"> </w:t>
              </w:r>
              <w:r>
                <w:rPr>
                  <w:sz w:val="24"/>
                  <w:szCs w:val="24"/>
                  <w:lang w:eastAsia="it-IT"/>
                  <w:rPrChange w:id="345" w:author="SALVATORE VENTO" w:date="2022-03-22T09:23:00Z">
                    <w:rPr>
                      <w:sz w:val="24"/>
                      <w:szCs w:val="24"/>
                      <w:lang w:val="en-US" w:eastAsia="it-IT"/>
                    </w:rPr>
                  </w:rPrChange>
                </w:rPr>
                <w:t>congruo anticipo rispetto all’avvio del</w:t>
              </w:r>
              <w:r>
                <w:rPr>
                  <w:spacing w:val="1"/>
                  <w:sz w:val="24"/>
                  <w:szCs w:val="24"/>
                  <w:lang w:eastAsia="it-IT"/>
                  <w:rPrChange w:id="346" w:author="SALVATORE VENTO" w:date="2022-03-22T09:23:00Z">
                    <w:rPr>
                      <w:spacing w:val="1"/>
                      <w:sz w:val="24"/>
                      <w:szCs w:val="24"/>
                      <w:lang w:val="en-US" w:eastAsia="it-IT"/>
                    </w:rPr>
                  </w:rPrChange>
                </w:rPr>
                <w:t xml:space="preserve"> </w:t>
              </w:r>
              <w:r>
                <w:rPr>
                  <w:sz w:val="24"/>
                  <w:szCs w:val="24"/>
                  <w:lang w:eastAsia="it-IT"/>
                  <w:rPrChange w:id="347" w:author="SALVATORE VENTO" w:date="2022-03-22T09:23:00Z">
                    <w:rPr>
                      <w:sz w:val="24"/>
                      <w:szCs w:val="24"/>
                      <w:lang w:val="en-US" w:eastAsia="it-IT"/>
                    </w:rPr>
                  </w:rPrChange>
                </w:rPr>
                <w:t>medesimo e comunque non successivo</w:t>
              </w:r>
              <w:r>
                <w:rPr>
                  <w:spacing w:val="1"/>
                  <w:sz w:val="24"/>
                  <w:szCs w:val="24"/>
                  <w:lang w:eastAsia="it-IT"/>
                  <w:rPrChange w:id="348" w:author="SALVATORE VENTO" w:date="2022-03-22T09:23:00Z">
                    <w:rPr>
                      <w:spacing w:val="1"/>
                      <w:sz w:val="24"/>
                      <w:szCs w:val="24"/>
                      <w:lang w:val="en-US" w:eastAsia="it-IT"/>
                    </w:rPr>
                  </w:rPrChange>
                </w:rPr>
                <w:t xml:space="preserve"> </w:t>
              </w:r>
              <w:r>
                <w:rPr>
                  <w:sz w:val="24"/>
                  <w:szCs w:val="24"/>
                  <w:lang w:eastAsia="it-IT"/>
                  <w:rPrChange w:id="349" w:author="SALVATORE VENTO" w:date="2022-03-22T09:23:00Z">
                    <w:rPr>
                      <w:sz w:val="24"/>
                      <w:szCs w:val="24"/>
                      <w:lang w:val="en-US" w:eastAsia="it-IT"/>
                    </w:rPr>
                  </w:rPrChange>
                </w:rPr>
                <w:t>ad esso (allo scopo di poter verificare i</w:t>
              </w:r>
              <w:r>
                <w:rPr>
                  <w:spacing w:val="1"/>
                  <w:sz w:val="24"/>
                  <w:szCs w:val="24"/>
                  <w:lang w:eastAsia="it-IT"/>
                  <w:rPrChange w:id="350" w:author="SALVATORE VENTO" w:date="2022-03-22T09:23:00Z">
                    <w:rPr>
                      <w:spacing w:val="1"/>
                      <w:sz w:val="24"/>
                      <w:szCs w:val="24"/>
                      <w:lang w:val="en-US" w:eastAsia="it-IT"/>
                    </w:rPr>
                  </w:rPrChange>
                </w:rPr>
                <w:t xml:space="preserve"> </w:t>
              </w:r>
              <w:r>
                <w:rPr>
                  <w:sz w:val="24"/>
                  <w:szCs w:val="24"/>
                  <w:lang w:eastAsia="it-IT"/>
                  <w:rPrChange w:id="351" w:author="SALVATORE VENTO" w:date="2022-03-22T09:23:00Z">
                    <w:rPr>
                      <w:sz w:val="24"/>
                      <w:szCs w:val="24"/>
                      <w:lang w:val="en-US" w:eastAsia="it-IT"/>
                    </w:rPr>
                  </w:rPrChange>
                </w:rPr>
                <w:t>presupposti</w:t>
              </w:r>
              <w:r>
                <w:rPr>
                  <w:spacing w:val="1"/>
                  <w:sz w:val="24"/>
                  <w:szCs w:val="24"/>
                  <w:lang w:eastAsia="it-IT"/>
                  <w:rPrChange w:id="352" w:author="SALVATORE VENTO" w:date="2022-03-22T09:23:00Z">
                    <w:rPr>
                      <w:spacing w:val="1"/>
                      <w:sz w:val="24"/>
                      <w:szCs w:val="24"/>
                      <w:lang w:val="en-US" w:eastAsia="it-IT"/>
                    </w:rPr>
                  </w:rPrChange>
                </w:rPr>
                <w:t xml:space="preserve"> </w:t>
              </w:r>
              <w:r>
                <w:rPr>
                  <w:sz w:val="24"/>
                  <w:szCs w:val="24"/>
                  <w:lang w:eastAsia="it-IT"/>
                  <w:rPrChange w:id="353" w:author="SALVATORE VENTO" w:date="2022-03-22T09:23:00Z">
                    <w:rPr>
                      <w:sz w:val="24"/>
                      <w:szCs w:val="24"/>
                      <w:lang w:val="en-US" w:eastAsia="it-IT"/>
                    </w:rPr>
                  </w:rPrChange>
                </w:rPr>
                <w:t>per</w:t>
              </w:r>
              <w:r>
                <w:rPr>
                  <w:spacing w:val="1"/>
                  <w:sz w:val="24"/>
                  <w:szCs w:val="24"/>
                  <w:lang w:eastAsia="it-IT"/>
                  <w:rPrChange w:id="354" w:author="SALVATORE VENTO" w:date="2022-03-22T09:23:00Z">
                    <w:rPr>
                      <w:spacing w:val="1"/>
                      <w:sz w:val="24"/>
                      <w:szCs w:val="24"/>
                      <w:lang w:val="en-US" w:eastAsia="it-IT"/>
                    </w:rPr>
                  </w:rPrChange>
                </w:rPr>
                <w:t xml:space="preserve"> </w:t>
              </w:r>
              <w:r>
                <w:rPr>
                  <w:sz w:val="24"/>
                  <w:szCs w:val="24"/>
                  <w:lang w:eastAsia="it-IT"/>
                  <w:rPrChange w:id="355" w:author="SALVATORE VENTO" w:date="2022-03-22T09:23:00Z">
                    <w:rPr>
                      <w:sz w:val="24"/>
                      <w:szCs w:val="24"/>
                      <w:lang w:val="en-US" w:eastAsia="it-IT"/>
                    </w:rPr>
                  </w:rPrChange>
                </w:rPr>
                <w:t>l’autorizzazione,</w:t>
              </w:r>
              <w:r>
                <w:rPr>
                  <w:spacing w:val="1"/>
                  <w:sz w:val="24"/>
                  <w:szCs w:val="24"/>
                  <w:lang w:eastAsia="it-IT"/>
                  <w:rPrChange w:id="356" w:author="SALVATORE VENTO" w:date="2022-03-22T09:23:00Z">
                    <w:rPr>
                      <w:spacing w:val="1"/>
                      <w:sz w:val="24"/>
                      <w:szCs w:val="24"/>
                      <w:lang w:val="en-US" w:eastAsia="it-IT"/>
                    </w:rPr>
                  </w:rPrChange>
                </w:rPr>
                <w:t xml:space="preserve"> </w:t>
              </w:r>
              <w:r>
                <w:rPr>
                  <w:sz w:val="24"/>
                  <w:szCs w:val="24"/>
                  <w:lang w:eastAsia="it-IT"/>
                  <w:rPrChange w:id="357" w:author="SALVATORE VENTO" w:date="2022-03-22T09:23:00Z">
                    <w:rPr>
                      <w:sz w:val="24"/>
                      <w:szCs w:val="24"/>
                      <w:lang w:val="en-US" w:eastAsia="it-IT"/>
                    </w:rPr>
                  </w:rPrChange>
                </w:rPr>
                <w:t>in</w:t>
              </w:r>
              <w:r>
                <w:rPr>
                  <w:spacing w:val="1"/>
                  <w:sz w:val="24"/>
                  <w:szCs w:val="24"/>
                  <w:lang w:eastAsia="it-IT"/>
                  <w:rPrChange w:id="358" w:author="SALVATORE VENTO" w:date="2022-03-22T09:23:00Z">
                    <w:rPr>
                      <w:spacing w:val="1"/>
                      <w:sz w:val="24"/>
                      <w:szCs w:val="24"/>
                      <w:lang w:val="en-US" w:eastAsia="it-IT"/>
                    </w:rPr>
                  </w:rPrChange>
                </w:rPr>
                <w:t xml:space="preserve"> </w:t>
              </w:r>
              <w:r>
                <w:rPr>
                  <w:sz w:val="24"/>
                  <w:szCs w:val="24"/>
                  <w:lang w:eastAsia="it-IT"/>
                  <w:rPrChange w:id="359" w:author="SALVATORE VENTO" w:date="2022-03-22T09:23:00Z">
                    <w:rPr>
                      <w:sz w:val="24"/>
                      <w:szCs w:val="24"/>
                      <w:lang w:val="en-US" w:eastAsia="it-IT"/>
                    </w:rPr>
                  </w:rPrChange>
                </w:rPr>
                <w:t>particolare</w:t>
              </w:r>
              <w:r>
                <w:rPr>
                  <w:spacing w:val="1"/>
                  <w:sz w:val="24"/>
                  <w:szCs w:val="24"/>
                  <w:lang w:eastAsia="it-IT"/>
                  <w:rPrChange w:id="360" w:author="SALVATORE VENTO" w:date="2022-03-22T09:23:00Z">
                    <w:rPr>
                      <w:spacing w:val="1"/>
                      <w:sz w:val="24"/>
                      <w:szCs w:val="24"/>
                      <w:lang w:val="en-US" w:eastAsia="it-IT"/>
                    </w:rPr>
                  </w:rPrChange>
                </w:rPr>
                <w:t xml:space="preserve"> </w:t>
              </w:r>
              <w:r>
                <w:rPr>
                  <w:sz w:val="24"/>
                  <w:szCs w:val="24"/>
                  <w:lang w:eastAsia="it-IT"/>
                  <w:rPrChange w:id="361" w:author="SALVATORE VENTO" w:date="2022-03-22T09:23:00Z">
                    <w:rPr>
                      <w:sz w:val="24"/>
                      <w:szCs w:val="24"/>
                      <w:lang w:val="en-US" w:eastAsia="it-IT"/>
                    </w:rPr>
                  </w:rPrChange>
                </w:rPr>
                <w:t>l’assenza</w:t>
              </w:r>
              <w:r>
                <w:rPr>
                  <w:spacing w:val="1"/>
                  <w:sz w:val="24"/>
                  <w:szCs w:val="24"/>
                  <w:lang w:eastAsia="it-IT"/>
                  <w:rPrChange w:id="362" w:author="SALVATORE VENTO" w:date="2022-03-22T09:23:00Z">
                    <w:rPr>
                      <w:spacing w:val="1"/>
                      <w:sz w:val="24"/>
                      <w:szCs w:val="24"/>
                      <w:lang w:val="en-US" w:eastAsia="it-IT"/>
                    </w:rPr>
                  </w:rPrChange>
                </w:rPr>
                <w:t xml:space="preserve"> </w:t>
              </w:r>
              <w:r>
                <w:rPr>
                  <w:sz w:val="24"/>
                  <w:szCs w:val="24"/>
                  <w:lang w:eastAsia="it-IT"/>
                  <w:rPrChange w:id="363" w:author="SALVATORE VENTO" w:date="2022-03-22T09:23:00Z">
                    <w:rPr>
                      <w:sz w:val="24"/>
                      <w:szCs w:val="24"/>
                      <w:lang w:val="en-US" w:eastAsia="it-IT"/>
                    </w:rPr>
                  </w:rPrChange>
                </w:rPr>
                <w:t>di</w:t>
              </w:r>
              <w:r>
                <w:rPr>
                  <w:spacing w:val="1"/>
                  <w:sz w:val="24"/>
                  <w:szCs w:val="24"/>
                  <w:lang w:eastAsia="it-IT"/>
                  <w:rPrChange w:id="364" w:author="SALVATORE VENTO" w:date="2022-03-22T09:23:00Z">
                    <w:rPr>
                      <w:spacing w:val="1"/>
                      <w:sz w:val="24"/>
                      <w:szCs w:val="24"/>
                      <w:lang w:val="en-US" w:eastAsia="it-IT"/>
                    </w:rPr>
                  </w:rPrChange>
                </w:rPr>
                <w:t xml:space="preserve"> </w:t>
              </w:r>
              <w:r>
                <w:rPr>
                  <w:sz w:val="24"/>
                  <w:szCs w:val="24"/>
                  <w:lang w:eastAsia="it-IT"/>
                  <w:rPrChange w:id="365" w:author="SALVATORE VENTO" w:date="2022-03-22T09:23:00Z">
                    <w:rPr>
                      <w:sz w:val="24"/>
                      <w:szCs w:val="24"/>
                      <w:lang w:val="en-US" w:eastAsia="it-IT"/>
                    </w:rPr>
                  </w:rPrChange>
                </w:rPr>
                <w:t>conflitto</w:t>
              </w:r>
              <w:r>
                <w:rPr>
                  <w:spacing w:val="1"/>
                  <w:sz w:val="24"/>
                  <w:szCs w:val="24"/>
                  <w:lang w:eastAsia="it-IT"/>
                  <w:rPrChange w:id="366" w:author="SALVATORE VENTO" w:date="2022-03-22T09:23:00Z">
                    <w:rPr>
                      <w:spacing w:val="1"/>
                      <w:sz w:val="24"/>
                      <w:szCs w:val="24"/>
                      <w:lang w:val="en-US" w:eastAsia="it-IT"/>
                    </w:rPr>
                  </w:rPrChange>
                </w:rPr>
                <w:t xml:space="preserve"> </w:t>
              </w:r>
              <w:r>
                <w:rPr>
                  <w:sz w:val="24"/>
                  <w:szCs w:val="24"/>
                  <w:lang w:eastAsia="it-IT"/>
                  <w:rPrChange w:id="367" w:author="SALVATORE VENTO" w:date="2022-03-22T09:23:00Z">
                    <w:rPr>
                      <w:sz w:val="24"/>
                      <w:szCs w:val="24"/>
                      <w:lang w:val="en-US" w:eastAsia="it-IT"/>
                    </w:rPr>
                  </w:rPrChange>
                </w:rPr>
                <w:t>di</w:t>
              </w:r>
              <w:r>
                <w:rPr>
                  <w:spacing w:val="1"/>
                  <w:sz w:val="24"/>
                  <w:szCs w:val="24"/>
                  <w:lang w:eastAsia="it-IT"/>
                  <w:rPrChange w:id="368" w:author="SALVATORE VENTO" w:date="2022-03-22T09:23:00Z">
                    <w:rPr>
                      <w:spacing w:val="1"/>
                      <w:sz w:val="24"/>
                      <w:szCs w:val="24"/>
                      <w:lang w:val="en-US" w:eastAsia="it-IT"/>
                    </w:rPr>
                  </w:rPrChange>
                </w:rPr>
                <w:t xml:space="preserve"> </w:t>
              </w:r>
              <w:r>
                <w:rPr>
                  <w:sz w:val="24"/>
                  <w:szCs w:val="24"/>
                  <w:lang w:eastAsia="it-IT"/>
                  <w:rPrChange w:id="369" w:author="SALVATORE VENTO" w:date="2022-03-22T09:23:00Z">
                    <w:rPr>
                      <w:sz w:val="24"/>
                      <w:szCs w:val="24"/>
                      <w:lang w:val="en-US" w:eastAsia="it-IT"/>
                    </w:rPr>
                  </w:rPrChange>
                </w:rPr>
                <w:t>interessi</w:t>
              </w:r>
            </w:ins>
          </w:p>
        </w:tc>
      </w:tr>
      <w:tr w:rsidR="00636418" w14:paraId="5D843EF3" w14:textId="77777777" w:rsidTr="00636418">
        <w:tc>
          <w:tcPr>
            <w:tcW w:w="4532" w:type="dxa"/>
            <w:tcBorders>
              <w:top w:val="single" w:sz="4" w:space="0" w:color="auto"/>
              <w:left w:val="single" w:sz="4" w:space="0" w:color="auto"/>
              <w:bottom w:val="single" w:sz="4" w:space="0" w:color="auto"/>
              <w:right w:val="single" w:sz="4" w:space="0" w:color="auto"/>
            </w:tcBorders>
          </w:tcPr>
          <w:p w14:paraId="621D6F81" w14:textId="77777777" w:rsidR="00636418" w:rsidRDefault="00636418">
            <w:pPr>
              <w:autoSpaceDE/>
              <w:adjustRightInd w:val="0"/>
              <w:jc w:val="both"/>
              <w:rPr>
                <w:rFonts w:ascii="Times New Roman" w:eastAsia="Times New Roman" w:hAnsi="Times New Roman"/>
                <w:bCs/>
                <w:iCs/>
                <w:color w:val="000000"/>
                <w:sz w:val="24"/>
                <w:szCs w:val="24"/>
                <w:lang w:eastAsia="it-IT"/>
              </w:rPr>
            </w:pPr>
            <w:r>
              <w:rPr>
                <w:bCs/>
                <w:iCs/>
                <w:color w:val="000000"/>
                <w:sz w:val="24"/>
                <w:szCs w:val="24"/>
                <w:lang w:eastAsia="it-IT"/>
              </w:rPr>
              <w:t>MONITORAGGIO DELL’APPLICAZIONE</w:t>
            </w:r>
          </w:p>
          <w:p w14:paraId="1E4BA166"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hideMark/>
          </w:tcPr>
          <w:p w14:paraId="567B915B"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r>
              <w:rPr>
                <w:bCs/>
                <w:iCs/>
                <w:color w:val="000000"/>
                <w:sz w:val="24"/>
                <w:szCs w:val="24"/>
                <w:lang w:eastAsia="it-IT"/>
              </w:rPr>
              <w:t xml:space="preserve">ANNUALE </w:t>
            </w:r>
          </w:p>
        </w:tc>
      </w:tr>
    </w:tbl>
    <w:p w14:paraId="356FE9E3" w14:textId="77777777" w:rsidR="00636418" w:rsidRDefault="00636418" w:rsidP="00636418">
      <w:pPr>
        <w:spacing w:line="252" w:lineRule="exact"/>
        <w:ind w:left="395"/>
        <w:rPr>
          <w:del w:id="370" w:author="Segreteria4" w:date="2022-03-22T11:35:00Z"/>
          <w:rFonts w:eastAsia="Times New Roman"/>
          <w:b/>
          <w:sz w:val="24"/>
          <w:szCs w:val="24"/>
        </w:rPr>
      </w:pPr>
    </w:p>
    <w:tbl>
      <w:tblPr>
        <w:tblStyle w:val="Grigliatabella"/>
        <w:tblW w:w="0" w:type="auto"/>
        <w:tblInd w:w="-34" w:type="dxa"/>
        <w:tblLook w:val="04A0" w:firstRow="1" w:lastRow="0" w:firstColumn="1" w:lastColumn="0" w:noHBand="0" w:noVBand="1"/>
        <w:tblPrChange w:id="371" w:author="User" w:date="2022-03-21T17:55:00Z">
          <w:tblPr>
            <w:tblStyle w:val="Grigliatabella"/>
            <w:tblW w:w="0" w:type="nil"/>
            <w:tblInd w:w="395" w:type="dxa"/>
            <w:tblLook w:val="04A0" w:firstRow="1" w:lastRow="0" w:firstColumn="1" w:lastColumn="0" w:noHBand="0" w:noVBand="1"/>
          </w:tblPr>
        </w:tblPrChange>
      </w:tblPr>
      <w:tblGrid>
        <w:gridCol w:w="5237"/>
        <w:tblGridChange w:id="372">
          <w:tblGrid>
            <w:gridCol w:w="9622"/>
          </w:tblGrid>
        </w:tblGridChange>
      </w:tblGrid>
      <w:tr w:rsidR="00636418" w14:paraId="59D3C612" w14:textId="77777777" w:rsidTr="00636418">
        <w:trPr>
          <w:del w:id="373" w:author="User" w:date="2022-03-21T17:55:00Z"/>
        </w:trPr>
        <w:tc>
          <w:tcPr>
            <w:tcW w:w="5237" w:type="dxa"/>
            <w:tcBorders>
              <w:top w:val="single" w:sz="4" w:space="0" w:color="auto"/>
              <w:left w:val="single" w:sz="4" w:space="0" w:color="auto"/>
              <w:bottom w:val="single" w:sz="4" w:space="0" w:color="auto"/>
              <w:right w:val="single" w:sz="4" w:space="0" w:color="auto"/>
            </w:tcBorders>
            <w:hideMark/>
            <w:tcPrChange w:id="374" w:author="User" w:date="2022-03-21T17:55:00Z">
              <w:tcPr>
                <w:tcW w:w="9622" w:type="dxa"/>
                <w:tcBorders>
                  <w:top w:val="single" w:sz="4" w:space="0" w:color="auto"/>
                  <w:left w:val="single" w:sz="4" w:space="5" w:color="auto"/>
                  <w:bottom w:val="single" w:sz="4" w:space="0" w:color="auto"/>
                  <w:right w:val="single" w:sz="4" w:space="5" w:color="auto"/>
                </w:tcBorders>
                <w:hideMark/>
              </w:tcPr>
            </w:tcPrChange>
          </w:tcPr>
          <w:p w14:paraId="216C7BBD" w14:textId="77777777" w:rsidR="00636418" w:rsidRDefault="00636418">
            <w:pPr>
              <w:widowControl/>
              <w:autoSpaceDE/>
              <w:autoSpaceDN/>
              <w:rPr>
                <w:del w:id="375" w:author="User" w:date="2022-03-21T17:55:00Z"/>
                <w:rFonts w:ascii="Times New Roman" w:eastAsia="Times New Roman" w:hAnsi="Times New Roman" w:cs="Times New Roman"/>
                <w:sz w:val="24"/>
                <w:szCs w:val="24"/>
                <w:lang w:eastAsia="it-IT"/>
              </w:rPr>
            </w:pPr>
            <w:del w:id="376" w:author="User" w:date="2022-03-21T17:55:00Z">
              <w:r>
                <w:rPr>
                  <w:b/>
                  <w:sz w:val="24"/>
                  <w:szCs w:val="24"/>
                  <w:lang w:eastAsia="it-IT"/>
                </w:rPr>
                <w:delText>4.1.6 Monitoraggio</w:delText>
              </w:r>
              <w:r>
                <w:rPr>
                  <w:b/>
                  <w:spacing w:val="-7"/>
                  <w:sz w:val="24"/>
                  <w:szCs w:val="24"/>
                  <w:lang w:eastAsia="it-IT"/>
                </w:rPr>
                <w:delText xml:space="preserve"> </w:delText>
              </w:r>
              <w:r>
                <w:rPr>
                  <w:b/>
                  <w:sz w:val="24"/>
                  <w:szCs w:val="24"/>
                  <w:lang w:eastAsia="it-IT"/>
                </w:rPr>
                <w:delText>della</w:delText>
              </w:r>
              <w:r>
                <w:rPr>
                  <w:b/>
                  <w:spacing w:val="-6"/>
                  <w:sz w:val="24"/>
                  <w:szCs w:val="24"/>
                  <w:lang w:eastAsia="it-IT"/>
                </w:rPr>
                <w:delText xml:space="preserve"> </w:delText>
              </w:r>
              <w:r>
                <w:rPr>
                  <w:b/>
                  <w:sz w:val="24"/>
                  <w:szCs w:val="24"/>
                  <w:lang w:eastAsia="it-IT"/>
                </w:rPr>
                <w:delText xml:space="preserve">misura: </w:delText>
              </w:r>
              <w:r>
                <w:rPr>
                  <w:sz w:val="24"/>
                  <w:szCs w:val="24"/>
                  <w:lang w:eastAsia="it-IT"/>
                </w:rPr>
                <w:delText>semestrale.</w:delText>
              </w:r>
            </w:del>
          </w:p>
        </w:tc>
      </w:tr>
    </w:tbl>
    <w:p w14:paraId="2C627429" w14:textId="77777777" w:rsidR="00636418" w:rsidRDefault="00636418" w:rsidP="00636418">
      <w:pPr>
        <w:rPr>
          <w:del w:id="377" w:author="Segreteria4" w:date="2022-03-22T11:32:00Z"/>
          <w:rFonts w:eastAsia="MS ??"/>
          <w:sz w:val="24"/>
          <w:szCs w:val="24"/>
          <w:lang w:eastAsia="it-IT"/>
        </w:rPr>
      </w:pPr>
    </w:p>
    <w:p w14:paraId="580F17A5" w14:textId="77777777" w:rsidR="00636418" w:rsidRDefault="00636418" w:rsidP="00636418">
      <w:pPr>
        <w:rPr>
          <w:rFonts w:eastAsia="Times New Roman"/>
          <w:sz w:val="24"/>
          <w:szCs w:val="24"/>
        </w:rPr>
      </w:pPr>
    </w:p>
    <w:tbl>
      <w:tblPr>
        <w:tblStyle w:val="Grigliatabella"/>
        <w:tblW w:w="0" w:type="auto"/>
        <w:tblLook w:val="04A0" w:firstRow="1" w:lastRow="0" w:firstColumn="1" w:lastColumn="0" w:noHBand="0" w:noVBand="1"/>
      </w:tblPr>
      <w:tblGrid>
        <w:gridCol w:w="9622"/>
      </w:tblGrid>
      <w:tr w:rsidR="00636418" w14:paraId="7BEA66A9"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560AEB1C" w14:textId="77777777" w:rsidR="00636418" w:rsidRDefault="00636418">
            <w:pPr>
              <w:autoSpaceDE/>
              <w:rPr>
                <w:rFonts w:ascii="Times New Roman" w:eastAsia="Times New Roman" w:hAnsi="Times New Roman" w:cs="Times New Roman"/>
                <w:sz w:val="24"/>
                <w:szCs w:val="24"/>
                <w:lang w:eastAsia="it-IT"/>
              </w:rPr>
            </w:pPr>
            <w:r>
              <w:rPr>
                <w:sz w:val="24"/>
                <w:szCs w:val="24"/>
                <w:lang w:eastAsia="it-IT"/>
              </w:rPr>
              <w:t>2.3.18</w:t>
            </w:r>
            <w:ins w:id="378" w:author="User" w:date="2022-03-21T17:55:00Z">
              <w:r>
                <w:rPr>
                  <w:sz w:val="24"/>
                  <w:szCs w:val="24"/>
                  <w:lang w:eastAsia="it-IT"/>
                </w:rPr>
                <w:t xml:space="preserve">. </w:t>
              </w:r>
            </w:ins>
            <w:r>
              <w:rPr>
                <w:sz w:val="24"/>
                <w:szCs w:val="24"/>
                <w:lang w:eastAsia="it-IT"/>
              </w:rPr>
              <w:t xml:space="preserve">ATTIVITA’ SUCCESSIVA ALLA CESSAZIONE DEL RAPPORTO DI LAVORO: CONTROLLO ANTIPANTOUFLAGE </w:t>
            </w:r>
          </w:p>
        </w:tc>
      </w:tr>
    </w:tbl>
    <w:p w14:paraId="6A716B43" w14:textId="77777777" w:rsidR="00636418" w:rsidRDefault="00636418" w:rsidP="00636418">
      <w:pPr>
        <w:jc w:val="both"/>
        <w:rPr>
          <w:rFonts w:eastAsia="Times New Roman"/>
          <w:sz w:val="24"/>
          <w:szCs w:val="24"/>
        </w:rPr>
      </w:pPr>
      <w:r>
        <w:rPr>
          <w:sz w:val="24"/>
          <w:szCs w:val="24"/>
        </w:rPr>
        <w:tab/>
      </w:r>
    </w:p>
    <w:p w14:paraId="1C2CCB93" w14:textId="77777777" w:rsidR="00636418" w:rsidRDefault="00636418">
      <w:pPr>
        <w:jc w:val="both"/>
        <w:rPr>
          <w:sz w:val="24"/>
          <w:szCs w:val="24"/>
        </w:rPr>
        <w:pPrChange w:id="379" w:author="Franca Sparagna" w:date="2022-03-21T14:21:00Z">
          <w:pPr/>
        </w:pPrChange>
      </w:pPr>
      <w:r>
        <w:rPr>
          <w:sz w:val="24"/>
          <w:szCs w:val="24"/>
        </w:rPr>
        <w:t xml:space="preserve"> </w:t>
      </w:r>
      <w:ins w:id="380" w:author="Franca Sparagna" w:date="2022-03-21T14:21:00Z">
        <w:r>
          <w:rPr>
            <w:sz w:val="24"/>
            <w:szCs w:val="24"/>
          </w:rPr>
          <w:t>La L.</w:t>
        </w:r>
        <w:del w:id="381" w:author="User" w:date="2022-03-21T17:55:00Z">
          <w:r>
            <w:rPr>
              <w:sz w:val="24"/>
              <w:szCs w:val="24"/>
            </w:rPr>
            <w:delText xml:space="preserve"> </w:delText>
          </w:r>
        </w:del>
      </w:ins>
      <w:del w:id="382" w:author="Franca Sparagna" w:date="2022-03-21T14:21:00Z">
        <w:r>
          <w:rPr>
            <w:sz w:val="24"/>
            <w:szCs w:val="24"/>
          </w:rPr>
          <w:delText>Nr</w:delText>
        </w:r>
      </w:del>
      <w:del w:id="383" w:author="User" w:date="2022-03-21T17:55:00Z">
        <w:r>
          <w:rPr>
            <w:sz w:val="24"/>
            <w:szCs w:val="24"/>
          </w:rPr>
          <w:delText>.</w:delText>
        </w:r>
      </w:del>
      <w:r>
        <w:rPr>
          <w:sz w:val="24"/>
          <w:szCs w:val="24"/>
        </w:rPr>
        <w:t xml:space="preserve">190/2012  ha introdotto all’art. 53 del Dlgs 165/2001 la norma di cui al comma 16 ter che dispone il divieto per i dipendenti  che negli ultimi tre anni di servizio hanno esercitato poteri autoritativi o negoziali  per conto delle pubbliche amministrazioni di svolgere  , nei tre anni successivi alla cessazione  del rapporto di lavoro  , attivita’ lavorativa o professionale  presso i soggetti privati   destinatari dell’attivita’  dell’Amministrazione svolta attraverso l’esercizio dei poteri medesimi. </w:t>
      </w:r>
    </w:p>
    <w:p w14:paraId="7D8A7EE5" w14:textId="77777777" w:rsidR="00636418" w:rsidRDefault="00636418">
      <w:pPr>
        <w:jc w:val="both"/>
        <w:rPr>
          <w:sz w:val="24"/>
          <w:szCs w:val="24"/>
        </w:rPr>
        <w:pPrChange w:id="384" w:author="Franca Sparagna" w:date="2022-03-21T14:21:00Z">
          <w:pPr/>
        </w:pPrChange>
      </w:pPr>
      <w:r>
        <w:rPr>
          <w:sz w:val="24"/>
          <w:szCs w:val="24"/>
        </w:rPr>
        <w:t>La norma prevede che in caso di violazione del divieto   specifiche conseguenze sanzionatorie  che producono effetti nei confronti sia dell’atto che dei soggetti   prevedendo che i contratti conclusi   e gli incarichi conferiti  in violazione di quanto previsto  dal presente comma sono nulli  ed è fatto divieto ai soggetti privati che li hanno conclusi o conferiti di contrattare  con le pubbliche amministrazioni per i successivi tre annoi con obbligo di restituzione   dei compensi eventualmente percepiti e accertati ad essi riferiti.</w:t>
      </w:r>
    </w:p>
    <w:p w14:paraId="453315BF" w14:textId="77777777" w:rsidR="00636418" w:rsidRDefault="00636418">
      <w:pPr>
        <w:jc w:val="both"/>
        <w:rPr>
          <w:sz w:val="24"/>
          <w:szCs w:val="24"/>
        </w:rPr>
        <w:pPrChange w:id="385" w:author="Franca Sparagna" w:date="2022-03-21T14:21:00Z">
          <w:pPr/>
        </w:pPrChange>
      </w:pPr>
      <w:r>
        <w:rPr>
          <w:sz w:val="24"/>
          <w:szCs w:val="24"/>
        </w:rPr>
        <w:t xml:space="preserve"> Il divieto si applica anche a soggetti legati alla pubblica amministrazione da un rapporto di lavoro a tempo determinato o autonomo.  ( cfr ANAC  AG/2 del 4 febbraio 2015 ) . Ai fini applicativi del divieto di pantouflage   la disciplina sull’incompatibilita’ e inconferibilita’ degli incarichi ( art. 21 Dlgs 39/2013 )  estende la sfera dei soggetti assimilabili ai dipendenti pubblici rafforzando la finalita’ dell’istituto  e prevedendo che sono considerati dipendenti delle pubbliche amministrazi</w:t>
      </w:r>
      <w:ins w:id="386" w:author="Franca Sparagna" w:date="2022-03-21T14:21:00Z">
        <w:r>
          <w:rPr>
            <w:sz w:val="24"/>
            <w:szCs w:val="24"/>
          </w:rPr>
          <w:t>o</w:t>
        </w:r>
      </w:ins>
      <w:r>
        <w:rPr>
          <w:sz w:val="24"/>
          <w:szCs w:val="24"/>
        </w:rPr>
        <w:t>ni anche i soggetti titolari di uno degli incarichi  di cui al presente decreto , ivi   compreso i soggetti esterni  con i quali l’amministrazione , l’ente pubblico o l’ente di diritto privato  in controllo pubblico , con rapporto di lavoro , subordinato o autonomo. Tali divieti si applicano a far data dalla cessazione dell’incarico. . ( cfr delibera Anac nr. 88 dell’8 febbraio 2017 )-</w:t>
      </w:r>
    </w:p>
    <w:p w14:paraId="53D61248" w14:textId="77777777" w:rsidR="00636418" w:rsidRDefault="00636418">
      <w:pPr>
        <w:jc w:val="both"/>
        <w:rPr>
          <w:sz w:val="24"/>
          <w:szCs w:val="24"/>
        </w:rPr>
        <w:pPrChange w:id="387" w:author="Franca Sparagna" w:date="2022-03-21T14:21:00Z">
          <w:pPr/>
        </w:pPrChange>
      </w:pPr>
      <w:r>
        <w:rPr>
          <w:sz w:val="24"/>
          <w:szCs w:val="24"/>
        </w:rPr>
        <w:t xml:space="preserve"> Il pantouflage mira a ridurre il rischio di situazioni di corruzione connesse all’impiego  del dipendente successivamente alla cessazione del rapporto di lavoro. Si intende dunque evitare che durante il periodo di servizi il dipendente possa precostituirsi   delle situazioni lavorative vantaggiose sfruttando la sua posizione  e il suo potere all’interno dell’amministrazione per ottenere un lavoro presso un soggetto privato  con cui entra in contatto. </w:t>
      </w:r>
    </w:p>
    <w:p w14:paraId="56884273" w14:textId="77777777" w:rsidR="00636418" w:rsidRDefault="00636418">
      <w:pPr>
        <w:jc w:val="both"/>
        <w:rPr>
          <w:sz w:val="24"/>
          <w:szCs w:val="24"/>
        </w:rPr>
        <w:pPrChange w:id="388" w:author="Franca Sparagna" w:date="2022-03-21T14:21:00Z">
          <w:pPr/>
        </w:pPrChange>
      </w:pPr>
      <w:r>
        <w:rPr>
          <w:sz w:val="24"/>
          <w:szCs w:val="24"/>
        </w:rPr>
        <w:t xml:space="preserve">Per tali ragioni le misure messe in campo con il Presente Piano  sono : </w:t>
      </w:r>
    </w:p>
    <w:p w14:paraId="446A1E01" w14:textId="77777777" w:rsidR="00636418" w:rsidRDefault="00636418">
      <w:pPr>
        <w:jc w:val="both"/>
        <w:rPr>
          <w:sz w:val="24"/>
          <w:szCs w:val="24"/>
        </w:rPr>
        <w:pPrChange w:id="389" w:author="Franca Sparagna" w:date="2022-03-21T14:21:00Z">
          <w:pPr/>
        </w:pPrChange>
      </w:pPr>
    </w:p>
    <w:p w14:paraId="360DD93E" w14:textId="77777777" w:rsidR="00636418" w:rsidRDefault="00636418" w:rsidP="00636418">
      <w:pPr>
        <w:rPr>
          <w:del w:id="390" w:author="Segreteria4" w:date="2022-03-22T11:35:00Z"/>
          <w:sz w:val="24"/>
          <w:szCs w:val="24"/>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62"/>
        <w:gridCol w:w="1938"/>
        <w:gridCol w:w="1880"/>
        <w:gridCol w:w="2058"/>
      </w:tblGrid>
      <w:tr w:rsidR="00636418" w14:paraId="48E9209E" w14:textId="77777777" w:rsidTr="00636418">
        <w:trPr>
          <w:trHeight w:val="625"/>
          <w:del w:id="391" w:author="Segreteria4" w:date="2022-03-22T11:35:00Z"/>
        </w:trPr>
        <w:tc>
          <w:tcPr>
            <w:tcW w:w="9638" w:type="dxa"/>
            <w:gridSpan w:val="4"/>
            <w:tcBorders>
              <w:top w:val="single" w:sz="4" w:space="0" w:color="000000"/>
              <w:left w:val="single" w:sz="4" w:space="0" w:color="000000"/>
              <w:bottom w:val="single" w:sz="4" w:space="0" w:color="000000"/>
              <w:right w:val="single" w:sz="4" w:space="0" w:color="000000"/>
            </w:tcBorders>
            <w:shd w:val="clear" w:color="auto" w:fill="C4DFB2"/>
            <w:hideMark/>
          </w:tcPr>
          <w:p w14:paraId="4C53E0EF" w14:textId="77777777" w:rsidR="00636418" w:rsidRPr="00636418" w:rsidRDefault="00636418">
            <w:pPr>
              <w:widowControl/>
              <w:autoSpaceDE/>
              <w:autoSpaceDN/>
              <w:rPr>
                <w:del w:id="392" w:author="Segreteria4" w:date="2022-03-22T11:35:00Z"/>
                <w:rFonts w:ascii="Times New Roman" w:eastAsia="Times New Roman" w:hAnsi="Times New Roman" w:cs="Times New Roman"/>
                <w:b/>
                <w:sz w:val="24"/>
                <w:szCs w:val="24"/>
                <w:highlight w:val="yellow"/>
                <w:lang w:val="en-US"/>
              </w:rPr>
            </w:pPr>
            <w:del w:id="393" w:author="Segreteria4" w:date="2022-03-22T11:35:00Z">
              <w:r>
                <w:rPr>
                  <w:b/>
                  <w:spacing w:val="-3"/>
                  <w:sz w:val="24"/>
                  <w:szCs w:val="24"/>
                  <w:highlight w:val="yellow"/>
                  <w:lang w:val="en-US"/>
                </w:rPr>
                <w:delText>CLAUSOLA DI PANTOUFLAGE NEI CONTRATTI DI ASSUNZIONE  E AL MOMENTO DELLA CESSAZIONE DAL SERVIZIO O DALL’INCARICO</w:delText>
              </w:r>
            </w:del>
          </w:p>
        </w:tc>
      </w:tr>
      <w:tr w:rsidR="00636418" w14:paraId="47863FF9" w14:textId="77777777" w:rsidTr="00636418">
        <w:trPr>
          <w:trHeight w:val="582"/>
          <w:del w:id="394" w:author="Segreteria4" w:date="2022-03-22T11:35:00Z"/>
        </w:trPr>
        <w:tc>
          <w:tcPr>
            <w:tcW w:w="3762" w:type="dxa"/>
            <w:tcBorders>
              <w:top w:val="single" w:sz="4" w:space="0" w:color="000000"/>
              <w:left w:val="single" w:sz="4" w:space="0" w:color="000000"/>
              <w:bottom w:val="single" w:sz="4" w:space="0" w:color="000000"/>
              <w:right w:val="single" w:sz="4" w:space="0" w:color="000000"/>
            </w:tcBorders>
            <w:shd w:val="clear" w:color="auto" w:fill="C4DFB2"/>
            <w:hideMark/>
          </w:tcPr>
          <w:p w14:paraId="3295278A" w14:textId="77777777" w:rsidR="00636418" w:rsidRPr="00636418" w:rsidRDefault="00636418">
            <w:pPr>
              <w:widowControl/>
              <w:autoSpaceDE/>
              <w:autoSpaceDN/>
              <w:rPr>
                <w:del w:id="395" w:author="Segreteria4" w:date="2022-03-22T11:35:00Z"/>
                <w:rFonts w:ascii="Times New Roman" w:eastAsia="Times New Roman" w:hAnsi="Times New Roman" w:cs="Times New Roman"/>
                <w:b/>
                <w:sz w:val="24"/>
                <w:szCs w:val="24"/>
                <w:highlight w:val="yellow"/>
                <w:lang w:val="en-US"/>
              </w:rPr>
            </w:pPr>
            <w:del w:id="396" w:author="Segreteria4" w:date="2022-03-22T11:35:00Z">
              <w:r>
                <w:rPr>
                  <w:b/>
                  <w:spacing w:val="-3"/>
                  <w:sz w:val="24"/>
                  <w:szCs w:val="24"/>
                  <w:highlight w:val="yellow"/>
                  <w:lang w:val="en-US"/>
                </w:rPr>
                <w:delText>ATTIVITA’</w:delText>
              </w:r>
              <w:r>
                <w:rPr>
                  <w:b/>
                  <w:spacing w:val="-15"/>
                  <w:sz w:val="24"/>
                  <w:szCs w:val="24"/>
                  <w:highlight w:val="yellow"/>
                  <w:lang w:val="en-US"/>
                </w:rPr>
                <w:delText xml:space="preserve"> </w:delText>
              </w:r>
              <w:r>
                <w:rPr>
                  <w:b/>
                  <w:spacing w:val="-3"/>
                  <w:sz w:val="24"/>
                  <w:szCs w:val="24"/>
                  <w:highlight w:val="yellow"/>
                  <w:lang w:val="en-US"/>
                </w:rPr>
                <w:delText>SPECIFICHE</w:delText>
              </w:r>
            </w:del>
          </w:p>
        </w:tc>
        <w:tc>
          <w:tcPr>
            <w:tcW w:w="1938" w:type="dxa"/>
            <w:tcBorders>
              <w:top w:val="single" w:sz="4" w:space="0" w:color="000000"/>
              <w:left w:val="single" w:sz="4" w:space="0" w:color="000000"/>
              <w:bottom w:val="single" w:sz="4" w:space="0" w:color="000000"/>
              <w:right w:val="single" w:sz="4" w:space="0" w:color="000000"/>
            </w:tcBorders>
            <w:shd w:val="clear" w:color="auto" w:fill="C4DFB2"/>
            <w:hideMark/>
          </w:tcPr>
          <w:p w14:paraId="1F1AA051" w14:textId="77777777" w:rsidR="00636418" w:rsidRPr="00636418" w:rsidRDefault="00636418">
            <w:pPr>
              <w:widowControl/>
              <w:autoSpaceDE/>
              <w:autoSpaceDN/>
              <w:rPr>
                <w:del w:id="397" w:author="Segreteria4" w:date="2022-03-22T11:35:00Z"/>
                <w:rFonts w:ascii="Times New Roman" w:eastAsia="Times New Roman" w:hAnsi="Times New Roman" w:cs="Times New Roman"/>
                <w:b/>
                <w:sz w:val="24"/>
                <w:szCs w:val="24"/>
                <w:highlight w:val="yellow"/>
                <w:lang w:val="en-US"/>
              </w:rPr>
            </w:pPr>
            <w:del w:id="398" w:author="Segreteria4" w:date="2022-03-22T11:35:00Z">
              <w:r>
                <w:rPr>
                  <w:b/>
                  <w:sz w:val="24"/>
                  <w:szCs w:val="24"/>
                  <w:highlight w:val="yellow"/>
                  <w:lang w:val="en-US"/>
                </w:rPr>
                <w:delText>TEMPI DI</w:delText>
              </w:r>
              <w:r>
                <w:rPr>
                  <w:b/>
                  <w:spacing w:val="1"/>
                  <w:sz w:val="24"/>
                  <w:szCs w:val="24"/>
                  <w:highlight w:val="yellow"/>
                  <w:lang w:val="en-US"/>
                </w:rPr>
                <w:delText xml:space="preserve"> </w:delText>
              </w:r>
              <w:r>
                <w:rPr>
                  <w:b/>
                  <w:spacing w:val="-1"/>
                  <w:sz w:val="24"/>
                  <w:szCs w:val="24"/>
                  <w:highlight w:val="yellow"/>
                  <w:lang w:val="en-US"/>
                </w:rPr>
                <w:delText>REALIZZAZIONE</w:delText>
              </w:r>
            </w:del>
          </w:p>
        </w:tc>
        <w:tc>
          <w:tcPr>
            <w:tcW w:w="1880" w:type="dxa"/>
            <w:tcBorders>
              <w:top w:val="single" w:sz="4" w:space="0" w:color="000000"/>
              <w:left w:val="single" w:sz="4" w:space="0" w:color="000000"/>
              <w:bottom w:val="single" w:sz="4" w:space="0" w:color="000000"/>
              <w:right w:val="single" w:sz="4" w:space="0" w:color="000000"/>
            </w:tcBorders>
            <w:shd w:val="clear" w:color="auto" w:fill="C4DFB2"/>
            <w:hideMark/>
          </w:tcPr>
          <w:p w14:paraId="5B850C54" w14:textId="77777777" w:rsidR="00636418" w:rsidRPr="00636418" w:rsidRDefault="00636418">
            <w:pPr>
              <w:widowControl/>
              <w:autoSpaceDE/>
              <w:autoSpaceDN/>
              <w:rPr>
                <w:del w:id="399" w:author="Segreteria4" w:date="2022-03-22T11:35:00Z"/>
                <w:rFonts w:ascii="Times New Roman" w:eastAsia="Times New Roman" w:hAnsi="Times New Roman" w:cs="Times New Roman"/>
                <w:b/>
                <w:sz w:val="24"/>
                <w:szCs w:val="24"/>
                <w:highlight w:val="yellow"/>
                <w:lang w:val="en-US"/>
              </w:rPr>
            </w:pPr>
            <w:del w:id="400" w:author="Segreteria4" w:date="2022-03-22T11:35:00Z">
              <w:r>
                <w:rPr>
                  <w:b/>
                  <w:sz w:val="24"/>
                  <w:szCs w:val="24"/>
                  <w:highlight w:val="yellow"/>
                  <w:lang w:val="en-US"/>
                </w:rPr>
                <w:delText>RESPONSABILI</w:delText>
              </w:r>
            </w:del>
          </w:p>
        </w:tc>
        <w:tc>
          <w:tcPr>
            <w:tcW w:w="2058" w:type="dxa"/>
            <w:tcBorders>
              <w:top w:val="single" w:sz="4" w:space="0" w:color="000000"/>
              <w:left w:val="single" w:sz="4" w:space="0" w:color="000000"/>
              <w:bottom w:val="single" w:sz="4" w:space="0" w:color="000000"/>
              <w:right w:val="single" w:sz="4" w:space="0" w:color="000000"/>
            </w:tcBorders>
            <w:shd w:val="clear" w:color="auto" w:fill="C4DFB2"/>
            <w:hideMark/>
          </w:tcPr>
          <w:p w14:paraId="1A36E89B" w14:textId="77777777" w:rsidR="00636418" w:rsidRPr="00636418" w:rsidRDefault="00636418">
            <w:pPr>
              <w:widowControl/>
              <w:autoSpaceDE/>
              <w:autoSpaceDN/>
              <w:rPr>
                <w:del w:id="401" w:author="Segreteria4" w:date="2022-03-22T11:35:00Z"/>
                <w:rFonts w:ascii="Times New Roman" w:eastAsia="Times New Roman" w:hAnsi="Times New Roman" w:cs="Times New Roman"/>
                <w:b/>
                <w:sz w:val="24"/>
                <w:szCs w:val="24"/>
                <w:highlight w:val="yellow"/>
                <w:lang w:val="en-US"/>
              </w:rPr>
            </w:pPr>
            <w:del w:id="402" w:author="Segreteria4" w:date="2022-03-22T11:35:00Z">
              <w:r>
                <w:rPr>
                  <w:b/>
                  <w:sz w:val="24"/>
                  <w:szCs w:val="24"/>
                  <w:highlight w:val="yellow"/>
                  <w:lang w:val="en-US"/>
                </w:rPr>
                <w:delText>INDICATORI</w:delText>
              </w:r>
            </w:del>
          </w:p>
        </w:tc>
      </w:tr>
      <w:tr w:rsidR="00636418" w14:paraId="7E9C181E" w14:textId="77777777" w:rsidTr="00636418">
        <w:trPr>
          <w:trHeight w:val="1637"/>
          <w:del w:id="403" w:author="Segreteria4" w:date="2022-03-22T11:35:00Z"/>
        </w:trPr>
        <w:tc>
          <w:tcPr>
            <w:tcW w:w="3762" w:type="dxa"/>
            <w:tcBorders>
              <w:top w:val="single" w:sz="4" w:space="0" w:color="000000"/>
              <w:left w:val="single" w:sz="4" w:space="0" w:color="000000"/>
              <w:bottom w:val="single" w:sz="4" w:space="0" w:color="000000"/>
              <w:right w:val="single" w:sz="4" w:space="0" w:color="000000"/>
            </w:tcBorders>
            <w:hideMark/>
          </w:tcPr>
          <w:p w14:paraId="0451201B" w14:textId="77777777" w:rsidR="00636418" w:rsidRPr="00636418" w:rsidRDefault="00636418">
            <w:pPr>
              <w:widowControl/>
              <w:autoSpaceDE/>
              <w:autoSpaceDN/>
              <w:rPr>
                <w:del w:id="404" w:author="Segreteria4" w:date="2022-03-22T11:35:00Z"/>
                <w:rFonts w:ascii="Times New Roman" w:eastAsia="Times New Roman" w:hAnsi="Times New Roman" w:cs="Times New Roman"/>
                <w:sz w:val="24"/>
                <w:szCs w:val="24"/>
                <w:lang w:val="en-US"/>
              </w:rPr>
            </w:pPr>
            <w:del w:id="405" w:author="Segreteria4" w:date="2022-03-22T11:35:00Z">
              <w:r>
                <w:rPr>
                  <w:sz w:val="24"/>
                  <w:szCs w:val="24"/>
                  <w:lang w:val="en-US"/>
                </w:rPr>
                <w:delText xml:space="preserve">Previsione in ogni contratto di assunzione  di una clausola che  riporti I riferimenti  ed I contenuti della citata normative  e l’impegno a rispettare la normative r di riferimento ( art. 53 Dlgs 16572001  , comma 16 ter e art. 21 Dlgs 3972013 ) </w:delText>
              </w:r>
            </w:del>
          </w:p>
        </w:tc>
        <w:tc>
          <w:tcPr>
            <w:tcW w:w="1938" w:type="dxa"/>
            <w:tcBorders>
              <w:top w:val="single" w:sz="4" w:space="0" w:color="000000"/>
              <w:left w:val="single" w:sz="4" w:space="0" w:color="000000"/>
              <w:bottom w:val="single" w:sz="4" w:space="0" w:color="000000"/>
              <w:right w:val="single" w:sz="4" w:space="0" w:color="000000"/>
            </w:tcBorders>
            <w:hideMark/>
          </w:tcPr>
          <w:p w14:paraId="37496DD2" w14:textId="77777777" w:rsidR="00636418" w:rsidRPr="00636418" w:rsidRDefault="00636418">
            <w:pPr>
              <w:pStyle w:val="TableParagraph"/>
              <w:tabs>
                <w:tab w:val="left" w:pos="1404"/>
              </w:tabs>
              <w:adjustRightInd w:val="0"/>
              <w:spacing w:line="252" w:lineRule="exact"/>
              <w:rPr>
                <w:del w:id="406" w:author="Segreteria4" w:date="2022-03-22T11:35:00Z"/>
                <w:rFonts w:ascii="Times New Roman" w:eastAsia="Times New Roman" w:hAnsi="Times New Roman" w:cs="Times New Roman"/>
                <w:sz w:val="24"/>
                <w:szCs w:val="24"/>
                <w:lang w:val="en-US"/>
              </w:rPr>
            </w:pPr>
            <w:del w:id="407" w:author="Segreteria4" w:date="2022-03-22T11:35:00Z">
              <w:r>
                <w:rPr>
                  <w:sz w:val="24"/>
                  <w:szCs w:val="24"/>
                  <w:lang w:val="en-US"/>
                </w:rPr>
                <w:delText>Prima</w:delText>
              </w:r>
              <w:r>
                <w:rPr>
                  <w:sz w:val="24"/>
                  <w:szCs w:val="24"/>
                  <w:lang w:val="en-US"/>
                </w:rPr>
                <w:tab/>
                <w:delText>della</w:delText>
              </w:r>
            </w:del>
          </w:p>
          <w:p w14:paraId="1706EC1B" w14:textId="77777777" w:rsidR="00636418" w:rsidRPr="00636418" w:rsidRDefault="00636418">
            <w:pPr>
              <w:pStyle w:val="TableParagraph"/>
              <w:rPr>
                <w:del w:id="408" w:author="Segreteria4" w:date="2022-03-22T11:35:00Z"/>
                <w:rFonts w:ascii="Times New Roman" w:eastAsia="Times New Roman" w:hAnsi="Times New Roman" w:cs="Times New Roman"/>
                <w:sz w:val="24"/>
                <w:szCs w:val="24"/>
                <w:lang w:val="en-US"/>
              </w:rPr>
            </w:pPr>
            <w:del w:id="409" w:author="Segreteria4" w:date="2022-03-22T11:35:00Z">
              <w:r>
                <w:rPr>
                  <w:lang w:val="en-US"/>
                </w:rPr>
                <w:delText>stipulazione</w:delText>
              </w:r>
              <w:r>
                <w:rPr>
                  <w:lang w:val="en-US"/>
                </w:rPr>
                <w:tab/>
              </w:r>
              <w:r>
                <w:rPr>
                  <w:spacing w:val="-2"/>
                  <w:lang w:val="en-US"/>
                </w:rPr>
                <w:delText>del</w:delText>
              </w:r>
              <w:r>
                <w:rPr>
                  <w:spacing w:val="-52"/>
                  <w:lang w:val="en-US"/>
                </w:rPr>
                <w:delText xml:space="preserve"> </w:delText>
              </w:r>
              <w:r>
                <w:rPr>
                  <w:lang w:val="en-US"/>
                </w:rPr>
                <w:delText>contratto</w:delText>
              </w:r>
            </w:del>
          </w:p>
        </w:tc>
        <w:tc>
          <w:tcPr>
            <w:tcW w:w="1880" w:type="dxa"/>
            <w:tcBorders>
              <w:top w:val="single" w:sz="4" w:space="0" w:color="000000"/>
              <w:left w:val="single" w:sz="4" w:space="0" w:color="000000"/>
              <w:bottom w:val="single" w:sz="4" w:space="0" w:color="000000"/>
              <w:right w:val="single" w:sz="4" w:space="0" w:color="000000"/>
            </w:tcBorders>
          </w:tcPr>
          <w:p w14:paraId="7F9C80FA" w14:textId="77777777" w:rsidR="00636418" w:rsidRDefault="00636418">
            <w:pPr>
              <w:pStyle w:val="TableParagraph"/>
              <w:rPr>
                <w:del w:id="410" w:author="Segreteria4" w:date="2022-03-22T11:35:00Z"/>
                <w:rFonts w:ascii="Times New Roman" w:eastAsia="Times New Roman" w:hAnsi="Times New Roman" w:cs="Times New Roman"/>
                <w:sz w:val="24"/>
                <w:szCs w:val="24"/>
                <w:lang w:val="en-US"/>
              </w:rPr>
            </w:pPr>
          </w:p>
          <w:p w14:paraId="320CE75D" w14:textId="77777777" w:rsidR="00636418" w:rsidRDefault="00636418">
            <w:pPr>
              <w:pStyle w:val="TableParagraph"/>
              <w:rPr>
                <w:del w:id="411" w:author="Segreteria4" w:date="2022-03-22T11:35:00Z"/>
                <w:rFonts w:eastAsia="Calibri"/>
                <w:sz w:val="24"/>
                <w:szCs w:val="24"/>
                <w:lang w:val="en-US"/>
              </w:rPr>
            </w:pPr>
          </w:p>
          <w:p w14:paraId="3414AE08" w14:textId="77777777" w:rsidR="00636418" w:rsidRPr="00636418" w:rsidRDefault="00636418">
            <w:pPr>
              <w:pStyle w:val="TableParagraph"/>
              <w:rPr>
                <w:del w:id="412" w:author="Segreteria4" w:date="2022-03-22T11:35:00Z"/>
                <w:rFonts w:ascii="Times New Roman" w:eastAsia="Times New Roman" w:hAnsi="Times New Roman" w:cs="Times New Roman"/>
                <w:sz w:val="24"/>
                <w:szCs w:val="24"/>
                <w:lang w:val="en-US"/>
              </w:rPr>
            </w:pPr>
            <w:del w:id="413" w:author="Segreteria4" w:date="2022-03-22T11:35:00Z">
              <w:r>
                <w:rPr>
                  <w:sz w:val="24"/>
                  <w:szCs w:val="24"/>
                  <w:lang w:val="en-US"/>
                </w:rPr>
                <w:delText xml:space="preserve">Responsabile del Servizio Personale </w:delText>
              </w:r>
            </w:del>
          </w:p>
        </w:tc>
        <w:tc>
          <w:tcPr>
            <w:tcW w:w="2058" w:type="dxa"/>
            <w:tcBorders>
              <w:top w:val="single" w:sz="4" w:space="0" w:color="000000"/>
              <w:left w:val="single" w:sz="4" w:space="0" w:color="000000"/>
              <w:bottom w:val="single" w:sz="4" w:space="0" w:color="000000"/>
              <w:right w:val="single" w:sz="4" w:space="0" w:color="000000"/>
            </w:tcBorders>
            <w:hideMark/>
          </w:tcPr>
          <w:p w14:paraId="18653B2E" w14:textId="77777777" w:rsidR="00636418" w:rsidRPr="00636418" w:rsidRDefault="00636418">
            <w:pPr>
              <w:widowControl/>
              <w:autoSpaceDE/>
              <w:autoSpaceDN/>
              <w:rPr>
                <w:del w:id="414" w:author="Segreteria4" w:date="2022-03-22T11:35:00Z"/>
                <w:rFonts w:ascii="Times New Roman" w:eastAsia="Times New Roman" w:hAnsi="Times New Roman" w:cs="Times New Roman"/>
                <w:sz w:val="24"/>
                <w:szCs w:val="24"/>
                <w:lang w:val="en-US"/>
              </w:rPr>
            </w:pPr>
            <w:del w:id="415" w:author="Segreteria4" w:date="2022-03-22T11:35:00Z">
              <w:r>
                <w:rPr>
                  <w:sz w:val="24"/>
                  <w:szCs w:val="24"/>
                  <w:lang w:val="en-US"/>
                </w:rPr>
                <w:delText>N. dichiarazioni / N.</w:delText>
              </w:r>
              <w:r>
                <w:rPr>
                  <w:spacing w:val="-52"/>
                  <w:sz w:val="24"/>
                  <w:szCs w:val="24"/>
                  <w:lang w:val="en-US"/>
                </w:rPr>
                <w:delText xml:space="preserve"> </w:delText>
              </w:r>
              <w:r>
                <w:rPr>
                  <w:sz w:val="24"/>
                  <w:szCs w:val="24"/>
                  <w:lang w:val="en-US"/>
                </w:rPr>
                <w:delText>contratti</w:delText>
              </w:r>
              <w:r>
                <w:rPr>
                  <w:spacing w:val="1"/>
                  <w:sz w:val="24"/>
                  <w:szCs w:val="24"/>
                  <w:lang w:val="en-US"/>
                </w:rPr>
                <w:delText xml:space="preserve"> </w:delText>
              </w:r>
              <w:r>
                <w:rPr>
                  <w:sz w:val="24"/>
                  <w:szCs w:val="24"/>
                  <w:lang w:val="en-US"/>
                </w:rPr>
                <w:delText>aggiudicati</w:delText>
              </w:r>
              <w:r>
                <w:rPr>
                  <w:spacing w:val="-52"/>
                  <w:sz w:val="24"/>
                  <w:szCs w:val="24"/>
                  <w:lang w:val="en-US"/>
                </w:rPr>
                <w:delText xml:space="preserve"> </w:delText>
              </w:r>
              <w:r>
                <w:rPr>
                  <w:sz w:val="24"/>
                  <w:szCs w:val="24"/>
                  <w:lang w:val="en-US"/>
                </w:rPr>
                <w:delText>senza</w:delText>
              </w:r>
              <w:r>
                <w:rPr>
                  <w:spacing w:val="1"/>
                  <w:sz w:val="24"/>
                  <w:szCs w:val="24"/>
                  <w:lang w:val="en-US"/>
                </w:rPr>
                <w:delText xml:space="preserve"> </w:delText>
              </w:r>
              <w:r>
                <w:rPr>
                  <w:sz w:val="24"/>
                  <w:szCs w:val="24"/>
                  <w:lang w:val="en-US"/>
                </w:rPr>
                <w:delText>procedura</w:delText>
              </w:r>
              <w:r>
                <w:rPr>
                  <w:spacing w:val="-52"/>
                  <w:sz w:val="24"/>
                  <w:szCs w:val="24"/>
                  <w:lang w:val="en-US"/>
                </w:rPr>
                <w:delText xml:space="preserve"> </w:delText>
              </w:r>
              <w:r>
                <w:rPr>
                  <w:sz w:val="24"/>
                  <w:szCs w:val="24"/>
                  <w:lang w:val="en-US"/>
                </w:rPr>
                <w:delText>aperta</w:delText>
              </w:r>
            </w:del>
          </w:p>
        </w:tc>
      </w:tr>
      <w:tr w:rsidR="00636418" w14:paraId="73285ED6" w14:textId="77777777" w:rsidTr="00636418">
        <w:trPr>
          <w:trHeight w:val="1386"/>
          <w:del w:id="416" w:author="Segreteria4" w:date="2022-03-22T11:35:00Z"/>
        </w:trPr>
        <w:tc>
          <w:tcPr>
            <w:tcW w:w="3762" w:type="dxa"/>
            <w:tcBorders>
              <w:top w:val="single" w:sz="4" w:space="0" w:color="000000"/>
              <w:left w:val="single" w:sz="4" w:space="0" w:color="000000"/>
              <w:bottom w:val="single" w:sz="4" w:space="0" w:color="000000"/>
              <w:right w:val="single" w:sz="4" w:space="0" w:color="000000"/>
            </w:tcBorders>
            <w:hideMark/>
          </w:tcPr>
          <w:p w14:paraId="455630E2" w14:textId="77777777" w:rsidR="00636418" w:rsidRPr="00636418" w:rsidRDefault="00636418">
            <w:pPr>
              <w:widowControl/>
              <w:autoSpaceDE/>
              <w:autoSpaceDN/>
              <w:rPr>
                <w:del w:id="417" w:author="Segreteria4" w:date="2022-03-22T11:35:00Z"/>
                <w:rFonts w:ascii="Times New Roman" w:eastAsia="Times New Roman" w:hAnsi="Times New Roman" w:cs="Times New Roman"/>
                <w:sz w:val="24"/>
                <w:szCs w:val="24"/>
                <w:lang w:val="en-US"/>
              </w:rPr>
            </w:pPr>
            <w:del w:id="418" w:author="Segreteria4" w:date="2022-03-22T11:35:00Z">
              <w:r>
                <w:rPr>
                  <w:sz w:val="24"/>
                  <w:szCs w:val="24"/>
                  <w:lang w:val="en-US"/>
                </w:rPr>
                <w:delText>Previsione di una dichiarazione da sottoscrivere al mome</w:delText>
              </w:r>
            </w:del>
            <w:ins w:id="419" w:author="SALVATORE VENTO" w:date="2022-03-22T10:04:00Z">
              <w:del w:id="420" w:author="Segreteria4" w:date="2022-03-22T11:35:00Z">
                <w:r>
                  <w:rPr>
                    <w:sz w:val="24"/>
                    <w:szCs w:val="24"/>
                    <w:lang w:val="en-US"/>
                  </w:rPr>
                  <w:delText>n</w:delText>
                </w:r>
              </w:del>
            </w:ins>
            <w:del w:id="421" w:author="Segreteria4" w:date="2022-03-22T11:35:00Z">
              <w:r>
                <w:rPr>
                  <w:sz w:val="24"/>
                  <w:szCs w:val="24"/>
                  <w:lang w:val="en-US"/>
                </w:rPr>
                <w:delText>to della cessazione del servizio o dall’incarico  con cui il dipendente  si impegna al rispetto del divieto di pantouflage allo scopo di evitare eventuali contestazioni in ordine alla conoscibilita’ della norma.</w:delText>
              </w:r>
            </w:del>
          </w:p>
        </w:tc>
        <w:tc>
          <w:tcPr>
            <w:tcW w:w="1938" w:type="dxa"/>
            <w:tcBorders>
              <w:top w:val="single" w:sz="4" w:space="0" w:color="000000"/>
              <w:left w:val="single" w:sz="4" w:space="0" w:color="000000"/>
              <w:bottom w:val="single" w:sz="4" w:space="0" w:color="000000"/>
              <w:right w:val="single" w:sz="4" w:space="0" w:color="000000"/>
            </w:tcBorders>
            <w:hideMark/>
          </w:tcPr>
          <w:p w14:paraId="169E1CDB" w14:textId="77777777" w:rsidR="00636418" w:rsidRPr="00636418" w:rsidRDefault="00636418">
            <w:pPr>
              <w:widowControl/>
              <w:autoSpaceDE/>
              <w:autoSpaceDN/>
              <w:rPr>
                <w:del w:id="422" w:author="Segreteria4" w:date="2022-03-22T11:35:00Z"/>
                <w:rFonts w:ascii="Times New Roman" w:eastAsia="Times New Roman" w:hAnsi="Times New Roman" w:cs="Times New Roman"/>
                <w:sz w:val="24"/>
                <w:szCs w:val="24"/>
                <w:lang w:val="en-US"/>
              </w:rPr>
            </w:pPr>
            <w:del w:id="423" w:author="Segreteria4" w:date="2022-03-22T11:35:00Z">
              <w:r>
                <w:rPr>
                  <w:sz w:val="24"/>
                  <w:szCs w:val="24"/>
                  <w:lang w:val="en-US"/>
                </w:rPr>
                <w:delText>Prima</w:delText>
              </w:r>
              <w:r>
                <w:rPr>
                  <w:spacing w:val="1"/>
                  <w:sz w:val="24"/>
                  <w:szCs w:val="24"/>
                  <w:lang w:val="en-US"/>
                </w:rPr>
                <w:delText xml:space="preserve"> </w:delText>
              </w:r>
              <w:r>
                <w:rPr>
                  <w:sz w:val="24"/>
                  <w:szCs w:val="24"/>
                  <w:lang w:val="en-US"/>
                </w:rPr>
                <w:delText>dell’emissione</w:delText>
              </w:r>
              <w:r>
                <w:rPr>
                  <w:spacing w:val="1"/>
                  <w:sz w:val="24"/>
                  <w:szCs w:val="24"/>
                  <w:lang w:val="en-US"/>
                </w:rPr>
                <w:delText xml:space="preserve"> </w:delText>
              </w:r>
              <w:r>
                <w:rPr>
                  <w:sz w:val="24"/>
                  <w:szCs w:val="24"/>
                  <w:lang w:val="en-US"/>
                </w:rPr>
                <w:delText>del</w:delText>
              </w:r>
              <w:r>
                <w:rPr>
                  <w:spacing w:val="-52"/>
                  <w:sz w:val="24"/>
                  <w:szCs w:val="24"/>
                  <w:lang w:val="en-US"/>
                </w:rPr>
                <w:delText xml:space="preserve"> </w:delText>
              </w:r>
              <w:r>
                <w:rPr>
                  <w:sz w:val="24"/>
                  <w:szCs w:val="24"/>
                  <w:lang w:val="en-US"/>
                </w:rPr>
                <w:delText>provvedimento</w:delText>
              </w:r>
              <w:r>
                <w:rPr>
                  <w:spacing w:val="16"/>
                  <w:sz w:val="24"/>
                  <w:szCs w:val="24"/>
                  <w:lang w:val="en-US"/>
                </w:rPr>
                <w:delText xml:space="preserve"> </w:delText>
              </w:r>
              <w:r>
                <w:rPr>
                  <w:sz w:val="24"/>
                  <w:szCs w:val="24"/>
                  <w:lang w:val="en-US"/>
                </w:rPr>
                <w:delText>che</w:delText>
              </w:r>
              <w:r>
                <w:rPr>
                  <w:spacing w:val="-52"/>
                  <w:sz w:val="24"/>
                  <w:szCs w:val="24"/>
                  <w:lang w:val="en-US"/>
                </w:rPr>
                <w:delText xml:space="preserve"> </w:delText>
              </w:r>
              <w:r>
                <w:rPr>
                  <w:sz w:val="24"/>
                  <w:szCs w:val="24"/>
                  <w:lang w:val="en-US"/>
                </w:rPr>
                <w:delText>prende</w:delText>
              </w:r>
              <w:r>
                <w:rPr>
                  <w:spacing w:val="14"/>
                  <w:sz w:val="24"/>
                  <w:szCs w:val="24"/>
                  <w:lang w:val="en-US"/>
                </w:rPr>
                <w:delText xml:space="preserve"> </w:delText>
              </w:r>
              <w:r>
                <w:rPr>
                  <w:sz w:val="24"/>
                  <w:szCs w:val="24"/>
                  <w:lang w:val="en-US"/>
                </w:rPr>
                <w:delText>atto</w:delText>
              </w:r>
              <w:r>
                <w:rPr>
                  <w:spacing w:val="16"/>
                  <w:sz w:val="24"/>
                  <w:szCs w:val="24"/>
                  <w:lang w:val="en-US"/>
                </w:rPr>
                <w:delText xml:space="preserve"> </w:delText>
              </w:r>
              <w:r>
                <w:rPr>
                  <w:sz w:val="24"/>
                  <w:szCs w:val="24"/>
                  <w:lang w:val="en-US"/>
                </w:rPr>
                <w:delText>della</w:delText>
              </w:r>
            </w:del>
            <w:ins w:id="424" w:author="SALVATORE VENTO" w:date="2022-03-22T09:23:00Z">
              <w:del w:id="425" w:author="Segreteria4" w:date="2022-03-22T11:35:00Z">
                <w:r>
                  <w:rPr>
                    <w:sz w:val="24"/>
                    <w:szCs w:val="24"/>
                    <w:lang w:val="en-US"/>
                  </w:rPr>
                  <w:delText xml:space="preserve"> </w:delText>
                </w:r>
              </w:del>
            </w:ins>
            <w:del w:id="426" w:author="Segreteria4" w:date="2022-03-22T11:35:00Z">
              <w:r>
                <w:rPr>
                  <w:spacing w:val="-52"/>
                  <w:sz w:val="24"/>
                  <w:szCs w:val="24"/>
                  <w:lang w:val="en-US"/>
                </w:rPr>
                <w:delText xml:space="preserve"> </w:delText>
              </w:r>
              <w:r>
                <w:rPr>
                  <w:sz w:val="24"/>
                  <w:szCs w:val="24"/>
                  <w:lang w:val="en-US"/>
                </w:rPr>
                <w:delText>cessazione</w:delText>
              </w:r>
            </w:del>
          </w:p>
        </w:tc>
        <w:tc>
          <w:tcPr>
            <w:tcW w:w="1880" w:type="dxa"/>
            <w:tcBorders>
              <w:top w:val="single" w:sz="4" w:space="0" w:color="000000"/>
              <w:left w:val="single" w:sz="4" w:space="0" w:color="000000"/>
              <w:bottom w:val="single" w:sz="4" w:space="0" w:color="000000"/>
              <w:right w:val="single" w:sz="4" w:space="0" w:color="000000"/>
            </w:tcBorders>
          </w:tcPr>
          <w:p w14:paraId="4AC5AD5D" w14:textId="77777777" w:rsidR="00636418" w:rsidRDefault="00636418">
            <w:pPr>
              <w:pStyle w:val="TableParagraph"/>
              <w:spacing w:before="4"/>
              <w:rPr>
                <w:del w:id="427" w:author="Segreteria4" w:date="2022-03-22T11:35:00Z"/>
                <w:rFonts w:ascii="Times New Roman" w:eastAsia="Times New Roman" w:hAnsi="Times New Roman" w:cs="Times New Roman"/>
                <w:sz w:val="24"/>
                <w:szCs w:val="24"/>
                <w:lang w:val="en-US"/>
              </w:rPr>
            </w:pPr>
          </w:p>
          <w:p w14:paraId="1C989E48" w14:textId="77777777" w:rsidR="00636418" w:rsidRPr="00636418" w:rsidRDefault="00636418">
            <w:pPr>
              <w:pStyle w:val="TableParagraph"/>
              <w:rPr>
                <w:del w:id="428" w:author="Segreteria4" w:date="2022-03-22T11:35:00Z"/>
                <w:rFonts w:ascii="Times New Roman" w:eastAsia="Times New Roman" w:hAnsi="Times New Roman" w:cs="Times New Roman"/>
                <w:sz w:val="24"/>
                <w:szCs w:val="24"/>
                <w:lang w:val="en-US"/>
              </w:rPr>
            </w:pPr>
            <w:del w:id="429" w:author="Segreteria4" w:date="2022-03-22T11:35:00Z">
              <w:r>
                <w:rPr>
                  <w:lang w:val="en-US"/>
                </w:rPr>
                <w:delText xml:space="preserve">Responsabile Servizio Personale </w:delText>
              </w:r>
            </w:del>
          </w:p>
        </w:tc>
        <w:tc>
          <w:tcPr>
            <w:tcW w:w="2058" w:type="dxa"/>
            <w:tcBorders>
              <w:top w:val="single" w:sz="4" w:space="0" w:color="000000"/>
              <w:left w:val="single" w:sz="4" w:space="0" w:color="000000"/>
              <w:bottom w:val="single" w:sz="4" w:space="0" w:color="000000"/>
              <w:right w:val="single" w:sz="4" w:space="0" w:color="000000"/>
            </w:tcBorders>
            <w:hideMark/>
          </w:tcPr>
          <w:p w14:paraId="25FCED4D" w14:textId="77777777" w:rsidR="00636418" w:rsidRPr="00636418" w:rsidRDefault="00636418">
            <w:pPr>
              <w:widowControl/>
              <w:autoSpaceDE/>
              <w:autoSpaceDN/>
              <w:rPr>
                <w:del w:id="430" w:author="Segreteria4" w:date="2022-03-22T11:35:00Z"/>
                <w:rFonts w:ascii="Times New Roman" w:eastAsia="Times New Roman" w:hAnsi="Times New Roman" w:cs="Times New Roman"/>
                <w:sz w:val="24"/>
                <w:szCs w:val="24"/>
                <w:lang w:val="en-US"/>
              </w:rPr>
            </w:pPr>
            <w:del w:id="431" w:author="Segreteria4" w:date="2022-03-22T11:35:00Z">
              <w:r>
                <w:rPr>
                  <w:sz w:val="24"/>
                  <w:szCs w:val="24"/>
                  <w:lang w:val="en-US"/>
                </w:rPr>
                <w:delText>N.</w:delText>
              </w:r>
              <w:r>
                <w:rPr>
                  <w:spacing w:val="-7"/>
                  <w:sz w:val="24"/>
                  <w:szCs w:val="24"/>
                  <w:lang w:val="en-US"/>
                </w:rPr>
                <w:delText xml:space="preserve"> </w:delText>
              </w:r>
              <w:r>
                <w:rPr>
                  <w:sz w:val="24"/>
                  <w:szCs w:val="24"/>
                  <w:lang w:val="en-US"/>
                </w:rPr>
                <w:delText>dichiarazioni</w:delText>
              </w:r>
              <w:r>
                <w:rPr>
                  <w:spacing w:val="-6"/>
                  <w:sz w:val="24"/>
                  <w:szCs w:val="24"/>
                  <w:lang w:val="en-US"/>
                </w:rPr>
                <w:delText xml:space="preserve"> </w:delText>
              </w:r>
              <w:r>
                <w:rPr>
                  <w:sz w:val="24"/>
                  <w:szCs w:val="24"/>
                  <w:lang w:val="en-US"/>
                </w:rPr>
                <w:delText>/</w:delText>
              </w:r>
              <w:r>
                <w:rPr>
                  <w:spacing w:val="-7"/>
                  <w:sz w:val="24"/>
                  <w:szCs w:val="24"/>
                  <w:lang w:val="en-US"/>
                </w:rPr>
                <w:delText xml:space="preserve"> </w:delText>
              </w:r>
              <w:r>
                <w:rPr>
                  <w:sz w:val="24"/>
                  <w:szCs w:val="24"/>
                  <w:lang w:val="en-US"/>
                </w:rPr>
                <w:delText>N.</w:delText>
              </w:r>
              <w:r>
                <w:rPr>
                  <w:spacing w:val="-52"/>
                  <w:sz w:val="24"/>
                  <w:szCs w:val="24"/>
                  <w:lang w:val="en-US"/>
                </w:rPr>
                <w:delText xml:space="preserve"> </w:delText>
              </w:r>
              <w:r>
                <w:rPr>
                  <w:sz w:val="24"/>
                  <w:szCs w:val="24"/>
                  <w:lang w:val="en-US"/>
                </w:rPr>
                <w:delText>cessazioni</w:delText>
              </w:r>
            </w:del>
          </w:p>
        </w:tc>
      </w:tr>
    </w:tbl>
    <w:p w14:paraId="6ECB3CF6" w14:textId="77777777" w:rsidR="00636418" w:rsidRDefault="00636418" w:rsidP="00636418">
      <w:pPr>
        <w:rPr>
          <w:del w:id="432" w:author="Segreteria4" w:date="2022-03-22T11:35:00Z"/>
          <w:rFonts w:eastAsia="Times New Roman"/>
          <w:sz w:val="24"/>
          <w:szCs w:val="24"/>
        </w:rPr>
      </w:pPr>
    </w:p>
    <w:p w14:paraId="05EEA813" w14:textId="77777777" w:rsidR="00636418" w:rsidRDefault="00636418" w:rsidP="00636418">
      <w:pPr>
        <w:rPr>
          <w:del w:id="433" w:author="Segreteria4" w:date="2022-03-22T11:35:00Z"/>
          <w:sz w:val="24"/>
          <w:szCs w:val="24"/>
        </w:rPr>
      </w:pPr>
    </w:p>
    <w:p w14:paraId="2FB29A60" w14:textId="77777777" w:rsidR="00636418" w:rsidRDefault="00636418" w:rsidP="00636418">
      <w:pPr>
        <w:rPr>
          <w:del w:id="434" w:author="Segreteria4" w:date="2022-03-22T11:35:00Z"/>
          <w:sz w:val="24"/>
          <w:szCs w:val="24"/>
        </w:rPr>
      </w:pPr>
    </w:p>
    <w:p w14:paraId="71D91490" w14:textId="77777777" w:rsidR="00636418" w:rsidRDefault="00636418" w:rsidP="00636418">
      <w:pPr>
        <w:rPr>
          <w:del w:id="435" w:author="Segreteria4" w:date="2022-03-22T11:35:00Z"/>
          <w:sz w:val="24"/>
          <w:szCs w:val="24"/>
        </w:rPr>
      </w:pPr>
    </w:p>
    <w:p w14:paraId="2FF6C14A" w14:textId="77777777" w:rsidR="00636418" w:rsidRDefault="00636418" w:rsidP="00636418">
      <w:pPr>
        <w:rPr>
          <w:del w:id="436" w:author="Segreteria4" w:date="2022-03-22T11:35:00Z"/>
          <w:sz w:val="24"/>
          <w:szCs w:val="24"/>
        </w:rPr>
      </w:pPr>
    </w:p>
    <w:tbl>
      <w:tblPr>
        <w:tblW w:w="9645" w:type="dxa"/>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66"/>
        <w:gridCol w:w="1939"/>
        <w:gridCol w:w="1881"/>
        <w:gridCol w:w="2059"/>
      </w:tblGrid>
      <w:tr w:rsidR="00636418" w14:paraId="51B8A647" w14:textId="77777777" w:rsidTr="00636418">
        <w:trPr>
          <w:trHeight w:val="625"/>
          <w:del w:id="437" w:author="Segreteria4" w:date="2022-03-22T11:35:00Z"/>
        </w:trPr>
        <w:tc>
          <w:tcPr>
            <w:tcW w:w="9638" w:type="dxa"/>
            <w:gridSpan w:val="4"/>
            <w:tcBorders>
              <w:top w:val="single" w:sz="4" w:space="0" w:color="000000"/>
              <w:left w:val="single" w:sz="4" w:space="0" w:color="000000"/>
              <w:bottom w:val="single" w:sz="4" w:space="0" w:color="000000"/>
              <w:right w:val="single" w:sz="4" w:space="0" w:color="000000"/>
            </w:tcBorders>
            <w:shd w:val="clear" w:color="auto" w:fill="C4DFB2"/>
            <w:hideMark/>
          </w:tcPr>
          <w:p w14:paraId="2861F9CB" w14:textId="77777777" w:rsidR="00636418" w:rsidRPr="00636418" w:rsidRDefault="00636418">
            <w:pPr>
              <w:widowControl/>
              <w:autoSpaceDE/>
              <w:autoSpaceDN/>
              <w:rPr>
                <w:del w:id="438" w:author="Segreteria4" w:date="2022-03-22T11:35:00Z"/>
                <w:rFonts w:ascii="Times New Roman" w:eastAsia="Times New Roman" w:hAnsi="Times New Roman" w:cs="Times New Roman"/>
                <w:b/>
                <w:sz w:val="24"/>
                <w:szCs w:val="24"/>
                <w:highlight w:val="yellow"/>
                <w:lang w:val="en-US"/>
              </w:rPr>
            </w:pPr>
            <w:del w:id="439" w:author="Segreteria4" w:date="2022-03-22T11:35:00Z">
              <w:r>
                <w:rPr>
                  <w:b/>
                  <w:spacing w:val="-3"/>
                  <w:sz w:val="24"/>
                  <w:szCs w:val="24"/>
                  <w:highlight w:val="yellow"/>
                  <w:lang w:val="en-US"/>
                </w:rPr>
                <w:delText xml:space="preserve">CLAUSOLA DI PANTOUFLAGE NEI  BANDI DI GARA  O NEGLI ATTI PRODROMICI  AD AFFIDAMENTI </w:delText>
              </w:r>
            </w:del>
          </w:p>
        </w:tc>
      </w:tr>
      <w:tr w:rsidR="00636418" w14:paraId="721A0639" w14:textId="77777777" w:rsidTr="00636418">
        <w:trPr>
          <w:trHeight w:val="582"/>
          <w:del w:id="440" w:author="Segreteria4" w:date="2022-03-22T11:35:00Z"/>
        </w:trPr>
        <w:tc>
          <w:tcPr>
            <w:tcW w:w="3762" w:type="dxa"/>
            <w:tcBorders>
              <w:top w:val="single" w:sz="4" w:space="0" w:color="000000"/>
              <w:left w:val="single" w:sz="4" w:space="0" w:color="000000"/>
              <w:bottom w:val="single" w:sz="4" w:space="0" w:color="000000"/>
              <w:right w:val="single" w:sz="4" w:space="0" w:color="000000"/>
            </w:tcBorders>
            <w:shd w:val="clear" w:color="auto" w:fill="C4DFB2"/>
            <w:hideMark/>
          </w:tcPr>
          <w:p w14:paraId="33CFE136" w14:textId="77777777" w:rsidR="00636418" w:rsidRPr="00636418" w:rsidRDefault="00636418">
            <w:pPr>
              <w:widowControl/>
              <w:autoSpaceDE/>
              <w:autoSpaceDN/>
              <w:rPr>
                <w:del w:id="441" w:author="Segreteria4" w:date="2022-03-22T11:35:00Z"/>
                <w:rFonts w:ascii="Times New Roman" w:eastAsia="Times New Roman" w:hAnsi="Times New Roman" w:cs="Times New Roman"/>
                <w:b/>
                <w:sz w:val="24"/>
                <w:szCs w:val="24"/>
                <w:highlight w:val="yellow"/>
                <w:lang w:val="en-US"/>
              </w:rPr>
            </w:pPr>
            <w:del w:id="442" w:author="Segreteria4" w:date="2022-03-22T11:35:00Z">
              <w:r>
                <w:rPr>
                  <w:b/>
                  <w:spacing w:val="-3"/>
                  <w:sz w:val="24"/>
                  <w:szCs w:val="24"/>
                  <w:highlight w:val="yellow"/>
                  <w:lang w:val="en-US"/>
                </w:rPr>
                <w:delText>ATTIVITA’</w:delText>
              </w:r>
              <w:r>
                <w:rPr>
                  <w:b/>
                  <w:spacing w:val="-15"/>
                  <w:sz w:val="24"/>
                  <w:szCs w:val="24"/>
                  <w:highlight w:val="yellow"/>
                  <w:lang w:val="en-US"/>
                </w:rPr>
                <w:delText xml:space="preserve"> </w:delText>
              </w:r>
              <w:r>
                <w:rPr>
                  <w:b/>
                  <w:spacing w:val="-3"/>
                  <w:sz w:val="24"/>
                  <w:szCs w:val="24"/>
                  <w:highlight w:val="yellow"/>
                  <w:lang w:val="en-US"/>
                </w:rPr>
                <w:delText>SPECIFICHE</w:delText>
              </w:r>
            </w:del>
          </w:p>
        </w:tc>
        <w:tc>
          <w:tcPr>
            <w:tcW w:w="1938" w:type="dxa"/>
            <w:tcBorders>
              <w:top w:val="single" w:sz="4" w:space="0" w:color="000000"/>
              <w:left w:val="single" w:sz="4" w:space="0" w:color="000000"/>
              <w:bottom w:val="single" w:sz="4" w:space="0" w:color="000000"/>
              <w:right w:val="single" w:sz="4" w:space="0" w:color="000000"/>
            </w:tcBorders>
            <w:shd w:val="clear" w:color="auto" w:fill="C4DFB2"/>
            <w:hideMark/>
          </w:tcPr>
          <w:p w14:paraId="48FFB247" w14:textId="77777777" w:rsidR="00636418" w:rsidRPr="00636418" w:rsidRDefault="00636418">
            <w:pPr>
              <w:widowControl/>
              <w:autoSpaceDE/>
              <w:autoSpaceDN/>
              <w:rPr>
                <w:del w:id="443" w:author="Segreteria4" w:date="2022-03-22T11:35:00Z"/>
                <w:rFonts w:ascii="Times New Roman" w:eastAsia="Times New Roman" w:hAnsi="Times New Roman" w:cs="Times New Roman"/>
                <w:b/>
                <w:sz w:val="24"/>
                <w:szCs w:val="24"/>
                <w:highlight w:val="yellow"/>
                <w:lang w:val="en-US"/>
              </w:rPr>
            </w:pPr>
            <w:del w:id="444" w:author="Segreteria4" w:date="2022-03-22T11:35:00Z">
              <w:r>
                <w:rPr>
                  <w:b/>
                  <w:sz w:val="24"/>
                  <w:szCs w:val="24"/>
                  <w:highlight w:val="yellow"/>
                  <w:lang w:val="en-US"/>
                </w:rPr>
                <w:delText>TEMPI DI</w:delText>
              </w:r>
              <w:r>
                <w:rPr>
                  <w:b/>
                  <w:spacing w:val="1"/>
                  <w:sz w:val="24"/>
                  <w:szCs w:val="24"/>
                  <w:highlight w:val="yellow"/>
                  <w:lang w:val="en-US"/>
                </w:rPr>
                <w:delText xml:space="preserve"> </w:delText>
              </w:r>
              <w:r>
                <w:rPr>
                  <w:b/>
                  <w:spacing w:val="-1"/>
                  <w:sz w:val="24"/>
                  <w:szCs w:val="24"/>
                  <w:highlight w:val="yellow"/>
                  <w:lang w:val="en-US"/>
                </w:rPr>
                <w:delText>REALIZZAZIONE</w:delText>
              </w:r>
            </w:del>
          </w:p>
        </w:tc>
        <w:tc>
          <w:tcPr>
            <w:tcW w:w="1880" w:type="dxa"/>
            <w:tcBorders>
              <w:top w:val="single" w:sz="4" w:space="0" w:color="000000"/>
              <w:left w:val="single" w:sz="4" w:space="0" w:color="000000"/>
              <w:bottom w:val="single" w:sz="4" w:space="0" w:color="000000"/>
              <w:right w:val="single" w:sz="4" w:space="0" w:color="000000"/>
            </w:tcBorders>
            <w:shd w:val="clear" w:color="auto" w:fill="C4DFB2"/>
            <w:hideMark/>
          </w:tcPr>
          <w:p w14:paraId="14672995" w14:textId="77777777" w:rsidR="00636418" w:rsidRPr="00636418" w:rsidRDefault="00636418">
            <w:pPr>
              <w:widowControl/>
              <w:autoSpaceDE/>
              <w:autoSpaceDN/>
              <w:rPr>
                <w:del w:id="445" w:author="Segreteria4" w:date="2022-03-22T11:35:00Z"/>
                <w:rFonts w:ascii="Times New Roman" w:eastAsia="Times New Roman" w:hAnsi="Times New Roman" w:cs="Times New Roman"/>
                <w:b/>
                <w:sz w:val="24"/>
                <w:szCs w:val="24"/>
                <w:highlight w:val="yellow"/>
                <w:lang w:val="en-US"/>
              </w:rPr>
            </w:pPr>
            <w:del w:id="446" w:author="Segreteria4" w:date="2022-03-22T11:35:00Z">
              <w:r>
                <w:rPr>
                  <w:b/>
                  <w:sz w:val="24"/>
                  <w:szCs w:val="24"/>
                  <w:highlight w:val="yellow"/>
                  <w:lang w:val="en-US"/>
                </w:rPr>
                <w:delText>RESPONSABILI</w:delText>
              </w:r>
            </w:del>
          </w:p>
        </w:tc>
        <w:tc>
          <w:tcPr>
            <w:tcW w:w="2058" w:type="dxa"/>
            <w:tcBorders>
              <w:top w:val="single" w:sz="4" w:space="0" w:color="000000"/>
              <w:left w:val="single" w:sz="4" w:space="0" w:color="000000"/>
              <w:bottom w:val="single" w:sz="4" w:space="0" w:color="000000"/>
              <w:right w:val="single" w:sz="4" w:space="0" w:color="000000"/>
            </w:tcBorders>
            <w:shd w:val="clear" w:color="auto" w:fill="C4DFB2"/>
            <w:hideMark/>
          </w:tcPr>
          <w:p w14:paraId="54B30029" w14:textId="77777777" w:rsidR="00636418" w:rsidRPr="00636418" w:rsidRDefault="00636418">
            <w:pPr>
              <w:widowControl/>
              <w:autoSpaceDE/>
              <w:autoSpaceDN/>
              <w:rPr>
                <w:del w:id="447" w:author="Segreteria4" w:date="2022-03-22T11:35:00Z"/>
                <w:rFonts w:ascii="Times New Roman" w:eastAsia="Times New Roman" w:hAnsi="Times New Roman" w:cs="Times New Roman"/>
                <w:b/>
                <w:sz w:val="24"/>
                <w:szCs w:val="24"/>
                <w:highlight w:val="yellow"/>
                <w:lang w:val="en-US"/>
              </w:rPr>
            </w:pPr>
            <w:del w:id="448" w:author="Segreteria4" w:date="2022-03-22T11:35:00Z">
              <w:r>
                <w:rPr>
                  <w:b/>
                  <w:sz w:val="24"/>
                  <w:szCs w:val="24"/>
                  <w:highlight w:val="yellow"/>
                  <w:lang w:val="en-US"/>
                </w:rPr>
                <w:delText>INDICATORI</w:delText>
              </w:r>
            </w:del>
          </w:p>
        </w:tc>
      </w:tr>
      <w:tr w:rsidR="00636418" w14:paraId="3F75473B" w14:textId="77777777" w:rsidTr="00636418">
        <w:trPr>
          <w:trHeight w:val="1637"/>
          <w:del w:id="449" w:author="Segreteria4" w:date="2022-03-22T11:35:00Z"/>
        </w:trPr>
        <w:tc>
          <w:tcPr>
            <w:tcW w:w="3762" w:type="dxa"/>
            <w:tcBorders>
              <w:top w:val="single" w:sz="4" w:space="0" w:color="000000"/>
              <w:left w:val="single" w:sz="4" w:space="0" w:color="000000"/>
              <w:bottom w:val="single" w:sz="4" w:space="0" w:color="000000"/>
              <w:right w:val="single" w:sz="4" w:space="0" w:color="000000"/>
            </w:tcBorders>
            <w:hideMark/>
          </w:tcPr>
          <w:p w14:paraId="6B6DB709" w14:textId="77777777" w:rsidR="00636418" w:rsidRPr="00636418" w:rsidRDefault="00636418">
            <w:pPr>
              <w:widowControl/>
              <w:autoSpaceDE/>
              <w:autoSpaceDN/>
              <w:rPr>
                <w:del w:id="450" w:author="Segreteria4" w:date="2022-03-22T11:35:00Z"/>
                <w:rFonts w:ascii="Times New Roman" w:eastAsia="Times New Roman" w:hAnsi="Times New Roman" w:cs="Times New Roman"/>
                <w:sz w:val="24"/>
                <w:szCs w:val="24"/>
                <w:lang w:val="en-US"/>
              </w:rPr>
            </w:pPr>
            <w:del w:id="451" w:author="Segreteria4" w:date="2022-03-22T11:35:00Z">
              <w:r>
                <w:rPr>
                  <w:sz w:val="24"/>
                  <w:szCs w:val="24"/>
                  <w:lang w:val="en-US"/>
                </w:rPr>
                <w:delText>Inserimento nei bandi di gara o negli atti prodromici  ad affidamenti di una clausola che riporti I riferimenti ed i contenuti della citata normative ( art. 53 Dlgs 165/2001 omma 16 ter e art. 21 Dlgs 39/2013 )</w:delText>
              </w:r>
            </w:del>
          </w:p>
        </w:tc>
        <w:tc>
          <w:tcPr>
            <w:tcW w:w="1938" w:type="dxa"/>
            <w:tcBorders>
              <w:top w:val="single" w:sz="4" w:space="0" w:color="000000"/>
              <w:left w:val="single" w:sz="4" w:space="0" w:color="000000"/>
              <w:bottom w:val="single" w:sz="4" w:space="0" w:color="000000"/>
              <w:right w:val="single" w:sz="4" w:space="0" w:color="000000"/>
            </w:tcBorders>
            <w:hideMark/>
          </w:tcPr>
          <w:p w14:paraId="6B13B7B2" w14:textId="77777777" w:rsidR="00636418" w:rsidRPr="00636418" w:rsidRDefault="00636418">
            <w:pPr>
              <w:pStyle w:val="TableParagraph"/>
              <w:tabs>
                <w:tab w:val="left" w:pos="1404"/>
              </w:tabs>
              <w:adjustRightInd w:val="0"/>
              <w:spacing w:line="252" w:lineRule="exact"/>
              <w:rPr>
                <w:del w:id="452" w:author="Segreteria4" w:date="2022-03-22T11:35:00Z"/>
                <w:rFonts w:ascii="Times New Roman" w:eastAsia="Times New Roman" w:hAnsi="Times New Roman" w:cs="Times New Roman"/>
                <w:sz w:val="24"/>
                <w:szCs w:val="24"/>
                <w:lang w:val="en-US"/>
              </w:rPr>
            </w:pPr>
            <w:del w:id="453" w:author="Segreteria4" w:date="2022-03-22T11:35:00Z">
              <w:r>
                <w:rPr>
                  <w:sz w:val="24"/>
                  <w:szCs w:val="24"/>
                  <w:lang w:val="en-US"/>
                </w:rPr>
                <w:delText>Prima</w:delText>
              </w:r>
              <w:r>
                <w:rPr>
                  <w:sz w:val="24"/>
                  <w:szCs w:val="24"/>
                  <w:lang w:val="en-US"/>
                </w:rPr>
                <w:tab/>
                <w:delText>della</w:delText>
              </w:r>
            </w:del>
          </w:p>
          <w:p w14:paraId="6E7B295D" w14:textId="77777777" w:rsidR="00636418" w:rsidRPr="00636418" w:rsidRDefault="00636418">
            <w:pPr>
              <w:pStyle w:val="TableParagraph"/>
              <w:rPr>
                <w:del w:id="454" w:author="Segreteria4" w:date="2022-03-22T11:35:00Z"/>
                <w:rFonts w:ascii="Times New Roman" w:eastAsia="Times New Roman" w:hAnsi="Times New Roman" w:cs="Times New Roman"/>
                <w:sz w:val="24"/>
                <w:szCs w:val="24"/>
                <w:lang w:val="en-US"/>
              </w:rPr>
            </w:pPr>
            <w:del w:id="455" w:author="Segreteria4" w:date="2022-03-22T11:35:00Z">
              <w:r>
                <w:rPr>
                  <w:lang w:val="en-US"/>
                </w:rPr>
                <w:delText>stipulazione</w:delText>
              </w:r>
              <w:r>
                <w:rPr>
                  <w:lang w:val="en-US"/>
                </w:rPr>
                <w:tab/>
              </w:r>
              <w:r>
                <w:rPr>
                  <w:spacing w:val="-2"/>
                  <w:lang w:val="en-US"/>
                </w:rPr>
                <w:delText>del</w:delText>
              </w:r>
              <w:r>
                <w:rPr>
                  <w:spacing w:val="-52"/>
                  <w:lang w:val="en-US"/>
                </w:rPr>
                <w:delText xml:space="preserve"> </w:delText>
              </w:r>
              <w:r>
                <w:rPr>
                  <w:lang w:val="en-US"/>
                </w:rPr>
                <w:delText>contratto</w:delText>
              </w:r>
            </w:del>
          </w:p>
        </w:tc>
        <w:tc>
          <w:tcPr>
            <w:tcW w:w="1880" w:type="dxa"/>
            <w:tcBorders>
              <w:top w:val="single" w:sz="4" w:space="0" w:color="000000"/>
              <w:left w:val="single" w:sz="4" w:space="0" w:color="000000"/>
              <w:bottom w:val="single" w:sz="4" w:space="0" w:color="000000"/>
              <w:right w:val="single" w:sz="4" w:space="0" w:color="000000"/>
            </w:tcBorders>
          </w:tcPr>
          <w:p w14:paraId="05EEBED0" w14:textId="77777777" w:rsidR="00636418" w:rsidRDefault="00636418">
            <w:pPr>
              <w:pStyle w:val="TableParagraph"/>
              <w:rPr>
                <w:del w:id="456" w:author="Segreteria4" w:date="2022-03-22T11:35:00Z"/>
                <w:rFonts w:ascii="Times New Roman" w:eastAsia="Times New Roman" w:hAnsi="Times New Roman" w:cs="Times New Roman"/>
                <w:sz w:val="24"/>
                <w:szCs w:val="24"/>
                <w:lang w:val="en-US"/>
              </w:rPr>
            </w:pPr>
          </w:p>
          <w:p w14:paraId="331AE5F0" w14:textId="77777777" w:rsidR="00636418" w:rsidRPr="00636418" w:rsidRDefault="00636418">
            <w:pPr>
              <w:pStyle w:val="TableParagraph"/>
              <w:rPr>
                <w:del w:id="457" w:author="Segreteria4" w:date="2022-03-22T11:35:00Z"/>
                <w:rFonts w:eastAsia="Calibri"/>
                <w:sz w:val="24"/>
                <w:szCs w:val="24"/>
                <w:lang w:val="en-US"/>
              </w:rPr>
            </w:pPr>
            <w:del w:id="458" w:author="Segreteria4" w:date="2022-03-22T11:35:00Z">
              <w:r>
                <w:rPr>
                  <w:lang w:val="en-US"/>
                </w:rPr>
                <w:delText xml:space="preserve"> Tutti  I Responsabili dei Servizi </w:delText>
              </w:r>
            </w:del>
          </w:p>
          <w:p w14:paraId="29F400C1" w14:textId="77777777" w:rsidR="00636418" w:rsidRDefault="00636418">
            <w:pPr>
              <w:pStyle w:val="TableParagraph"/>
              <w:rPr>
                <w:del w:id="459" w:author="Segreteria4" w:date="2022-03-22T11:35:00Z"/>
                <w:rFonts w:ascii="Times New Roman" w:eastAsia="Times New Roman" w:hAnsi="Times New Roman" w:cs="Times New Roman"/>
                <w:sz w:val="24"/>
                <w:szCs w:val="24"/>
                <w:lang w:val="en-US"/>
              </w:rPr>
            </w:pPr>
          </w:p>
        </w:tc>
        <w:tc>
          <w:tcPr>
            <w:tcW w:w="2058" w:type="dxa"/>
            <w:tcBorders>
              <w:top w:val="single" w:sz="4" w:space="0" w:color="000000"/>
              <w:left w:val="single" w:sz="4" w:space="0" w:color="000000"/>
              <w:bottom w:val="single" w:sz="4" w:space="0" w:color="000000"/>
              <w:right w:val="single" w:sz="4" w:space="0" w:color="000000"/>
            </w:tcBorders>
            <w:hideMark/>
          </w:tcPr>
          <w:p w14:paraId="10CDBA6B" w14:textId="77777777" w:rsidR="00636418" w:rsidRPr="00636418" w:rsidRDefault="00636418">
            <w:pPr>
              <w:widowControl/>
              <w:autoSpaceDE/>
              <w:autoSpaceDN/>
              <w:rPr>
                <w:del w:id="460" w:author="Segreteria4" w:date="2022-03-22T11:35:00Z"/>
                <w:rFonts w:ascii="Times New Roman" w:eastAsia="Times New Roman" w:hAnsi="Times New Roman" w:cs="Times New Roman"/>
                <w:sz w:val="24"/>
                <w:szCs w:val="24"/>
                <w:lang w:val="en-US"/>
              </w:rPr>
            </w:pPr>
            <w:del w:id="461" w:author="Segreteria4" w:date="2022-03-22T11:35:00Z">
              <w:r>
                <w:rPr>
                  <w:sz w:val="24"/>
                  <w:szCs w:val="24"/>
                  <w:lang w:val="en-US"/>
                </w:rPr>
                <w:delText>N. dichiarazioni / N.</w:delText>
              </w:r>
              <w:r>
                <w:rPr>
                  <w:spacing w:val="-52"/>
                  <w:sz w:val="24"/>
                  <w:szCs w:val="24"/>
                  <w:lang w:val="en-US"/>
                </w:rPr>
                <w:delText xml:space="preserve"> </w:delText>
              </w:r>
              <w:r>
                <w:rPr>
                  <w:sz w:val="24"/>
                  <w:szCs w:val="24"/>
                  <w:lang w:val="en-US"/>
                </w:rPr>
                <w:delText>contratti</w:delText>
              </w:r>
              <w:r>
                <w:rPr>
                  <w:spacing w:val="1"/>
                  <w:sz w:val="24"/>
                  <w:szCs w:val="24"/>
                  <w:lang w:val="en-US"/>
                </w:rPr>
                <w:delText xml:space="preserve"> </w:delText>
              </w:r>
              <w:r>
                <w:rPr>
                  <w:sz w:val="24"/>
                  <w:szCs w:val="24"/>
                  <w:lang w:val="en-US"/>
                </w:rPr>
                <w:delText>aggiudicati</w:delText>
              </w:r>
              <w:r>
                <w:rPr>
                  <w:spacing w:val="-52"/>
                  <w:sz w:val="24"/>
                  <w:szCs w:val="24"/>
                  <w:lang w:val="en-US"/>
                </w:rPr>
                <w:delText xml:space="preserve"> </w:delText>
              </w:r>
              <w:r>
                <w:rPr>
                  <w:sz w:val="24"/>
                  <w:szCs w:val="24"/>
                  <w:lang w:val="en-US"/>
                </w:rPr>
                <w:delText>senza</w:delText>
              </w:r>
              <w:r>
                <w:rPr>
                  <w:spacing w:val="1"/>
                  <w:sz w:val="24"/>
                  <w:szCs w:val="24"/>
                  <w:lang w:val="en-US"/>
                </w:rPr>
                <w:delText xml:space="preserve"> </w:delText>
              </w:r>
              <w:r>
                <w:rPr>
                  <w:sz w:val="24"/>
                  <w:szCs w:val="24"/>
                  <w:lang w:val="en-US"/>
                </w:rPr>
                <w:delText>procedura</w:delText>
              </w:r>
              <w:r>
                <w:rPr>
                  <w:spacing w:val="-52"/>
                  <w:sz w:val="24"/>
                  <w:szCs w:val="24"/>
                  <w:lang w:val="en-US"/>
                </w:rPr>
                <w:delText xml:space="preserve"> </w:delText>
              </w:r>
              <w:r>
                <w:rPr>
                  <w:sz w:val="24"/>
                  <w:szCs w:val="24"/>
                  <w:lang w:val="en-US"/>
                </w:rPr>
                <w:delText>aperta</w:delText>
              </w:r>
            </w:del>
          </w:p>
        </w:tc>
      </w:tr>
      <w:tr w:rsidR="00636418" w14:paraId="2179B057" w14:textId="77777777" w:rsidTr="00636418">
        <w:trPr>
          <w:trHeight w:val="1386"/>
          <w:del w:id="462" w:author="Segreteria4" w:date="2022-03-22T11:35:00Z"/>
        </w:trPr>
        <w:tc>
          <w:tcPr>
            <w:tcW w:w="3762" w:type="dxa"/>
            <w:tcBorders>
              <w:top w:val="single" w:sz="4" w:space="0" w:color="000000"/>
              <w:left w:val="single" w:sz="4" w:space="0" w:color="000000"/>
              <w:bottom w:val="single" w:sz="4" w:space="0" w:color="000000"/>
              <w:right w:val="single" w:sz="4" w:space="0" w:color="000000"/>
            </w:tcBorders>
            <w:hideMark/>
          </w:tcPr>
          <w:p w14:paraId="113A6A4B" w14:textId="77777777" w:rsidR="00636418" w:rsidRPr="00636418" w:rsidRDefault="00636418">
            <w:pPr>
              <w:widowControl/>
              <w:autoSpaceDE/>
              <w:autoSpaceDN/>
              <w:rPr>
                <w:del w:id="463" w:author="Segreteria4" w:date="2022-03-22T11:35:00Z"/>
                <w:rFonts w:ascii="Times New Roman" w:eastAsia="Times New Roman" w:hAnsi="Times New Roman" w:cs="Times New Roman"/>
                <w:sz w:val="24"/>
                <w:szCs w:val="24"/>
                <w:lang w:val="en-US"/>
              </w:rPr>
            </w:pPr>
            <w:del w:id="464" w:author="Segreteria4" w:date="2022-03-22T11:35:00Z">
              <w:r>
                <w:rPr>
                  <w:sz w:val="24"/>
                  <w:szCs w:val="24"/>
                  <w:lang w:val="en-US"/>
                </w:rPr>
                <w:delText>Previsione dell’obbligo in capo all’operatore economico  partecipante a ogni tipologia  di procedura di affidamento servizi , lavori , furniture di dichiarare  di non aver stipulato contratti di lavoro subordinato  o autonomo  o comunque attribuito incarichi   ad ex dipendenti pubblici  in violazione del divieto di pantouflage  , previsione della richiesta di apposite dichiarazione da allegare alla domanda di partecipazione alla procedura quale requisite richiesto per l’ammissione  , a pena di esclusione , dalla procedura.</w:delText>
              </w:r>
            </w:del>
          </w:p>
        </w:tc>
        <w:tc>
          <w:tcPr>
            <w:tcW w:w="1938" w:type="dxa"/>
            <w:tcBorders>
              <w:top w:val="single" w:sz="4" w:space="0" w:color="000000"/>
              <w:left w:val="single" w:sz="4" w:space="0" w:color="000000"/>
              <w:bottom w:val="single" w:sz="4" w:space="0" w:color="000000"/>
              <w:right w:val="single" w:sz="4" w:space="0" w:color="000000"/>
            </w:tcBorders>
            <w:hideMark/>
          </w:tcPr>
          <w:p w14:paraId="090C7A25" w14:textId="77777777" w:rsidR="00636418" w:rsidRPr="00636418" w:rsidRDefault="00636418">
            <w:pPr>
              <w:widowControl/>
              <w:autoSpaceDE/>
              <w:autoSpaceDN/>
              <w:rPr>
                <w:del w:id="465" w:author="Segreteria4" w:date="2022-03-22T11:35:00Z"/>
                <w:rFonts w:ascii="Times New Roman" w:eastAsia="Times New Roman" w:hAnsi="Times New Roman" w:cs="Times New Roman"/>
                <w:sz w:val="24"/>
                <w:szCs w:val="24"/>
                <w:lang w:val="en-US"/>
              </w:rPr>
            </w:pPr>
            <w:del w:id="466" w:author="Segreteria4" w:date="2022-03-22T11:35:00Z">
              <w:r>
                <w:rPr>
                  <w:sz w:val="24"/>
                  <w:szCs w:val="24"/>
                  <w:lang w:val="en-US"/>
                </w:rPr>
                <w:delText>Prima</w:delText>
              </w:r>
              <w:r>
                <w:rPr>
                  <w:spacing w:val="1"/>
                  <w:sz w:val="24"/>
                  <w:szCs w:val="24"/>
                  <w:lang w:val="en-US"/>
                </w:rPr>
                <w:delText xml:space="preserve"> </w:delText>
              </w:r>
              <w:r>
                <w:rPr>
                  <w:sz w:val="24"/>
                  <w:szCs w:val="24"/>
                  <w:lang w:val="en-US"/>
                </w:rPr>
                <w:delText>dell’emissione</w:delText>
              </w:r>
              <w:r>
                <w:rPr>
                  <w:spacing w:val="1"/>
                  <w:sz w:val="24"/>
                  <w:szCs w:val="24"/>
                  <w:lang w:val="en-US"/>
                </w:rPr>
                <w:delText xml:space="preserve"> </w:delText>
              </w:r>
              <w:r>
                <w:rPr>
                  <w:sz w:val="24"/>
                  <w:szCs w:val="24"/>
                  <w:lang w:val="en-US"/>
                </w:rPr>
                <w:delText>del</w:delText>
              </w:r>
              <w:r>
                <w:rPr>
                  <w:spacing w:val="-52"/>
                  <w:sz w:val="24"/>
                  <w:szCs w:val="24"/>
                  <w:lang w:val="en-US"/>
                </w:rPr>
                <w:delText xml:space="preserve"> </w:delText>
              </w:r>
              <w:r>
                <w:rPr>
                  <w:sz w:val="24"/>
                  <w:szCs w:val="24"/>
                  <w:lang w:val="en-US"/>
                </w:rPr>
                <w:delText>provvedimento</w:delText>
              </w:r>
              <w:r>
                <w:rPr>
                  <w:spacing w:val="16"/>
                  <w:sz w:val="24"/>
                  <w:szCs w:val="24"/>
                  <w:lang w:val="en-US"/>
                </w:rPr>
                <w:delText xml:space="preserve"> </w:delText>
              </w:r>
              <w:r>
                <w:rPr>
                  <w:sz w:val="24"/>
                  <w:szCs w:val="24"/>
                  <w:lang w:val="en-US"/>
                </w:rPr>
                <w:delText>che</w:delText>
              </w:r>
              <w:r>
                <w:rPr>
                  <w:spacing w:val="-52"/>
                  <w:sz w:val="24"/>
                  <w:szCs w:val="24"/>
                  <w:lang w:val="en-US"/>
                </w:rPr>
                <w:delText xml:space="preserve"> </w:delText>
              </w:r>
              <w:r>
                <w:rPr>
                  <w:sz w:val="24"/>
                  <w:szCs w:val="24"/>
                  <w:lang w:val="en-US"/>
                </w:rPr>
                <w:delText>prende</w:delText>
              </w:r>
              <w:r>
                <w:rPr>
                  <w:spacing w:val="14"/>
                  <w:sz w:val="24"/>
                  <w:szCs w:val="24"/>
                  <w:lang w:val="en-US"/>
                </w:rPr>
                <w:delText xml:space="preserve"> </w:delText>
              </w:r>
              <w:r>
                <w:rPr>
                  <w:sz w:val="24"/>
                  <w:szCs w:val="24"/>
                  <w:lang w:val="en-US"/>
                </w:rPr>
                <w:delText>atto</w:delText>
              </w:r>
              <w:r>
                <w:rPr>
                  <w:spacing w:val="16"/>
                  <w:sz w:val="24"/>
                  <w:szCs w:val="24"/>
                  <w:lang w:val="en-US"/>
                </w:rPr>
                <w:delText xml:space="preserve"> </w:delText>
              </w:r>
              <w:r>
                <w:rPr>
                  <w:sz w:val="24"/>
                  <w:szCs w:val="24"/>
                  <w:lang w:val="en-US"/>
                </w:rPr>
                <w:delText>della</w:delText>
              </w:r>
              <w:r>
                <w:rPr>
                  <w:spacing w:val="-52"/>
                  <w:sz w:val="24"/>
                  <w:szCs w:val="24"/>
                  <w:lang w:val="en-US"/>
                </w:rPr>
                <w:delText xml:space="preserve"> </w:delText>
              </w:r>
              <w:r>
                <w:rPr>
                  <w:sz w:val="24"/>
                  <w:szCs w:val="24"/>
                  <w:lang w:val="en-US"/>
                </w:rPr>
                <w:delText>cessazione</w:delText>
              </w:r>
            </w:del>
          </w:p>
        </w:tc>
        <w:tc>
          <w:tcPr>
            <w:tcW w:w="1880" w:type="dxa"/>
            <w:tcBorders>
              <w:top w:val="single" w:sz="4" w:space="0" w:color="000000"/>
              <w:left w:val="single" w:sz="4" w:space="0" w:color="000000"/>
              <w:bottom w:val="single" w:sz="4" w:space="0" w:color="000000"/>
              <w:right w:val="single" w:sz="4" w:space="0" w:color="000000"/>
            </w:tcBorders>
          </w:tcPr>
          <w:p w14:paraId="3EB68813" w14:textId="77777777" w:rsidR="00636418" w:rsidRDefault="00636418">
            <w:pPr>
              <w:pStyle w:val="TableParagraph"/>
              <w:spacing w:before="4"/>
              <w:rPr>
                <w:del w:id="467" w:author="Segreteria4" w:date="2022-03-22T11:35:00Z"/>
                <w:rFonts w:ascii="Times New Roman" w:eastAsia="Times New Roman" w:hAnsi="Times New Roman" w:cs="Times New Roman"/>
                <w:sz w:val="24"/>
                <w:szCs w:val="24"/>
                <w:lang w:val="en-US"/>
              </w:rPr>
            </w:pPr>
          </w:p>
          <w:p w14:paraId="7B8F284D" w14:textId="77777777" w:rsidR="00636418" w:rsidRPr="00636418" w:rsidRDefault="00636418">
            <w:pPr>
              <w:pStyle w:val="TableParagraph"/>
              <w:rPr>
                <w:del w:id="468" w:author="Segreteria4" w:date="2022-03-22T11:35:00Z"/>
                <w:rFonts w:ascii="Times New Roman" w:eastAsia="Times New Roman" w:hAnsi="Times New Roman" w:cs="Times New Roman"/>
                <w:sz w:val="24"/>
                <w:szCs w:val="24"/>
                <w:lang w:val="en-US"/>
              </w:rPr>
            </w:pPr>
            <w:del w:id="469" w:author="Segreteria4" w:date="2022-03-22T11:35:00Z">
              <w:r>
                <w:rPr>
                  <w:lang w:val="en-US"/>
                </w:rPr>
                <w:delText xml:space="preserve">Responsabile Servizio Personale </w:delText>
              </w:r>
            </w:del>
          </w:p>
        </w:tc>
        <w:tc>
          <w:tcPr>
            <w:tcW w:w="2058" w:type="dxa"/>
            <w:tcBorders>
              <w:top w:val="single" w:sz="4" w:space="0" w:color="000000"/>
              <w:left w:val="single" w:sz="4" w:space="0" w:color="000000"/>
              <w:bottom w:val="single" w:sz="4" w:space="0" w:color="000000"/>
              <w:right w:val="single" w:sz="4" w:space="0" w:color="000000"/>
            </w:tcBorders>
            <w:hideMark/>
          </w:tcPr>
          <w:p w14:paraId="3E0A054A" w14:textId="77777777" w:rsidR="00636418" w:rsidRPr="00636418" w:rsidRDefault="00636418">
            <w:pPr>
              <w:widowControl/>
              <w:autoSpaceDE/>
              <w:autoSpaceDN/>
              <w:rPr>
                <w:del w:id="470" w:author="Segreteria4" w:date="2022-03-22T11:35:00Z"/>
                <w:rFonts w:ascii="Times New Roman" w:eastAsia="Times New Roman" w:hAnsi="Times New Roman" w:cs="Times New Roman"/>
                <w:sz w:val="24"/>
                <w:szCs w:val="24"/>
                <w:lang w:val="en-US"/>
              </w:rPr>
            </w:pPr>
            <w:del w:id="471" w:author="Segreteria4" w:date="2022-03-22T11:35:00Z">
              <w:r>
                <w:rPr>
                  <w:sz w:val="24"/>
                  <w:szCs w:val="24"/>
                  <w:lang w:val="en-US"/>
                </w:rPr>
                <w:delText>N.</w:delText>
              </w:r>
              <w:r>
                <w:rPr>
                  <w:spacing w:val="-7"/>
                  <w:sz w:val="24"/>
                  <w:szCs w:val="24"/>
                  <w:lang w:val="en-US"/>
                </w:rPr>
                <w:delText xml:space="preserve"> </w:delText>
              </w:r>
              <w:r>
                <w:rPr>
                  <w:sz w:val="24"/>
                  <w:szCs w:val="24"/>
                  <w:lang w:val="en-US"/>
                </w:rPr>
                <w:delText>dichiarazioni</w:delText>
              </w:r>
              <w:r>
                <w:rPr>
                  <w:spacing w:val="-6"/>
                  <w:sz w:val="24"/>
                  <w:szCs w:val="24"/>
                  <w:lang w:val="en-US"/>
                </w:rPr>
                <w:delText xml:space="preserve"> </w:delText>
              </w:r>
              <w:r>
                <w:rPr>
                  <w:sz w:val="24"/>
                  <w:szCs w:val="24"/>
                  <w:lang w:val="en-US"/>
                </w:rPr>
                <w:delText>/</w:delText>
              </w:r>
              <w:r>
                <w:rPr>
                  <w:spacing w:val="-7"/>
                  <w:sz w:val="24"/>
                  <w:szCs w:val="24"/>
                  <w:lang w:val="en-US"/>
                </w:rPr>
                <w:delText xml:space="preserve"> </w:delText>
              </w:r>
              <w:r>
                <w:rPr>
                  <w:sz w:val="24"/>
                  <w:szCs w:val="24"/>
                  <w:lang w:val="en-US"/>
                </w:rPr>
                <w:delText>N.</w:delText>
              </w:r>
              <w:r>
                <w:rPr>
                  <w:spacing w:val="-52"/>
                  <w:sz w:val="24"/>
                  <w:szCs w:val="24"/>
                  <w:lang w:val="en-US"/>
                </w:rPr>
                <w:delText xml:space="preserve"> </w:delText>
              </w:r>
              <w:r>
                <w:rPr>
                  <w:sz w:val="24"/>
                  <w:szCs w:val="24"/>
                  <w:lang w:val="en-US"/>
                </w:rPr>
                <w:delText>cessazioni</w:delText>
              </w:r>
            </w:del>
          </w:p>
        </w:tc>
      </w:tr>
    </w:tbl>
    <w:p w14:paraId="546EC5E2" w14:textId="77777777" w:rsidR="00636418" w:rsidRDefault="00636418" w:rsidP="00636418">
      <w:pPr>
        <w:rPr>
          <w:del w:id="472" w:author="Segreteria4" w:date="2022-03-22T11:35:00Z"/>
          <w:rFonts w:eastAsia="Times New Roman"/>
          <w:sz w:val="24"/>
          <w:szCs w:val="24"/>
        </w:rPr>
      </w:pPr>
    </w:p>
    <w:p w14:paraId="38AA457F" w14:textId="77777777" w:rsidR="00636418" w:rsidRDefault="00636418" w:rsidP="00636418">
      <w:pPr>
        <w:rPr>
          <w:del w:id="473" w:author="Segreteria4" w:date="2022-03-22T11:35:00Z"/>
          <w:sz w:val="24"/>
          <w:szCs w:val="24"/>
        </w:rPr>
      </w:pPr>
    </w:p>
    <w:p w14:paraId="7738DD2B" w14:textId="77777777" w:rsidR="00636418" w:rsidRDefault="00636418" w:rsidP="00636418">
      <w:pPr>
        <w:rPr>
          <w:sz w:val="24"/>
          <w:szCs w:val="24"/>
        </w:rPr>
      </w:pPr>
    </w:p>
    <w:tbl>
      <w:tblPr>
        <w:tblStyle w:val="Grigliatabella"/>
        <w:tblW w:w="0" w:type="auto"/>
        <w:tblInd w:w="279" w:type="dxa"/>
        <w:tblLook w:val="04A0" w:firstRow="1" w:lastRow="0" w:firstColumn="1" w:lastColumn="0" w:noHBand="0" w:noVBand="1"/>
      </w:tblPr>
      <w:tblGrid>
        <w:gridCol w:w="4532"/>
        <w:gridCol w:w="4811"/>
      </w:tblGrid>
      <w:tr w:rsidR="00636418" w14:paraId="1146DC51" w14:textId="77777777" w:rsidTr="00636418">
        <w:tc>
          <w:tcPr>
            <w:tcW w:w="4532" w:type="dxa"/>
            <w:tcBorders>
              <w:top w:val="single" w:sz="4" w:space="0" w:color="auto"/>
              <w:left w:val="single" w:sz="4" w:space="0" w:color="auto"/>
              <w:bottom w:val="single" w:sz="4" w:space="0" w:color="auto"/>
              <w:right w:val="single" w:sz="4" w:space="0" w:color="auto"/>
            </w:tcBorders>
          </w:tcPr>
          <w:p w14:paraId="5B89B820" w14:textId="77777777" w:rsidR="00636418" w:rsidRDefault="00636418">
            <w:pPr>
              <w:autoSpaceDE/>
              <w:adjustRightInd w:val="0"/>
              <w:jc w:val="both"/>
              <w:rPr>
                <w:rFonts w:ascii="Times New Roman" w:eastAsia="Times New Roman" w:hAnsi="Times New Roman"/>
                <w:bCs/>
                <w:iCs/>
                <w:color w:val="000000"/>
                <w:sz w:val="24"/>
                <w:szCs w:val="24"/>
                <w:lang w:eastAsia="it-IT"/>
              </w:rPr>
            </w:pPr>
            <w:r>
              <w:rPr>
                <w:bCs/>
                <w:iCs/>
                <w:color w:val="000000"/>
                <w:sz w:val="24"/>
                <w:szCs w:val="24"/>
                <w:lang w:eastAsia="it-IT"/>
              </w:rPr>
              <w:t xml:space="preserve">RESPONSABILI </w:t>
            </w:r>
          </w:p>
          <w:p w14:paraId="4D69870E"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hideMark/>
          </w:tcPr>
          <w:p w14:paraId="646EFF59"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ins w:id="474" w:author="Franca Sparagna" w:date="2022-03-21T14:19:00Z">
              <w:r>
                <w:rPr>
                  <w:bCs/>
                  <w:iCs/>
                  <w:color w:val="000000"/>
                  <w:sz w:val="24"/>
                  <w:szCs w:val="24"/>
                  <w:lang w:eastAsia="it-IT"/>
                </w:rPr>
                <w:t>Responsabile del Se</w:t>
              </w:r>
            </w:ins>
            <w:r>
              <w:rPr>
                <w:bCs/>
                <w:iCs/>
                <w:color w:val="000000"/>
                <w:sz w:val="24"/>
                <w:szCs w:val="24"/>
                <w:lang w:eastAsia="it-IT"/>
              </w:rPr>
              <w:t xml:space="preserve">ttore </w:t>
            </w:r>
            <w:ins w:id="475" w:author="Franca Sparagna" w:date="2022-03-21T14:19:00Z">
              <w:r>
                <w:rPr>
                  <w:bCs/>
                  <w:iCs/>
                  <w:color w:val="000000"/>
                  <w:sz w:val="24"/>
                  <w:szCs w:val="24"/>
                  <w:lang w:eastAsia="it-IT"/>
                </w:rPr>
                <w:t xml:space="preserve"> Personale </w:t>
              </w:r>
            </w:ins>
          </w:p>
        </w:tc>
      </w:tr>
      <w:tr w:rsidR="00636418" w14:paraId="07627CA3" w14:textId="77777777" w:rsidTr="00636418">
        <w:tc>
          <w:tcPr>
            <w:tcW w:w="4532" w:type="dxa"/>
            <w:tcBorders>
              <w:top w:val="single" w:sz="4" w:space="0" w:color="auto"/>
              <w:left w:val="single" w:sz="4" w:space="0" w:color="auto"/>
              <w:bottom w:val="single" w:sz="4" w:space="0" w:color="auto"/>
              <w:right w:val="single" w:sz="4" w:space="0" w:color="auto"/>
            </w:tcBorders>
            <w:hideMark/>
          </w:tcPr>
          <w:p w14:paraId="667EC0E0" w14:textId="77777777" w:rsidR="00636418" w:rsidRDefault="00636418">
            <w:pPr>
              <w:autoSpaceDE/>
              <w:adjustRightInd w:val="0"/>
              <w:jc w:val="both"/>
              <w:rPr>
                <w:rFonts w:ascii="Times New Roman" w:eastAsia="Times New Roman" w:hAnsi="Times New Roman"/>
                <w:bCs/>
                <w:iCs/>
                <w:color w:val="000000"/>
                <w:sz w:val="24"/>
                <w:szCs w:val="24"/>
                <w:lang w:eastAsia="it-IT"/>
              </w:rPr>
            </w:pPr>
            <w:r>
              <w:rPr>
                <w:bCs/>
                <w:iCs/>
                <w:color w:val="000000"/>
                <w:sz w:val="24"/>
                <w:szCs w:val="24"/>
                <w:lang w:eastAsia="it-IT"/>
              </w:rPr>
              <w:t>MISURA DI PREVENZIONE</w:t>
            </w:r>
          </w:p>
          <w:p w14:paraId="27BA4D15"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r>
              <w:rPr>
                <w:bCs/>
                <w:iCs/>
                <w:color w:val="000000"/>
                <w:sz w:val="24"/>
                <w:szCs w:val="24"/>
                <w:lang w:eastAsia="it-IT"/>
              </w:rPr>
              <w:t xml:space="preserve">( Contratti di assunzione e al momento della cessazione dal servizio o dall’incarico ) </w:t>
            </w:r>
          </w:p>
        </w:tc>
        <w:tc>
          <w:tcPr>
            <w:tcW w:w="4811" w:type="dxa"/>
            <w:tcBorders>
              <w:top w:val="single" w:sz="4" w:space="0" w:color="auto"/>
              <w:left w:val="single" w:sz="4" w:space="0" w:color="auto"/>
              <w:bottom w:val="single" w:sz="4" w:space="0" w:color="auto"/>
              <w:right w:val="single" w:sz="4" w:space="0" w:color="auto"/>
            </w:tcBorders>
          </w:tcPr>
          <w:p w14:paraId="312BF433" w14:textId="77777777" w:rsidR="00636418" w:rsidRPr="00636418" w:rsidRDefault="00636418">
            <w:pPr>
              <w:adjustRightInd w:val="0"/>
              <w:spacing w:line="278" w:lineRule="exact"/>
              <w:jc w:val="both"/>
              <w:rPr>
                <w:ins w:id="476" w:author="Franca Sparagna" w:date="2022-03-21T14:19:00Z"/>
                <w:rFonts w:ascii="Times New Roman" w:eastAsia="Times New Roman" w:hAnsi="Times New Roman"/>
                <w:sz w:val="24"/>
                <w:szCs w:val="24"/>
                <w:lang w:eastAsia="it-IT"/>
              </w:rPr>
            </w:pPr>
            <w:ins w:id="477" w:author="Franca Sparagna" w:date="2022-03-21T14:19:00Z">
              <w:r>
                <w:rPr>
                  <w:sz w:val="24"/>
                  <w:szCs w:val="24"/>
                  <w:lang w:eastAsia="it-IT"/>
                  <w:rPrChange w:id="478" w:author="SALVATORE VENTO" w:date="2022-03-22T09:23:00Z">
                    <w:rPr>
                      <w:sz w:val="24"/>
                      <w:szCs w:val="24"/>
                      <w:lang w:val="en-US" w:eastAsia="it-IT"/>
                    </w:rPr>
                  </w:rPrChange>
                </w:rPr>
                <w:t>Previsione in ogni contratto di assunzione  di una clausola che  riporti i riferimenti  ed i contenuti della citata normative  e l’impegno a rispettare la normative r di riferimento ( art. 53 Dlgs 165</w:t>
              </w:r>
            </w:ins>
            <w:ins w:id="479" w:author="Franca Sparagna" w:date="2022-03-21T14:20:00Z">
              <w:r>
                <w:rPr>
                  <w:sz w:val="24"/>
                  <w:szCs w:val="24"/>
                  <w:lang w:eastAsia="it-IT"/>
                  <w:rPrChange w:id="480" w:author="SALVATORE VENTO" w:date="2022-03-22T09:23:00Z">
                    <w:rPr>
                      <w:sz w:val="24"/>
                      <w:szCs w:val="24"/>
                      <w:lang w:val="en-US" w:eastAsia="it-IT"/>
                    </w:rPr>
                  </w:rPrChange>
                </w:rPr>
                <w:t>/</w:t>
              </w:r>
            </w:ins>
            <w:ins w:id="481" w:author="Franca Sparagna" w:date="2022-03-21T14:19:00Z">
              <w:r>
                <w:rPr>
                  <w:sz w:val="24"/>
                  <w:szCs w:val="24"/>
                  <w:lang w:eastAsia="it-IT"/>
                  <w:rPrChange w:id="482" w:author="SALVATORE VENTO" w:date="2022-03-22T09:23:00Z">
                    <w:rPr>
                      <w:sz w:val="24"/>
                      <w:szCs w:val="24"/>
                      <w:lang w:val="en-US" w:eastAsia="it-IT"/>
                    </w:rPr>
                  </w:rPrChange>
                </w:rPr>
                <w:t>2001  , comma 16 ter e art. 21 Dlgs 39</w:t>
              </w:r>
            </w:ins>
            <w:r w:rsidR="001E5831">
              <w:rPr>
                <w:sz w:val="24"/>
                <w:szCs w:val="24"/>
                <w:lang w:eastAsia="it-IT"/>
              </w:rPr>
              <w:t>/</w:t>
            </w:r>
            <w:ins w:id="483" w:author="Franca Sparagna" w:date="2022-03-21T14:19:00Z">
              <w:r>
                <w:rPr>
                  <w:sz w:val="24"/>
                  <w:szCs w:val="24"/>
                  <w:lang w:eastAsia="it-IT"/>
                  <w:rPrChange w:id="484" w:author="SALVATORE VENTO" w:date="2022-03-22T09:23:00Z">
                    <w:rPr>
                      <w:sz w:val="24"/>
                      <w:szCs w:val="24"/>
                      <w:lang w:val="en-US" w:eastAsia="it-IT"/>
                    </w:rPr>
                  </w:rPrChange>
                </w:rPr>
                <w:t>2013</w:t>
              </w:r>
            </w:ins>
          </w:p>
          <w:p w14:paraId="7E440CA2" w14:textId="77777777" w:rsidR="00636418" w:rsidRDefault="00636418">
            <w:pPr>
              <w:adjustRightInd w:val="0"/>
              <w:jc w:val="both"/>
              <w:rPr>
                <w:ins w:id="485" w:author="Franca Sparagna" w:date="2022-03-21T14:19:00Z"/>
                <w:sz w:val="24"/>
                <w:szCs w:val="24"/>
                <w:lang w:eastAsia="it-IT"/>
              </w:rPr>
            </w:pPr>
          </w:p>
          <w:p w14:paraId="13A5A754" w14:textId="77777777" w:rsidR="00636418" w:rsidRDefault="00636418">
            <w:pPr>
              <w:adjustRightInd w:val="0"/>
              <w:jc w:val="both"/>
              <w:rPr>
                <w:ins w:id="486" w:author="Franca Sparagna" w:date="2022-03-21T14:19:00Z"/>
                <w:sz w:val="24"/>
                <w:szCs w:val="24"/>
                <w:lang w:eastAsia="it-IT"/>
              </w:rPr>
            </w:pPr>
          </w:p>
          <w:p w14:paraId="5510FA63"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ins w:id="487" w:author="Franca Sparagna" w:date="2022-03-21T14:19:00Z">
              <w:r>
                <w:rPr>
                  <w:sz w:val="24"/>
                  <w:szCs w:val="24"/>
                  <w:lang w:eastAsia="it-IT"/>
                  <w:rPrChange w:id="488" w:author="SALVATORE VENTO" w:date="2022-03-22T09:23:00Z">
                    <w:rPr>
                      <w:sz w:val="24"/>
                      <w:szCs w:val="24"/>
                      <w:lang w:val="en-US" w:eastAsia="it-IT"/>
                    </w:rPr>
                  </w:rPrChange>
                </w:rPr>
                <w:t>Previsione di una dichiarazione da sottoscrivere al momento della cessazione del servizio o dall’incarico  con cui il dipendente  si impegna al rispetto del divieto di pantouflage allo scopo di evitare eventuali contestazioni in ordine alla conoscibilita’ della norma.</w:t>
              </w:r>
            </w:ins>
          </w:p>
        </w:tc>
      </w:tr>
      <w:tr w:rsidR="00636418" w14:paraId="5CC9C300" w14:textId="77777777" w:rsidTr="00636418">
        <w:tc>
          <w:tcPr>
            <w:tcW w:w="4532" w:type="dxa"/>
            <w:tcBorders>
              <w:top w:val="single" w:sz="4" w:space="0" w:color="auto"/>
              <w:left w:val="single" w:sz="4" w:space="0" w:color="auto"/>
              <w:bottom w:val="single" w:sz="4" w:space="0" w:color="auto"/>
              <w:right w:val="single" w:sz="4" w:space="0" w:color="auto"/>
            </w:tcBorders>
          </w:tcPr>
          <w:p w14:paraId="6854366E" w14:textId="77777777" w:rsidR="00636418" w:rsidRDefault="00636418">
            <w:pPr>
              <w:autoSpaceDE/>
              <w:adjustRightInd w:val="0"/>
              <w:jc w:val="both"/>
              <w:rPr>
                <w:rFonts w:ascii="Times New Roman" w:eastAsia="Times New Roman" w:hAnsi="Times New Roman"/>
                <w:bCs/>
                <w:iCs/>
                <w:color w:val="000000"/>
                <w:sz w:val="24"/>
                <w:szCs w:val="24"/>
                <w:lang w:eastAsia="it-IT"/>
              </w:rPr>
            </w:pPr>
            <w:r>
              <w:rPr>
                <w:bCs/>
                <w:iCs/>
                <w:color w:val="000000"/>
                <w:sz w:val="24"/>
                <w:szCs w:val="24"/>
                <w:lang w:eastAsia="it-IT"/>
              </w:rPr>
              <w:t>MONITORAGGIO DELL’APPLICAZIONE</w:t>
            </w:r>
          </w:p>
          <w:p w14:paraId="01B9032A"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tcPr>
          <w:p w14:paraId="31BB16A2" w14:textId="77777777" w:rsidR="00636418" w:rsidRDefault="00636418">
            <w:pPr>
              <w:autoSpaceDE/>
              <w:rPr>
                <w:ins w:id="489" w:author="Franca Sparagna" w:date="2022-03-21T14:21:00Z"/>
                <w:rFonts w:ascii="Times New Roman" w:eastAsia="Times New Roman" w:hAnsi="Times New Roman"/>
                <w:sz w:val="24"/>
                <w:szCs w:val="24"/>
                <w:lang w:eastAsia="it-IT"/>
              </w:rPr>
            </w:pPr>
            <w:ins w:id="490" w:author="Franca Sparagna" w:date="2022-03-21T14:21:00Z">
              <w:r>
                <w:rPr>
                  <w:sz w:val="24"/>
                  <w:szCs w:val="24"/>
                  <w:lang w:eastAsia="it-IT"/>
                </w:rPr>
                <w:t>L’applicazione della presente misura verra’ monitorata</w:t>
              </w:r>
            </w:ins>
            <w:ins w:id="491" w:author="Franca Sparagna" w:date="2022-03-21T14:22:00Z">
              <w:r>
                <w:rPr>
                  <w:sz w:val="24"/>
                  <w:szCs w:val="24"/>
                  <w:lang w:eastAsia="it-IT"/>
                </w:rPr>
                <w:t xml:space="preserve"> in sede di controlli interni </w:t>
              </w:r>
            </w:ins>
            <w:ins w:id="492" w:author="Franca Sparagna" w:date="2022-03-21T14:21:00Z">
              <w:r>
                <w:rPr>
                  <w:sz w:val="24"/>
                  <w:szCs w:val="24"/>
                  <w:lang w:eastAsia="it-IT"/>
                </w:rPr>
                <w:t xml:space="preserve">. </w:t>
              </w:r>
            </w:ins>
          </w:p>
          <w:p w14:paraId="71601D6B" w14:textId="77777777" w:rsidR="00636418" w:rsidRDefault="00636418">
            <w:pPr>
              <w:autoSpaceDE/>
              <w:rPr>
                <w:ins w:id="493" w:author="Franca Sparagna" w:date="2022-03-21T14:21:00Z"/>
                <w:sz w:val="24"/>
                <w:szCs w:val="24"/>
                <w:lang w:eastAsia="it-IT"/>
              </w:rPr>
            </w:pPr>
          </w:p>
          <w:p w14:paraId="0F55772D"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r>
    </w:tbl>
    <w:p w14:paraId="434AC60B" w14:textId="77777777" w:rsidR="00636418" w:rsidRDefault="00636418" w:rsidP="00636418">
      <w:pPr>
        <w:rPr>
          <w:rFonts w:eastAsia="Times New Roman"/>
          <w:sz w:val="24"/>
          <w:szCs w:val="24"/>
        </w:rPr>
      </w:pPr>
    </w:p>
    <w:p w14:paraId="269C752E" w14:textId="77777777" w:rsidR="00636418" w:rsidRDefault="00636418" w:rsidP="00636418">
      <w:pPr>
        <w:rPr>
          <w:sz w:val="24"/>
          <w:szCs w:val="24"/>
        </w:rPr>
      </w:pPr>
    </w:p>
    <w:p w14:paraId="5B482FBD" w14:textId="77777777" w:rsidR="00636418" w:rsidRDefault="00636418" w:rsidP="00636418">
      <w:pPr>
        <w:rPr>
          <w:sz w:val="24"/>
          <w:szCs w:val="24"/>
        </w:rPr>
      </w:pPr>
    </w:p>
    <w:tbl>
      <w:tblPr>
        <w:tblStyle w:val="Grigliatabella"/>
        <w:tblW w:w="0" w:type="auto"/>
        <w:tblInd w:w="279" w:type="dxa"/>
        <w:tblLook w:val="04A0" w:firstRow="1" w:lastRow="0" w:firstColumn="1" w:lastColumn="0" w:noHBand="0" w:noVBand="1"/>
      </w:tblPr>
      <w:tblGrid>
        <w:gridCol w:w="4532"/>
        <w:gridCol w:w="4811"/>
      </w:tblGrid>
      <w:tr w:rsidR="00636418" w14:paraId="317628B2" w14:textId="77777777" w:rsidTr="00636418">
        <w:trPr>
          <w:ins w:id="494" w:author="Franca Sparagna" w:date="2022-03-21T14:18:00Z"/>
        </w:trPr>
        <w:tc>
          <w:tcPr>
            <w:tcW w:w="4532" w:type="dxa"/>
            <w:tcBorders>
              <w:top w:val="single" w:sz="4" w:space="0" w:color="auto"/>
              <w:left w:val="single" w:sz="4" w:space="0" w:color="auto"/>
              <w:bottom w:val="single" w:sz="4" w:space="0" w:color="auto"/>
              <w:right w:val="single" w:sz="4" w:space="0" w:color="auto"/>
            </w:tcBorders>
          </w:tcPr>
          <w:p w14:paraId="7B5C512E" w14:textId="77777777" w:rsidR="00636418" w:rsidRDefault="00636418">
            <w:pPr>
              <w:autoSpaceDE/>
              <w:adjustRightInd w:val="0"/>
              <w:jc w:val="both"/>
              <w:rPr>
                <w:ins w:id="495" w:author="Franca Sparagna" w:date="2022-03-21T14:18:00Z"/>
                <w:rFonts w:ascii="Times New Roman" w:eastAsia="Times New Roman" w:hAnsi="Times New Roman"/>
                <w:bCs/>
                <w:iCs/>
                <w:color w:val="000000"/>
                <w:sz w:val="24"/>
                <w:szCs w:val="24"/>
                <w:lang w:eastAsia="it-IT"/>
              </w:rPr>
            </w:pPr>
            <w:del w:id="496" w:author="Franca Sparagna" w:date="2022-03-21T14:21:00Z">
              <w:r>
                <w:rPr>
                  <w:sz w:val="24"/>
                  <w:szCs w:val="24"/>
                  <w:lang w:eastAsia="it-IT"/>
                </w:rPr>
                <w:delText xml:space="preserve"> L’applicazione della presente misura verra’ monitorata semestralmente  da ciascun responsabile del Servizio nel campione casuale  del 10% degli affidamenti disposti nell’anno. </w:delText>
              </w:r>
            </w:del>
            <w:ins w:id="497" w:author="Franca Sparagna" w:date="2022-03-21T14:18:00Z">
              <w:r>
                <w:rPr>
                  <w:bCs/>
                  <w:iCs/>
                  <w:color w:val="000000"/>
                  <w:sz w:val="24"/>
                  <w:szCs w:val="24"/>
                  <w:lang w:eastAsia="it-IT"/>
                </w:rPr>
                <w:t xml:space="preserve">RESPONSABILI </w:t>
              </w:r>
            </w:ins>
          </w:p>
          <w:p w14:paraId="1FA344A7" w14:textId="77777777" w:rsidR="00636418" w:rsidRDefault="00636418">
            <w:pPr>
              <w:autoSpaceDE/>
              <w:adjustRightInd w:val="0"/>
              <w:jc w:val="both"/>
              <w:rPr>
                <w:ins w:id="498" w:author="Franca Sparagna" w:date="2022-03-21T14:18:00Z"/>
                <w:rFonts w:ascii="Times New Roman" w:eastAsia="Times New Roman" w:hAnsi="Times New Roman" w:cs="Times New Roman"/>
                <w:bCs/>
                <w:iCs/>
                <w:color w:val="000000"/>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hideMark/>
          </w:tcPr>
          <w:p w14:paraId="558D86B8" w14:textId="77777777" w:rsidR="00636418" w:rsidRDefault="00636418">
            <w:pPr>
              <w:autoSpaceDE/>
              <w:adjustRightInd w:val="0"/>
              <w:jc w:val="both"/>
              <w:rPr>
                <w:ins w:id="499" w:author="Franca Sparagna" w:date="2022-03-21T14:18:00Z"/>
                <w:rFonts w:ascii="Times New Roman" w:eastAsia="Times New Roman" w:hAnsi="Times New Roman" w:cs="Times New Roman"/>
                <w:bCs/>
                <w:iCs/>
                <w:color w:val="000000"/>
                <w:sz w:val="24"/>
                <w:szCs w:val="24"/>
                <w:lang w:eastAsia="it-IT"/>
              </w:rPr>
            </w:pPr>
            <w:ins w:id="500" w:author="User" w:date="2022-03-21T19:29:00Z">
              <w:r>
                <w:rPr>
                  <w:bCs/>
                  <w:iCs/>
                  <w:color w:val="000000"/>
                  <w:sz w:val="24"/>
                  <w:szCs w:val="24"/>
                  <w:lang w:eastAsia="it-IT"/>
                </w:rPr>
                <w:t xml:space="preserve">Responsabili dei </w:t>
              </w:r>
            </w:ins>
            <w:ins w:id="501" w:author="User" w:date="2022-03-21T19:30:00Z">
              <w:r>
                <w:rPr>
                  <w:bCs/>
                  <w:iCs/>
                  <w:color w:val="000000"/>
                  <w:sz w:val="24"/>
                  <w:szCs w:val="24"/>
                  <w:lang w:eastAsia="it-IT"/>
                </w:rPr>
                <w:t>Se</w:t>
              </w:r>
            </w:ins>
            <w:r>
              <w:rPr>
                <w:bCs/>
                <w:iCs/>
                <w:color w:val="000000"/>
                <w:sz w:val="24"/>
                <w:szCs w:val="24"/>
                <w:lang w:eastAsia="it-IT"/>
              </w:rPr>
              <w:t xml:space="preserve">ttori </w:t>
            </w:r>
          </w:p>
        </w:tc>
      </w:tr>
      <w:tr w:rsidR="00636418" w14:paraId="0DD28F41" w14:textId="77777777" w:rsidTr="00636418">
        <w:trPr>
          <w:ins w:id="502" w:author="Franca Sparagna" w:date="2022-03-21T14:18:00Z"/>
        </w:trPr>
        <w:tc>
          <w:tcPr>
            <w:tcW w:w="4532" w:type="dxa"/>
            <w:tcBorders>
              <w:top w:val="single" w:sz="4" w:space="0" w:color="auto"/>
              <w:left w:val="single" w:sz="4" w:space="0" w:color="auto"/>
              <w:bottom w:val="single" w:sz="4" w:space="0" w:color="auto"/>
              <w:right w:val="single" w:sz="4" w:space="0" w:color="auto"/>
            </w:tcBorders>
          </w:tcPr>
          <w:p w14:paraId="1D040511" w14:textId="77777777" w:rsidR="00636418" w:rsidRDefault="00636418">
            <w:pPr>
              <w:autoSpaceDE/>
              <w:adjustRightInd w:val="0"/>
              <w:jc w:val="both"/>
              <w:rPr>
                <w:rFonts w:ascii="Times New Roman" w:eastAsia="Times New Roman" w:hAnsi="Times New Roman"/>
                <w:bCs/>
                <w:iCs/>
                <w:color w:val="000000"/>
                <w:sz w:val="24"/>
                <w:szCs w:val="24"/>
                <w:lang w:eastAsia="it-IT"/>
              </w:rPr>
            </w:pPr>
            <w:ins w:id="503" w:author="Franca Sparagna" w:date="2022-03-21T14:18:00Z">
              <w:r>
                <w:rPr>
                  <w:bCs/>
                  <w:iCs/>
                  <w:color w:val="000000"/>
                  <w:sz w:val="24"/>
                  <w:szCs w:val="24"/>
                  <w:lang w:eastAsia="it-IT"/>
                </w:rPr>
                <w:t>MISURA DI PREVENZIONE</w:t>
              </w:r>
            </w:ins>
          </w:p>
          <w:p w14:paraId="3E430CD5" w14:textId="77777777" w:rsidR="00636418" w:rsidRDefault="00636418">
            <w:pPr>
              <w:autoSpaceDE/>
              <w:adjustRightInd w:val="0"/>
              <w:jc w:val="both"/>
              <w:rPr>
                <w:ins w:id="504" w:author="Franca Sparagna" w:date="2022-03-21T14:18:00Z"/>
                <w:bCs/>
                <w:iCs/>
                <w:color w:val="000000"/>
                <w:sz w:val="24"/>
                <w:szCs w:val="24"/>
                <w:lang w:eastAsia="it-IT"/>
              </w:rPr>
            </w:pPr>
            <w:r>
              <w:rPr>
                <w:bCs/>
                <w:iCs/>
                <w:color w:val="000000"/>
                <w:sz w:val="24"/>
                <w:szCs w:val="24"/>
                <w:lang w:eastAsia="it-IT"/>
              </w:rPr>
              <w:t xml:space="preserve">(Bandi di gara e atti prodromici all’affidamento ) </w:t>
            </w:r>
          </w:p>
          <w:p w14:paraId="2D500EF0" w14:textId="77777777" w:rsidR="00636418" w:rsidRDefault="00636418">
            <w:pPr>
              <w:autoSpaceDE/>
              <w:adjustRightInd w:val="0"/>
              <w:jc w:val="both"/>
              <w:rPr>
                <w:ins w:id="505" w:author="Franca Sparagna" w:date="2022-03-21T14:18:00Z"/>
                <w:rFonts w:ascii="Times New Roman" w:eastAsia="Times New Roman" w:hAnsi="Times New Roman" w:cs="Times New Roman"/>
                <w:bCs/>
                <w:iCs/>
                <w:color w:val="000000"/>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tcPr>
          <w:p w14:paraId="7359D291" w14:textId="77777777" w:rsidR="00636418" w:rsidRPr="00636418" w:rsidRDefault="00636418">
            <w:pPr>
              <w:adjustRightInd w:val="0"/>
              <w:spacing w:line="278" w:lineRule="exact"/>
              <w:jc w:val="both"/>
              <w:rPr>
                <w:ins w:id="506" w:author="Franca Sparagna" w:date="2022-03-21T14:20:00Z"/>
                <w:rFonts w:ascii="Times New Roman" w:eastAsia="Times New Roman" w:hAnsi="Times New Roman"/>
                <w:sz w:val="24"/>
                <w:szCs w:val="24"/>
                <w:lang w:eastAsia="it-IT"/>
              </w:rPr>
            </w:pPr>
            <w:ins w:id="507" w:author="Franca Sparagna" w:date="2022-03-21T14:20:00Z">
              <w:r>
                <w:rPr>
                  <w:sz w:val="24"/>
                  <w:szCs w:val="24"/>
                  <w:lang w:eastAsia="it-IT"/>
                  <w:rPrChange w:id="508" w:author="SALVATORE VENTO" w:date="2022-03-22T09:23:00Z">
                    <w:rPr>
                      <w:sz w:val="24"/>
                      <w:szCs w:val="24"/>
                      <w:lang w:val="en-US" w:eastAsia="it-IT"/>
                    </w:rPr>
                  </w:rPrChange>
                </w:rPr>
                <w:t xml:space="preserve">Inserimento nei bandi di gara o negli atti prodromici  ad affidamenti di una clausola che riporti I riferimenti ed i contenuti della citata normative ( art. 53 Dlgs 165/2001 </w:t>
              </w:r>
            </w:ins>
            <w:r>
              <w:rPr>
                <w:sz w:val="24"/>
                <w:szCs w:val="24"/>
                <w:lang w:eastAsia="it-IT"/>
              </w:rPr>
              <w:t>c</w:t>
            </w:r>
            <w:ins w:id="509" w:author="Franca Sparagna" w:date="2022-03-21T14:20:00Z">
              <w:r>
                <w:rPr>
                  <w:sz w:val="24"/>
                  <w:szCs w:val="24"/>
                  <w:lang w:eastAsia="it-IT"/>
                  <w:rPrChange w:id="510" w:author="SALVATORE VENTO" w:date="2022-03-22T09:23:00Z">
                    <w:rPr>
                      <w:sz w:val="24"/>
                      <w:szCs w:val="24"/>
                      <w:lang w:val="en-US" w:eastAsia="it-IT"/>
                    </w:rPr>
                  </w:rPrChange>
                </w:rPr>
                <w:t>omma 16 ter e art. 21 Dlgs 39/2013 )</w:t>
              </w:r>
            </w:ins>
          </w:p>
          <w:p w14:paraId="57F00C85" w14:textId="77777777" w:rsidR="00636418" w:rsidRDefault="00636418">
            <w:pPr>
              <w:adjustRightInd w:val="0"/>
              <w:jc w:val="both"/>
              <w:rPr>
                <w:ins w:id="511" w:author="Franca Sparagna" w:date="2022-03-21T14:20:00Z"/>
                <w:sz w:val="24"/>
                <w:szCs w:val="24"/>
                <w:lang w:eastAsia="it-IT"/>
              </w:rPr>
            </w:pPr>
          </w:p>
          <w:p w14:paraId="2F1D304C" w14:textId="77777777" w:rsidR="00636418" w:rsidRDefault="00636418">
            <w:pPr>
              <w:autoSpaceDE/>
              <w:adjustRightInd w:val="0"/>
              <w:jc w:val="both"/>
              <w:rPr>
                <w:ins w:id="512" w:author="Franca Sparagna" w:date="2022-03-21T14:18:00Z"/>
                <w:rFonts w:ascii="Times New Roman" w:eastAsia="Times New Roman" w:hAnsi="Times New Roman" w:cs="Times New Roman"/>
                <w:bCs/>
                <w:iCs/>
                <w:color w:val="000000"/>
                <w:sz w:val="24"/>
                <w:szCs w:val="24"/>
                <w:lang w:eastAsia="it-IT"/>
              </w:rPr>
            </w:pPr>
            <w:ins w:id="513" w:author="Franca Sparagna" w:date="2022-03-21T14:20:00Z">
              <w:r>
                <w:rPr>
                  <w:sz w:val="24"/>
                  <w:szCs w:val="24"/>
                  <w:lang w:eastAsia="it-IT"/>
                  <w:rPrChange w:id="514" w:author="SALVATORE VENTO" w:date="2022-03-22T09:23:00Z">
                    <w:rPr>
                      <w:sz w:val="24"/>
                      <w:szCs w:val="24"/>
                      <w:lang w:val="en-US" w:eastAsia="it-IT"/>
                    </w:rPr>
                  </w:rPrChange>
                </w:rPr>
                <w:t>Previsione dell’obbligo in capo all’operatore economico  partecipante a ogni tipologia  di procedura di affidamento servizi , lavori , furniture di dichiarare  di non aver stipulato contratti di lavoro subordinato  o autonomo  o comunque attribuito incarichi   ad ex dipendenti pubblici  in violazione del divieto di pantouflage  , previsione della richiesta di apposite dichiarazione da allegare alla domanda di partecipazione alla procedura quale requisite richiesto per l’ammissione  , a pena di esclusione , dalla procedura</w:t>
              </w:r>
            </w:ins>
          </w:p>
        </w:tc>
      </w:tr>
      <w:tr w:rsidR="00636418" w14:paraId="3167EA4E" w14:textId="77777777" w:rsidTr="00636418">
        <w:trPr>
          <w:ins w:id="515" w:author="Franca Sparagna" w:date="2022-03-21T14:18:00Z"/>
        </w:trPr>
        <w:tc>
          <w:tcPr>
            <w:tcW w:w="4532" w:type="dxa"/>
            <w:tcBorders>
              <w:top w:val="single" w:sz="4" w:space="0" w:color="auto"/>
              <w:left w:val="single" w:sz="4" w:space="0" w:color="auto"/>
              <w:bottom w:val="single" w:sz="4" w:space="0" w:color="auto"/>
              <w:right w:val="single" w:sz="4" w:space="0" w:color="auto"/>
            </w:tcBorders>
          </w:tcPr>
          <w:p w14:paraId="61CE7A91" w14:textId="77777777" w:rsidR="00636418" w:rsidRDefault="00636418">
            <w:pPr>
              <w:autoSpaceDE/>
              <w:adjustRightInd w:val="0"/>
              <w:jc w:val="both"/>
              <w:rPr>
                <w:ins w:id="516" w:author="Franca Sparagna" w:date="2022-03-21T14:18:00Z"/>
                <w:rFonts w:ascii="Times New Roman" w:eastAsia="Times New Roman" w:hAnsi="Times New Roman"/>
                <w:bCs/>
                <w:iCs/>
                <w:color w:val="000000"/>
                <w:sz w:val="24"/>
                <w:szCs w:val="24"/>
                <w:lang w:eastAsia="it-IT"/>
              </w:rPr>
            </w:pPr>
            <w:ins w:id="517" w:author="Franca Sparagna" w:date="2022-03-21T14:18:00Z">
              <w:r>
                <w:rPr>
                  <w:bCs/>
                  <w:iCs/>
                  <w:color w:val="000000"/>
                  <w:sz w:val="24"/>
                  <w:szCs w:val="24"/>
                  <w:lang w:eastAsia="it-IT"/>
                </w:rPr>
                <w:t>MONITORAGGIO DELL’APPLICAZIONE</w:t>
              </w:r>
            </w:ins>
          </w:p>
          <w:p w14:paraId="4940F13B" w14:textId="77777777" w:rsidR="00636418" w:rsidRDefault="00636418">
            <w:pPr>
              <w:autoSpaceDE/>
              <w:adjustRightInd w:val="0"/>
              <w:jc w:val="both"/>
              <w:rPr>
                <w:ins w:id="518" w:author="Franca Sparagna" w:date="2022-03-21T14:18:00Z"/>
                <w:rFonts w:ascii="Times New Roman" w:eastAsia="Times New Roman" w:hAnsi="Times New Roman" w:cs="Times New Roman"/>
                <w:bCs/>
                <w:iCs/>
                <w:color w:val="000000"/>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tcPr>
          <w:p w14:paraId="5B733521" w14:textId="77777777" w:rsidR="00636418" w:rsidRDefault="00636418">
            <w:pPr>
              <w:autoSpaceDE/>
              <w:rPr>
                <w:ins w:id="519" w:author="Franca Sparagna" w:date="2022-03-21T14:22:00Z"/>
                <w:rFonts w:ascii="Times New Roman" w:eastAsia="Times New Roman" w:hAnsi="Times New Roman"/>
                <w:sz w:val="24"/>
                <w:szCs w:val="24"/>
                <w:lang w:eastAsia="it-IT"/>
              </w:rPr>
            </w:pPr>
            <w:ins w:id="520" w:author="Franca Sparagna" w:date="2022-03-21T14:22:00Z">
              <w:r>
                <w:rPr>
                  <w:sz w:val="24"/>
                  <w:szCs w:val="24"/>
                  <w:lang w:eastAsia="it-IT"/>
                </w:rPr>
                <w:t>L’applicazione della presente misura verra’ monitorata semestralmente  da ciascun responsabile del Se</w:t>
              </w:r>
            </w:ins>
            <w:r>
              <w:rPr>
                <w:sz w:val="24"/>
                <w:szCs w:val="24"/>
                <w:lang w:eastAsia="it-IT"/>
              </w:rPr>
              <w:t xml:space="preserve">ttore </w:t>
            </w:r>
            <w:ins w:id="521" w:author="Franca Sparagna" w:date="2022-03-21T14:22:00Z">
              <w:r>
                <w:rPr>
                  <w:sz w:val="24"/>
                  <w:szCs w:val="24"/>
                  <w:lang w:eastAsia="it-IT"/>
                </w:rPr>
                <w:t xml:space="preserve"> nel campione casuale  del 10% degli affidamenti disposti nell’anno. </w:t>
              </w:r>
            </w:ins>
          </w:p>
          <w:p w14:paraId="6DCA24E0" w14:textId="77777777" w:rsidR="00636418" w:rsidRDefault="00636418">
            <w:pPr>
              <w:autoSpaceDE/>
              <w:rPr>
                <w:ins w:id="522" w:author="Franca Sparagna" w:date="2022-03-21T14:22:00Z"/>
                <w:sz w:val="24"/>
                <w:szCs w:val="24"/>
                <w:lang w:eastAsia="it-IT"/>
              </w:rPr>
            </w:pPr>
          </w:p>
          <w:p w14:paraId="7EF5A92C" w14:textId="77777777" w:rsidR="00636418" w:rsidRDefault="00636418">
            <w:pPr>
              <w:autoSpaceDE/>
              <w:adjustRightInd w:val="0"/>
              <w:jc w:val="both"/>
              <w:rPr>
                <w:ins w:id="523" w:author="Franca Sparagna" w:date="2022-03-21T14:18:00Z"/>
                <w:rFonts w:ascii="Times New Roman" w:eastAsia="Times New Roman" w:hAnsi="Times New Roman" w:cs="Times New Roman"/>
                <w:bCs/>
                <w:iCs/>
                <w:color w:val="000000"/>
                <w:sz w:val="24"/>
                <w:szCs w:val="24"/>
                <w:lang w:eastAsia="it-IT"/>
              </w:rPr>
            </w:pPr>
          </w:p>
        </w:tc>
      </w:tr>
    </w:tbl>
    <w:p w14:paraId="7A948CC5" w14:textId="77777777" w:rsidR="00636418" w:rsidRDefault="00636418" w:rsidP="00636418">
      <w:pPr>
        <w:rPr>
          <w:rFonts w:eastAsia="Times New Roman"/>
          <w:sz w:val="24"/>
          <w:szCs w:val="24"/>
        </w:rPr>
      </w:pPr>
    </w:p>
    <w:p w14:paraId="2FE96AFC" w14:textId="77777777" w:rsidR="00636418" w:rsidRDefault="00636418" w:rsidP="00636418">
      <w:pPr>
        <w:rPr>
          <w:sz w:val="24"/>
          <w:szCs w:val="24"/>
        </w:rPr>
      </w:pPr>
    </w:p>
    <w:tbl>
      <w:tblPr>
        <w:tblStyle w:val="Grigliatabella"/>
        <w:tblW w:w="0" w:type="auto"/>
        <w:tblLook w:val="04A0" w:firstRow="1" w:lastRow="0" w:firstColumn="1" w:lastColumn="0" w:noHBand="0" w:noVBand="1"/>
      </w:tblPr>
      <w:tblGrid>
        <w:gridCol w:w="9622"/>
      </w:tblGrid>
      <w:tr w:rsidR="00636418" w14:paraId="081661D9"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28BA247C" w14:textId="77777777" w:rsidR="00636418" w:rsidRDefault="00636418">
            <w:pPr>
              <w:autoSpaceDE/>
              <w:rPr>
                <w:rFonts w:ascii="Times New Roman" w:eastAsia="Times New Roman" w:hAnsi="Times New Roman" w:cs="Times New Roman"/>
                <w:sz w:val="24"/>
                <w:szCs w:val="24"/>
                <w:lang w:eastAsia="it-IT"/>
              </w:rPr>
            </w:pPr>
            <w:r>
              <w:rPr>
                <w:b/>
                <w:sz w:val="24"/>
                <w:szCs w:val="24"/>
                <w:lang w:eastAsia="it-IT"/>
              </w:rPr>
              <w:t xml:space="preserve">2.3.19 </w:t>
            </w:r>
            <w:r>
              <w:rPr>
                <w:sz w:val="24"/>
                <w:szCs w:val="24"/>
                <w:lang w:eastAsia="it-IT"/>
              </w:rPr>
              <w:t>LA ROTAZIONE DEL PERSONALE</w:t>
            </w:r>
          </w:p>
        </w:tc>
      </w:tr>
    </w:tbl>
    <w:p w14:paraId="5DB4692B" w14:textId="77777777" w:rsidR="00636418" w:rsidRDefault="00636418" w:rsidP="00636418">
      <w:pPr>
        <w:jc w:val="both"/>
        <w:rPr>
          <w:rFonts w:eastAsia="Times New Roman"/>
          <w:sz w:val="24"/>
          <w:szCs w:val="24"/>
        </w:rPr>
      </w:pPr>
      <w:r>
        <w:rPr>
          <w:sz w:val="24"/>
          <w:szCs w:val="24"/>
        </w:rPr>
        <w:t xml:space="preserve"> </w:t>
      </w:r>
    </w:p>
    <w:p w14:paraId="6D337E52" w14:textId="77777777" w:rsidR="00636418" w:rsidRDefault="00636418" w:rsidP="00636418">
      <w:pPr>
        <w:jc w:val="both"/>
        <w:rPr>
          <w:sz w:val="24"/>
          <w:szCs w:val="24"/>
        </w:rPr>
      </w:pPr>
      <w:r>
        <w:rPr>
          <w:sz w:val="24"/>
          <w:szCs w:val="24"/>
        </w:rPr>
        <w:t>Nell’ambito del PNA la rotazione del personale è considerata quale misura organizzativa preventiva finalizzata a limitare il consolidarsi di relazioni che possono  alimentare dinamiche improprie nella gestione amministrava , conseguenti alla permanenza nel tempo  di determinati dipendenti nel medesimo ruolo o funzione. L’alternanza riduce il rischio che un dipendente pubblico occupandosi per lungo tempo dello stesso tipo di attività, servizi, procedimenti ed instaurando relazioni sempre con gli stessi utenti , possa essere sottoposto a pressioni esterne o possa instaurare rapporti potenzialmente in grado di attivare dinamiche inadeguate. La rotazione deve essere considerata in una logica di necessaria complementarità con le altre misure di prevenzione  della corruzione specie laddove possano presentarsi difficoltà applicative sul piano organizzativo.</w:t>
      </w:r>
    </w:p>
    <w:p w14:paraId="6B81F89D" w14:textId="77777777" w:rsidR="00636418" w:rsidRDefault="00636418" w:rsidP="00636418">
      <w:pPr>
        <w:jc w:val="both"/>
        <w:rPr>
          <w:sz w:val="24"/>
          <w:szCs w:val="24"/>
        </w:rPr>
      </w:pPr>
      <w:r>
        <w:rPr>
          <w:sz w:val="24"/>
          <w:szCs w:val="24"/>
        </w:rPr>
        <w:t>La rotazione costituisce una misura di arricchimento del bagaglio professionale del pubblico dipendente , di efficienza dell’organizzazione degli uffici , ed è prevista in modo espresso  dalla L. nr. 190 del 2012 art. 1 co..a 4 lett e , comma 5 lett b , comma 10 lett b come misura anticorruzione.</w:t>
      </w:r>
    </w:p>
    <w:p w14:paraId="742B7D5E" w14:textId="77777777" w:rsidR="00636418" w:rsidRDefault="00636418" w:rsidP="00636418">
      <w:pPr>
        <w:jc w:val="both"/>
        <w:rPr>
          <w:sz w:val="24"/>
          <w:szCs w:val="24"/>
        </w:rPr>
      </w:pPr>
      <w:r>
        <w:rPr>
          <w:sz w:val="24"/>
          <w:szCs w:val="24"/>
        </w:rPr>
        <w:t>Rotazione ordinaria .</w:t>
      </w:r>
    </w:p>
    <w:p w14:paraId="4375735D" w14:textId="77777777" w:rsidR="00636418" w:rsidRDefault="00636418" w:rsidP="00636418">
      <w:pPr>
        <w:jc w:val="both"/>
        <w:rPr>
          <w:sz w:val="24"/>
          <w:szCs w:val="24"/>
        </w:rPr>
      </w:pPr>
      <w:r>
        <w:rPr>
          <w:sz w:val="24"/>
          <w:szCs w:val="24"/>
        </w:rPr>
        <w:t xml:space="preserve">Nei provvedimenti con cui il Sindaco dispone il conferimento di incarichi di direzione delle attivita’ a piu’ alto rischio corruzione  si tiene conto , compatibilmente con la presenza di figure apicali all’interno dell’Ente  in possesso dei requisiti necessari , del principio della rotazione in aggiunta a quelli gia’ previsti dal legislatore  e dal regolamento  dell’Ente.  Nel Comune di Santi Cosma e Damiano atteso il ridotto numero di personale in servizio e la difficolta’ a reperire sostituti nelle funzioni dei Responsabili dei Settori  , la rotazione  puo’ essere attuata con la separazione dei processi decisionali. </w:t>
      </w:r>
    </w:p>
    <w:p w14:paraId="0BD78623" w14:textId="77777777" w:rsidR="00636418" w:rsidRDefault="00636418" w:rsidP="00636418">
      <w:pPr>
        <w:jc w:val="both"/>
        <w:rPr>
          <w:sz w:val="24"/>
          <w:szCs w:val="24"/>
        </w:rPr>
      </w:pPr>
      <w:r>
        <w:rPr>
          <w:sz w:val="24"/>
          <w:szCs w:val="24"/>
        </w:rPr>
        <w:t>La Rotazione Straordinaria.</w:t>
      </w:r>
    </w:p>
    <w:p w14:paraId="6641ADE7" w14:textId="77777777" w:rsidR="00636418" w:rsidRDefault="00636418" w:rsidP="00636418">
      <w:pPr>
        <w:jc w:val="both"/>
        <w:rPr>
          <w:sz w:val="24"/>
          <w:szCs w:val="24"/>
        </w:rPr>
      </w:pPr>
      <w:r>
        <w:rPr>
          <w:sz w:val="24"/>
          <w:szCs w:val="24"/>
        </w:rPr>
        <w:t>L’art. 16 co. 1 lett l quater TUPI prevede la rotazione del personale in caso di avvio di procedimenti penali o disciplinari per condotte di natura corruttiva . Per il Responsabile del Settore la rotazione straordinaria puo’ comportare  la revoca dell’incarico e l’eventuale attribuzione ad altro incarico. Per il Responsabile del procedimento  l’assegnazione ad altro ufficio o servizio.</w:t>
      </w:r>
    </w:p>
    <w:p w14:paraId="00B951CF" w14:textId="77777777" w:rsidR="00636418" w:rsidRDefault="00636418" w:rsidP="00636418">
      <w:pPr>
        <w:jc w:val="both"/>
        <w:rPr>
          <w:sz w:val="24"/>
          <w:szCs w:val="24"/>
        </w:rPr>
      </w:pPr>
      <w:r>
        <w:rPr>
          <w:sz w:val="24"/>
          <w:szCs w:val="24"/>
        </w:rPr>
        <w:t xml:space="preserve">Nel PNA 2019 è previsto che al fine di stabilire l’applicabilita’ della rotazione straordinaria al singolo caso l’amministrazione è tenuta a verificare la sussistenza dell’avvio del procedimento penale o disciplinare nei confronti del  dipendente  ivi inclusi i dirigenti , di una condotta oggetto di tali procedimenti qualificabile come corruttiva ai sensi dell’art. 16 co. 1 lett l quater TUPI. Tale valutazione deve essere effettuata  al momento dell’iscrizione nel registro degli indagati. E’ fatto obbligo ai dipendenti di comunicare all’amministrazione la sussistenza di provvedimenti di rinvio a giudizio. Con specifica delibera dell’Autorita’ nr. 215/2019 è stata indicata la tipologia di reati per i quali dovra’ essere adottata la rotazione straordinaria. </w:t>
      </w:r>
    </w:p>
    <w:p w14:paraId="60843256" w14:textId="77777777" w:rsidR="00636418" w:rsidRDefault="00636418" w:rsidP="00636418">
      <w:pPr>
        <w:rPr>
          <w:del w:id="524" w:author="Segreteria4" w:date="2022-03-22T11:35:00Z"/>
          <w:sz w:val="24"/>
          <w:szCs w:val="24"/>
        </w:rPr>
      </w:pPr>
    </w:p>
    <w:p w14:paraId="4A8BF9AA" w14:textId="77777777" w:rsidR="00636418" w:rsidRDefault="00636418" w:rsidP="00636418">
      <w:pPr>
        <w:pStyle w:val="Corpotesto"/>
        <w:rPr>
          <w:sz w:val="24"/>
          <w:szCs w:val="24"/>
        </w:rPr>
      </w:pPr>
    </w:p>
    <w:tbl>
      <w:tblPr>
        <w:tblStyle w:val="Grigliatabella"/>
        <w:tblW w:w="0" w:type="auto"/>
        <w:tblInd w:w="421" w:type="dxa"/>
        <w:tblLook w:val="04A0" w:firstRow="1" w:lastRow="0" w:firstColumn="1" w:lastColumn="0" w:noHBand="0" w:noVBand="1"/>
      </w:tblPr>
      <w:tblGrid>
        <w:gridCol w:w="4390"/>
        <w:gridCol w:w="4811"/>
      </w:tblGrid>
      <w:tr w:rsidR="00636418" w14:paraId="1017BC1F" w14:textId="77777777" w:rsidTr="00636418">
        <w:tc>
          <w:tcPr>
            <w:tcW w:w="4390" w:type="dxa"/>
            <w:tcBorders>
              <w:top w:val="single" w:sz="4" w:space="0" w:color="auto"/>
              <w:left w:val="single" w:sz="4" w:space="0" w:color="auto"/>
              <w:bottom w:val="single" w:sz="4" w:space="0" w:color="auto"/>
              <w:right w:val="single" w:sz="4" w:space="0" w:color="auto"/>
            </w:tcBorders>
          </w:tcPr>
          <w:p w14:paraId="76F5CDB0" w14:textId="77777777" w:rsidR="00636418" w:rsidRDefault="00636418">
            <w:pPr>
              <w:autoSpaceDE/>
              <w:rPr>
                <w:rFonts w:ascii="Times New Roman" w:eastAsia="Times New Roman" w:hAnsi="Times New Roman"/>
                <w:sz w:val="24"/>
                <w:szCs w:val="24"/>
                <w:lang w:eastAsia="it-IT"/>
              </w:rPr>
            </w:pPr>
            <w:r>
              <w:rPr>
                <w:sz w:val="24"/>
                <w:szCs w:val="24"/>
                <w:lang w:eastAsia="it-IT"/>
              </w:rPr>
              <w:t xml:space="preserve">RESPONSABILI    </w:t>
            </w:r>
          </w:p>
          <w:p w14:paraId="4EE0DE76" w14:textId="77777777" w:rsidR="00636418" w:rsidRDefault="00636418">
            <w:pPr>
              <w:autoSpaceDE/>
              <w:rPr>
                <w:rFonts w:ascii="Times New Roman" w:eastAsia="Times New Roman" w:hAnsi="Times New Roman" w:cs="Times New Roman"/>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hideMark/>
          </w:tcPr>
          <w:p w14:paraId="23C322B8"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ins w:id="525" w:author="Franca Sparagna" w:date="2022-03-21T14:23:00Z">
              <w:r>
                <w:rPr>
                  <w:bCs/>
                  <w:iCs/>
                  <w:color w:val="000000"/>
                  <w:sz w:val="24"/>
                  <w:szCs w:val="24"/>
                  <w:lang w:eastAsia="it-IT"/>
                </w:rPr>
                <w:t>Responsabili dei Se</w:t>
              </w:r>
            </w:ins>
            <w:r>
              <w:rPr>
                <w:bCs/>
                <w:iCs/>
                <w:color w:val="000000"/>
                <w:sz w:val="24"/>
                <w:szCs w:val="24"/>
                <w:lang w:eastAsia="it-IT"/>
              </w:rPr>
              <w:t xml:space="preserve">ttori </w:t>
            </w:r>
          </w:p>
        </w:tc>
      </w:tr>
      <w:tr w:rsidR="00636418" w14:paraId="43774D9E" w14:textId="77777777" w:rsidTr="00636418">
        <w:tc>
          <w:tcPr>
            <w:tcW w:w="4390" w:type="dxa"/>
            <w:tcBorders>
              <w:top w:val="single" w:sz="4" w:space="0" w:color="auto"/>
              <w:left w:val="single" w:sz="4" w:space="0" w:color="auto"/>
              <w:bottom w:val="single" w:sz="4" w:space="0" w:color="auto"/>
              <w:right w:val="single" w:sz="4" w:space="0" w:color="auto"/>
            </w:tcBorders>
          </w:tcPr>
          <w:p w14:paraId="7998AB7A" w14:textId="77777777" w:rsidR="00636418" w:rsidRDefault="00636418">
            <w:pPr>
              <w:autoSpaceDE/>
              <w:rPr>
                <w:rFonts w:ascii="Times New Roman" w:eastAsia="Times New Roman" w:hAnsi="Times New Roman"/>
                <w:sz w:val="24"/>
                <w:szCs w:val="24"/>
                <w:lang w:eastAsia="it-IT"/>
              </w:rPr>
            </w:pPr>
            <w:r>
              <w:rPr>
                <w:sz w:val="24"/>
                <w:szCs w:val="24"/>
                <w:lang w:eastAsia="it-IT"/>
              </w:rPr>
              <w:t>MISURA PREVENZIONE</w:t>
            </w:r>
          </w:p>
          <w:p w14:paraId="70F76CB1" w14:textId="77777777" w:rsidR="00636418" w:rsidRDefault="00636418">
            <w:pPr>
              <w:autoSpaceDE/>
              <w:rPr>
                <w:rFonts w:ascii="Times New Roman" w:eastAsia="Times New Roman" w:hAnsi="Times New Roman" w:cs="Times New Roman"/>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hideMark/>
          </w:tcPr>
          <w:p w14:paraId="5F11A86D"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ins w:id="526" w:author="Franca Sparagna" w:date="2022-03-21T14:23:00Z">
              <w:r>
                <w:rPr>
                  <w:sz w:val="24"/>
                  <w:szCs w:val="24"/>
                  <w:lang w:eastAsia="it-IT"/>
                  <w:rPrChange w:id="527" w:author="SALVATORE VENTO" w:date="2022-03-22T09:23:00Z">
                    <w:rPr>
                      <w:sz w:val="24"/>
                      <w:szCs w:val="24"/>
                      <w:lang w:val="en-US" w:eastAsia="it-IT"/>
                    </w:rPr>
                  </w:rPrChange>
                </w:rPr>
                <w:t>Condivisione delle decisioni</w:t>
              </w:r>
            </w:ins>
          </w:p>
        </w:tc>
      </w:tr>
      <w:tr w:rsidR="00636418" w14:paraId="0C5D8CCF" w14:textId="77777777" w:rsidTr="00636418">
        <w:tc>
          <w:tcPr>
            <w:tcW w:w="4390" w:type="dxa"/>
            <w:tcBorders>
              <w:top w:val="single" w:sz="4" w:space="0" w:color="auto"/>
              <w:left w:val="single" w:sz="4" w:space="0" w:color="auto"/>
              <w:bottom w:val="single" w:sz="4" w:space="0" w:color="auto"/>
              <w:right w:val="single" w:sz="4" w:space="0" w:color="auto"/>
            </w:tcBorders>
            <w:hideMark/>
          </w:tcPr>
          <w:p w14:paraId="52E96F14" w14:textId="77777777" w:rsidR="00636418" w:rsidRDefault="00636418">
            <w:pPr>
              <w:autoSpaceDE/>
              <w:rPr>
                <w:rFonts w:ascii="Times New Roman" w:eastAsia="Times New Roman" w:hAnsi="Times New Roman" w:cs="Times New Roman"/>
                <w:sz w:val="24"/>
                <w:szCs w:val="24"/>
                <w:lang w:eastAsia="it-IT"/>
              </w:rPr>
            </w:pPr>
            <w:r>
              <w:rPr>
                <w:sz w:val="24"/>
                <w:szCs w:val="24"/>
                <w:lang w:eastAsia="it-IT"/>
              </w:rPr>
              <w:t>MONITORAGGIO DELL’APPLICAZIONE</w:t>
            </w:r>
          </w:p>
        </w:tc>
        <w:tc>
          <w:tcPr>
            <w:tcW w:w="4811" w:type="dxa"/>
            <w:tcBorders>
              <w:top w:val="single" w:sz="4" w:space="0" w:color="auto"/>
              <w:left w:val="single" w:sz="4" w:space="0" w:color="auto"/>
              <w:bottom w:val="single" w:sz="4" w:space="0" w:color="auto"/>
              <w:right w:val="single" w:sz="4" w:space="0" w:color="auto"/>
            </w:tcBorders>
            <w:hideMark/>
          </w:tcPr>
          <w:p w14:paraId="60573372"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ins w:id="528" w:author="Franca Sparagna" w:date="2022-03-21T14:23:00Z">
              <w:r>
                <w:rPr>
                  <w:bCs/>
                  <w:iCs/>
                  <w:color w:val="000000"/>
                  <w:sz w:val="24"/>
                  <w:szCs w:val="24"/>
                  <w:lang w:eastAsia="it-IT"/>
                </w:rPr>
                <w:t xml:space="preserve">Annuale </w:t>
              </w:r>
            </w:ins>
          </w:p>
        </w:tc>
      </w:tr>
    </w:tbl>
    <w:p w14:paraId="7BEFA65B" w14:textId="77777777" w:rsidR="00636418" w:rsidRDefault="00636418" w:rsidP="00636418">
      <w:pPr>
        <w:spacing w:line="252" w:lineRule="exact"/>
        <w:rPr>
          <w:rFonts w:eastAsia="Times New Roman"/>
          <w:sz w:val="24"/>
          <w:szCs w:val="24"/>
          <w:lang w:eastAsia="it-IT"/>
        </w:rPr>
      </w:pPr>
    </w:p>
    <w:p w14:paraId="33CDE400" w14:textId="77777777" w:rsidR="00636418" w:rsidRDefault="00636418" w:rsidP="00636418">
      <w:pPr>
        <w:pStyle w:val="Corpotesto"/>
        <w:rPr>
          <w:rFonts w:eastAsia="MS ??"/>
          <w:sz w:val="24"/>
          <w:szCs w:val="24"/>
          <w:lang w:eastAsia="ar-SA"/>
        </w:rPr>
      </w:pPr>
    </w:p>
    <w:tbl>
      <w:tblPr>
        <w:tblStyle w:val="Grigliatabella"/>
        <w:tblW w:w="0" w:type="auto"/>
        <w:tblLook w:val="04A0" w:firstRow="1" w:lastRow="0" w:firstColumn="1" w:lastColumn="0" w:noHBand="0" w:noVBand="1"/>
      </w:tblPr>
      <w:tblGrid>
        <w:gridCol w:w="9622"/>
      </w:tblGrid>
      <w:tr w:rsidR="00636418" w14:paraId="1EF8FA93"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7CB0A00D" w14:textId="77777777" w:rsidR="00636418" w:rsidRDefault="00636418">
            <w:pPr>
              <w:autoSpaceDE/>
              <w:adjustRightInd w:val="0"/>
              <w:rPr>
                <w:rFonts w:ascii="Times New Roman" w:eastAsia="Times New Roman" w:hAnsi="Times New Roman" w:cs="Times New Roman"/>
                <w:color w:val="000000"/>
                <w:sz w:val="24"/>
                <w:szCs w:val="24"/>
                <w:lang w:eastAsia="it-IT"/>
              </w:rPr>
            </w:pPr>
            <w:r>
              <w:rPr>
                <w:b/>
                <w:bCs/>
                <w:color w:val="000000"/>
                <w:sz w:val="24"/>
                <w:szCs w:val="24"/>
                <w:lang w:eastAsia="it-IT"/>
              </w:rPr>
              <w:t>2.3.20</w:t>
            </w:r>
            <w:ins w:id="529" w:author="User" w:date="2022-03-21T19:29:00Z">
              <w:r>
                <w:rPr>
                  <w:b/>
                  <w:bCs/>
                  <w:color w:val="000000"/>
                  <w:sz w:val="24"/>
                  <w:szCs w:val="24"/>
                  <w:lang w:eastAsia="it-IT"/>
                </w:rPr>
                <w:t xml:space="preserve"> </w:t>
              </w:r>
            </w:ins>
            <w:r>
              <w:rPr>
                <w:bCs/>
                <w:color w:val="000000"/>
                <w:sz w:val="24"/>
                <w:szCs w:val="24"/>
                <w:lang w:eastAsia="it-IT"/>
              </w:rPr>
              <w:t>FORMAZIONE DEL PERSONALE</w:t>
            </w:r>
            <w:r>
              <w:rPr>
                <w:b/>
                <w:bCs/>
                <w:color w:val="000000"/>
                <w:sz w:val="24"/>
                <w:szCs w:val="24"/>
                <w:lang w:eastAsia="it-IT"/>
              </w:rPr>
              <w:t xml:space="preserve"> </w:t>
            </w:r>
          </w:p>
        </w:tc>
      </w:tr>
    </w:tbl>
    <w:p w14:paraId="50B1A9F3" w14:textId="77777777" w:rsidR="00636418" w:rsidRDefault="00636418" w:rsidP="00636418">
      <w:pPr>
        <w:adjustRightInd w:val="0"/>
        <w:jc w:val="both"/>
        <w:rPr>
          <w:rFonts w:eastAsia="Times New Roman"/>
          <w:color w:val="000000"/>
          <w:sz w:val="24"/>
          <w:szCs w:val="24"/>
        </w:rPr>
      </w:pPr>
      <w:r>
        <w:rPr>
          <w:color w:val="000000"/>
          <w:sz w:val="24"/>
          <w:szCs w:val="24"/>
        </w:rPr>
        <w:t xml:space="preserve">La centralita’ della formazione è affermata gia’ dalla L. 190/2012  art. 1 c. 5  co. 9 lett b , co 11  . Il valore imprescindibile della formazione sui temi dell’etica ,della legalita’  e della prevenzione della corruzione  risiede nel catto   che solamente la conoscenza del fenomeno corruttivo  in tutte le sue sfaccettature  ed implicazioni  consente di assumere comportamenti atti  a prevenirlo e contrastarlo. </w:t>
      </w:r>
    </w:p>
    <w:p w14:paraId="4AD1B33B" w14:textId="77777777" w:rsidR="00636418" w:rsidRDefault="00636418" w:rsidP="00636418">
      <w:pPr>
        <w:jc w:val="both"/>
        <w:rPr>
          <w:sz w:val="24"/>
          <w:szCs w:val="24"/>
        </w:rPr>
      </w:pPr>
      <w:r>
        <w:rPr>
          <w:sz w:val="24"/>
          <w:szCs w:val="24"/>
        </w:rPr>
        <w:t xml:space="preserve">Al fine di garantire la formazione e l’aggiornamento dei Responsabili e del personale viene garantito annualmente un programma di formazione sull’anticorruzione e trasparenza.             </w:t>
      </w:r>
    </w:p>
    <w:p w14:paraId="69D5C41C" w14:textId="77777777" w:rsidR="00636418" w:rsidRDefault="00636418" w:rsidP="00636418">
      <w:pPr>
        <w:jc w:val="both"/>
        <w:rPr>
          <w:sz w:val="24"/>
          <w:szCs w:val="24"/>
        </w:rPr>
      </w:pPr>
      <w:r>
        <w:rPr>
          <w:sz w:val="24"/>
          <w:szCs w:val="24"/>
        </w:rPr>
        <w:t>Occorre precisare che non è piu’ vigente a decorrere dall’anno 2020 il limite di cui al DL 78/2010 in materia di spesa di formazione del personale ( art. 57 Dl 124/2018 ).</w:t>
      </w:r>
    </w:p>
    <w:p w14:paraId="48D152AB" w14:textId="77777777" w:rsidR="00636418" w:rsidRDefault="00636418" w:rsidP="00636418">
      <w:pPr>
        <w:jc w:val="both"/>
        <w:rPr>
          <w:sz w:val="24"/>
          <w:szCs w:val="24"/>
        </w:rPr>
      </w:pPr>
    </w:p>
    <w:p w14:paraId="215D4490" w14:textId="77777777" w:rsidR="00636418" w:rsidRDefault="00636418" w:rsidP="00636418">
      <w:pPr>
        <w:jc w:val="both"/>
        <w:rPr>
          <w:sz w:val="24"/>
          <w:szCs w:val="24"/>
        </w:rPr>
      </w:pPr>
      <w:r>
        <w:rPr>
          <w:sz w:val="24"/>
          <w:szCs w:val="24"/>
        </w:rPr>
        <w:t>Almeno due incontri all’anno si svolgono in materia di Prevenzione corruzione e trasparenza. Gli incontri di formazione vengono sv</w:t>
      </w:r>
      <w:r w:rsidR="00F85B30">
        <w:rPr>
          <w:sz w:val="24"/>
          <w:szCs w:val="24"/>
        </w:rPr>
        <w:t>olti in presenza per l’anno 2024</w:t>
      </w:r>
      <w:r>
        <w:rPr>
          <w:sz w:val="24"/>
          <w:szCs w:val="24"/>
        </w:rPr>
        <w:t xml:space="preserve"> presso il Comune di Minturno sede dell’Accademia Fondazione Gazzetta Amministrativa . </w:t>
      </w:r>
    </w:p>
    <w:p w14:paraId="121C0502" w14:textId="77777777" w:rsidR="00636418" w:rsidRDefault="00636418" w:rsidP="00636418">
      <w:pPr>
        <w:jc w:val="both"/>
        <w:rPr>
          <w:sz w:val="24"/>
          <w:szCs w:val="24"/>
        </w:rPr>
      </w:pPr>
      <w:r>
        <w:rPr>
          <w:sz w:val="24"/>
          <w:szCs w:val="24"/>
        </w:rPr>
        <w:t xml:space="preserve">Annualmente vengono  organizzati corsi di alta specializzazione , percorsi formativi mirati per Servizi ad alto rischio di corruttibilita’  e su tematiche trasversali  , in materia di Procedimento Amministrativo , Appalti  .   La maggior parte dei corsi si svolgono con test di autovalutazione finale. </w:t>
      </w:r>
    </w:p>
    <w:p w14:paraId="57F8D625" w14:textId="77777777" w:rsidR="00636418" w:rsidRDefault="00F85B30" w:rsidP="00636418">
      <w:pPr>
        <w:jc w:val="both"/>
        <w:rPr>
          <w:sz w:val="24"/>
          <w:szCs w:val="24"/>
        </w:rPr>
      </w:pPr>
      <w:r>
        <w:rPr>
          <w:sz w:val="24"/>
          <w:szCs w:val="24"/>
        </w:rPr>
        <w:t>Per l’anno 2024</w:t>
      </w:r>
      <w:r w:rsidR="00636418">
        <w:rPr>
          <w:sz w:val="24"/>
          <w:szCs w:val="24"/>
        </w:rPr>
        <w:t xml:space="preserve"> nel Piano formativo è  stato previsto il completamento dei   Corsi in materia di Transizione digitale  organizzati dal Dipartimento della Funzione Pubblica. </w:t>
      </w:r>
      <w:r>
        <w:rPr>
          <w:sz w:val="24"/>
          <w:szCs w:val="24"/>
        </w:rPr>
        <w:t xml:space="preserve">Sulla piattaforma Syllabus è presente anche un corso di aggiornamento sul Codice degli appalti e Riforma Mentis su pari opportunita’. </w:t>
      </w:r>
    </w:p>
    <w:p w14:paraId="003C4108" w14:textId="77777777" w:rsidR="00636418" w:rsidRDefault="00636418" w:rsidP="00636418">
      <w:pPr>
        <w:rPr>
          <w:del w:id="530" w:author="Franca Sparagna" w:date="2022-03-21T14:24:00Z"/>
          <w:sz w:val="24"/>
          <w:szCs w:val="24"/>
        </w:rPr>
      </w:pPr>
      <w:del w:id="531" w:author="Franca Sparagna" w:date="2022-03-21T14:24:00Z">
        <w:r>
          <w:rPr>
            <w:sz w:val="24"/>
            <w:szCs w:val="24"/>
          </w:rPr>
          <w:delText xml:space="preserve">ATTIVITA’ SPECIFICHE </w:delText>
        </w:r>
      </w:del>
    </w:p>
    <w:p w14:paraId="22977F7D" w14:textId="77777777" w:rsidR="00636418" w:rsidRDefault="00636418" w:rsidP="00636418">
      <w:pPr>
        <w:rPr>
          <w:del w:id="532" w:author="Franca Sparagna" w:date="2022-03-21T14:24:00Z"/>
          <w:sz w:val="24"/>
          <w:szCs w:val="24"/>
        </w:rPr>
      </w:pPr>
    </w:p>
    <w:p w14:paraId="29029F00" w14:textId="77777777" w:rsidR="00636418" w:rsidRDefault="00636418" w:rsidP="00636418">
      <w:pPr>
        <w:rPr>
          <w:del w:id="533" w:author="Franca Sparagna" w:date="2022-03-21T14:24:00Z"/>
          <w:sz w:val="24"/>
          <w:szCs w:val="24"/>
        </w:rPr>
      </w:pPr>
      <w:del w:id="534" w:author="Franca Sparagna" w:date="2022-03-21T14:24:00Z">
        <w:r>
          <w:rPr>
            <w:sz w:val="24"/>
            <w:szCs w:val="24"/>
          </w:rPr>
          <w:delText>Monitoraggio del numero dei dipendenti che hanno partecipato alle attivita’ formative</w:delText>
        </w:r>
      </w:del>
    </w:p>
    <w:p w14:paraId="649A9AE4" w14:textId="77777777" w:rsidR="00636418" w:rsidRDefault="00636418" w:rsidP="00636418">
      <w:pPr>
        <w:rPr>
          <w:del w:id="535" w:author="Franca Sparagna" w:date="2022-03-21T14:24:00Z"/>
          <w:sz w:val="24"/>
          <w:szCs w:val="24"/>
        </w:rPr>
      </w:pPr>
      <w:del w:id="536" w:author="Franca Sparagna" w:date="2022-03-21T14:24:00Z">
        <w:r>
          <w:rPr>
            <w:sz w:val="24"/>
            <w:szCs w:val="24"/>
          </w:rPr>
          <w:delText>Tempi  31.12.2022</w:delText>
        </w:r>
      </w:del>
    </w:p>
    <w:p w14:paraId="1A34F924" w14:textId="77777777" w:rsidR="00636418" w:rsidRDefault="00636418" w:rsidP="00636418">
      <w:pPr>
        <w:rPr>
          <w:del w:id="537" w:author="Franca Sparagna" w:date="2022-03-21T14:24:00Z"/>
          <w:sz w:val="24"/>
          <w:szCs w:val="24"/>
        </w:rPr>
      </w:pPr>
      <w:del w:id="538" w:author="Franca Sparagna" w:date="2022-03-21T14:24:00Z">
        <w:r>
          <w:rPr>
            <w:sz w:val="24"/>
            <w:szCs w:val="24"/>
          </w:rPr>
          <w:delText xml:space="preserve">Responsabili  Responsabili dei Servizi </w:delText>
        </w:r>
      </w:del>
    </w:p>
    <w:p w14:paraId="7D46AB86" w14:textId="77777777" w:rsidR="00636418" w:rsidRDefault="00636418" w:rsidP="00636418">
      <w:pPr>
        <w:rPr>
          <w:del w:id="539" w:author="Franca Sparagna" w:date="2022-03-21T14:24:00Z"/>
          <w:sz w:val="24"/>
          <w:szCs w:val="24"/>
        </w:rPr>
      </w:pPr>
      <w:del w:id="540" w:author="Franca Sparagna" w:date="2022-03-21T14:24:00Z">
        <w:r>
          <w:rPr>
            <w:sz w:val="24"/>
            <w:szCs w:val="24"/>
          </w:rPr>
          <w:delText>Indicatori   numero autocertificazioni acquisite dal personale</w:delText>
        </w:r>
      </w:del>
    </w:p>
    <w:p w14:paraId="1B2F1E88" w14:textId="77777777" w:rsidR="00636418" w:rsidRDefault="00636418" w:rsidP="00636418">
      <w:pPr>
        <w:rPr>
          <w:ins w:id="541" w:author="Franca Sparagna" w:date="2022-03-21T14:23:00Z"/>
          <w:sz w:val="24"/>
          <w:szCs w:val="24"/>
        </w:rPr>
      </w:pPr>
    </w:p>
    <w:tbl>
      <w:tblPr>
        <w:tblStyle w:val="Grigliatabella"/>
        <w:tblW w:w="0" w:type="auto"/>
        <w:tblInd w:w="421" w:type="dxa"/>
        <w:tblLook w:val="04A0" w:firstRow="1" w:lastRow="0" w:firstColumn="1" w:lastColumn="0" w:noHBand="0" w:noVBand="1"/>
      </w:tblPr>
      <w:tblGrid>
        <w:gridCol w:w="4390"/>
        <w:gridCol w:w="4811"/>
      </w:tblGrid>
      <w:tr w:rsidR="00636418" w14:paraId="128C3431" w14:textId="77777777" w:rsidTr="00636418">
        <w:trPr>
          <w:ins w:id="542" w:author="Franca Sparagna" w:date="2022-03-21T14:23:00Z"/>
        </w:trPr>
        <w:tc>
          <w:tcPr>
            <w:tcW w:w="4390" w:type="dxa"/>
            <w:tcBorders>
              <w:top w:val="single" w:sz="4" w:space="0" w:color="auto"/>
              <w:left w:val="single" w:sz="4" w:space="0" w:color="auto"/>
              <w:bottom w:val="single" w:sz="4" w:space="0" w:color="auto"/>
              <w:right w:val="single" w:sz="4" w:space="0" w:color="auto"/>
            </w:tcBorders>
          </w:tcPr>
          <w:p w14:paraId="79B2FBC7" w14:textId="77777777" w:rsidR="00636418" w:rsidRDefault="00636418">
            <w:pPr>
              <w:autoSpaceDE/>
              <w:rPr>
                <w:ins w:id="543" w:author="Franca Sparagna" w:date="2022-03-21T14:23:00Z"/>
                <w:rFonts w:ascii="Times New Roman" w:eastAsia="Times New Roman" w:hAnsi="Times New Roman"/>
                <w:sz w:val="24"/>
                <w:szCs w:val="24"/>
                <w:lang w:eastAsia="it-IT"/>
              </w:rPr>
            </w:pPr>
            <w:ins w:id="544" w:author="Franca Sparagna" w:date="2022-03-21T14:23:00Z">
              <w:r>
                <w:rPr>
                  <w:sz w:val="24"/>
                  <w:szCs w:val="24"/>
                  <w:lang w:eastAsia="it-IT"/>
                </w:rPr>
                <w:t xml:space="preserve">RESPONSABILI    </w:t>
              </w:r>
            </w:ins>
          </w:p>
          <w:p w14:paraId="62720038" w14:textId="77777777" w:rsidR="00636418" w:rsidRDefault="00636418">
            <w:pPr>
              <w:autoSpaceDE/>
              <w:rPr>
                <w:ins w:id="545" w:author="Franca Sparagna" w:date="2022-03-21T14:23:00Z"/>
                <w:rFonts w:ascii="Times New Roman" w:eastAsia="Times New Roman" w:hAnsi="Times New Roman" w:cs="Times New Roman"/>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hideMark/>
          </w:tcPr>
          <w:p w14:paraId="4A7F5928" w14:textId="77777777" w:rsidR="00636418" w:rsidRDefault="00636418">
            <w:pPr>
              <w:autoSpaceDE/>
              <w:adjustRightInd w:val="0"/>
              <w:jc w:val="both"/>
              <w:rPr>
                <w:ins w:id="546" w:author="Franca Sparagna" w:date="2022-03-21T14:23:00Z"/>
                <w:rFonts w:ascii="Times New Roman" w:eastAsia="Times New Roman" w:hAnsi="Times New Roman" w:cs="Times New Roman"/>
                <w:bCs/>
                <w:iCs/>
                <w:color w:val="000000"/>
                <w:sz w:val="24"/>
                <w:szCs w:val="24"/>
                <w:lang w:eastAsia="it-IT"/>
              </w:rPr>
            </w:pPr>
            <w:ins w:id="547" w:author="Franca Sparagna" w:date="2022-03-21T14:23:00Z">
              <w:r>
                <w:rPr>
                  <w:bCs/>
                  <w:iCs/>
                  <w:color w:val="000000"/>
                  <w:sz w:val="24"/>
                  <w:szCs w:val="24"/>
                  <w:lang w:eastAsia="it-IT"/>
                </w:rPr>
                <w:t>Responsabili dei Se</w:t>
              </w:r>
            </w:ins>
            <w:r>
              <w:rPr>
                <w:bCs/>
                <w:iCs/>
                <w:color w:val="000000"/>
                <w:sz w:val="24"/>
                <w:szCs w:val="24"/>
                <w:lang w:eastAsia="it-IT"/>
              </w:rPr>
              <w:t xml:space="preserve">ttori </w:t>
            </w:r>
            <w:ins w:id="548" w:author="Franca Sparagna" w:date="2022-03-21T14:23:00Z">
              <w:r>
                <w:rPr>
                  <w:bCs/>
                  <w:iCs/>
                  <w:color w:val="000000"/>
                  <w:sz w:val="24"/>
                  <w:szCs w:val="24"/>
                  <w:lang w:eastAsia="it-IT"/>
                </w:rPr>
                <w:t xml:space="preserve"> </w:t>
              </w:r>
            </w:ins>
          </w:p>
        </w:tc>
      </w:tr>
      <w:tr w:rsidR="00636418" w14:paraId="2C5F8271" w14:textId="77777777" w:rsidTr="00636418">
        <w:trPr>
          <w:ins w:id="549" w:author="Franca Sparagna" w:date="2022-03-21T14:23:00Z"/>
        </w:trPr>
        <w:tc>
          <w:tcPr>
            <w:tcW w:w="4390" w:type="dxa"/>
            <w:tcBorders>
              <w:top w:val="single" w:sz="4" w:space="0" w:color="auto"/>
              <w:left w:val="single" w:sz="4" w:space="0" w:color="auto"/>
              <w:bottom w:val="single" w:sz="4" w:space="0" w:color="auto"/>
              <w:right w:val="single" w:sz="4" w:space="0" w:color="auto"/>
            </w:tcBorders>
          </w:tcPr>
          <w:p w14:paraId="27BAFB6B" w14:textId="77777777" w:rsidR="00636418" w:rsidRDefault="00636418">
            <w:pPr>
              <w:autoSpaceDE/>
              <w:rPr>
                <w:ins w:id="550" w:author="Franca Sparagna" w:date="2022-03-21T14:23:00Z"/>
                <w:rFonts w:ascii="Times New Roman" w:eastAsia="Times New Roman" w:hAnsi="Times New Roman"/>
                <w:sz w:val="24"/>
                <w:szCs w:val="24"/>
                <w:lang w:eastAsia="it-IT"/>
              </w:rPr>
            </w:pPr>
            <w:ins w:id="551" w:author="Franca Sparagna" w:date="2022-03-21T14:23:00Z">
              <w:r>
                <w:rPr>
                  <w:sz w:val="24"/>
                  <w:szCs w:val="24"/>
                  <w:lang w:eastAsia="it-IT"/>
                </w:rPr>
                <w:t>MISURA PREVENZIONE</w:t>
              </w:r>
            </w:ins>
          </w:p>
          <w:p w14:paraId="4B4BF383" w14:textId="77777777" w:rsidR="00636418" w:rsidRDefault="00636418">
            <w:pPr>
              <w:autoSpaceDE/>
              <w:rPr>
                <w:ins w:id="552" w:author="Franca Sparagna" w:date="2022-03-21T14:23:00Z"/>
                <w:rFonts w:ascii="Times New Roman" w:eastAsia="Times New Roman" w:hAnsi="Times New Roman" w:cs="Times New Roman"/>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tcPr>
          <w:p w14:paraId="3BC9D8E8" w14:textId="77777777" w:rsidR="00636418" w:rsidRDefault="00636418">
            <w:pPr>
              <w:autoSpaceDE/>
              <w:rPr>
                <w:ins w:id="553" w:author="Franca Sparagna" w:date="2022-03-21T14:23:00Z"/>
                <w:rFonts w:ascii="Times New Roman" w:eastAsia="Times New Roman" w:hAnsi="Times New Roman"/>
                <w:sz w:val="24"/>
                <w:szCs w:val="24"/>
                <w:lang w:eastAsia="it-IT"/>
              </w:rPr>
            </w:pPr>
            <w:ins w:id="554" w:author="Franca Sparagna" w:date="2022-03-21T14:23:00Z">
              <w:r>
                <w:rPr>
                  <w:sz w:val="24"/>
                  <w:szCs w:val="24"/>
                  <w:lang w:eastAsia="it-IT"/>
                </w:rPr>
                <w:t>Monitoraggio del numero dei dipendenti che hanno partecipato alle attivita’ formative</w:t>
              </w:r>
            </w:ins>
          </w:p>
          <w:p w14:paraId="499320D6" w14:textId="77777777" w:rsidR="00636418" w:rsidRDefault="00636418">
            <w:pPr>
              <w:autoSpaceDE/>
              <w:adjustRightInd w:val="0"/>
              <w:jc w:val="both"/>
              <w:rPr>
                <w:ins w:id="555" w:author="Franca Sparagna" w:date="2022-03-21T14:23:00Z"/>
                <w:rFonts w:ascii="Times New Roman" w:eastAsia="Times New Roman" w:hAnsi="Times New Roman" w:cs="Times New Roman"/>
                <w:bCs/>
                <w:iCs/>
                <w:color w:val="000000"/>
                <w:sz w:val="24"/>
                <w:szCs w:val="24"/>
                <w:lang w:eastAsia="it-IT"/>
              </w:rPr>
            </w:pPr>
          </w:p>
        </w:tc>
      </w:tr>
      <w:tr w:rsidR="00636418" w14:paraId="3B1626F4" w14:textId="77777777" w:rsidTr="00636418">
        <w:trPr>
          <w:ins w:id="556" w:author="Franca Sparagna" w:date="2022-03-21T14:23:00Z"/>
        </w:trPr>
        <w:tc>
          <w:tcPr>
            <w:tcW w:w="4390" w:type="dxa"/>
            <w:tcBorders>
              <w:top w:val="single" w:sz="4" w:space="0" w:color="auto"/>
              <w:left w:val="single" w:sz="4" w:space="0" w:color="auto"/>
              <w:bottom w:val="single" w:sz="4" w:space="0" w:color="auto"/>
              <w:right w:val="single" w:sz="4" w:space="0" w:color="auto"/>
            </w:tcBorders>
            <w:hideMark/>
          </w:tcPr>
          <w:p w14:paraId="671BF494" w14:textId="77777777" w:rsidR="00636418" w:rsidRDefault="00636418">
            <w:pPr>
              <w:autoSpaceDE/>
              <w:rPr>
                <w:ins w:id="557" w:author="Franca Sparagna" w:date="2022-03-21T14:23:00Z"/>
                <w:rFonts w:ascii="Times New Roman" w:eastAsia="Times New Roman" w:hAnsi="Times New Roman" w:cs="Times New Roman"/>
                <w:sz w:val="24"/>
                <w:szCs w:val="24"/>
                <w:lang w:eastAsia="it-IT"/>
              </w:rPr>
            </w:pPr>
            <w:ins w:id="558" w:author="Franca Sparagna" w:date="2022-03-21T14:23:00Z">
              <w:r>
                <w:rPr>
                  <w:sz w:val="24"/>
                  <w:szCs w:val="24"/>
                  <w:lang w:eastAsia="it-IT"/>
                </w:rPr>
                <w:t>MONITORAGGIO DELL’APPLICAZIONE</w:t>
              </w:r>
            </w:ins>
          </w:p>
        </w:tc>
        <w:tc>
          <w:tcPr>
            <w:tcW w:w="4811" w:type="dxa"/>
            <w:tcBorders>
              <w:top w:val="single" w:sz="4" w:space="0" w:color="auto"/>
              <w:left w:val="single" w:sz="4" w:space="0" w:color="auto"/>
              <w:bottom w:val="single" w:sz="4" w:space="0" w:color="auto"/>
              <w:right w:val="single" w:sz="4" w:space="0" w:color="auto"/>
            </w:tcBorders>
          </w:tcPr>
          <w:p w14:paraId="3682AF34" w14:textId="77777777" w:rsidR="00636418" w:rsidRDefault="00636418">
            <w:pPr>
              <w:autoSpaceDE/>
              <w:rPr>
                <w:ins w:id="559" w:author="Franca Sparagna" w:date="2022-03-21T14:24:00Z"/>
                <w:rFonts w:ascii="Times New Roman" w:eastAsia="Times New Roman" w:hAnsi="Times New Roman"/>
                <w:bCs/>
                <w:iCs/>
                <w:color w:val="000000"/>
                <w:sz w:val="24"/>
                <w:szCs w:val="24"/>
                <w:lang w:eastAsia="it-IT"/>
              </w:rPr>
            </w:pPr>
            <w:ins w:id="560" w:author="Franca Sparagna" w:date="2022-03-21T14:23:00Z">
              <w:r>
                <w:rPr>
                  <w:bCs/>
                  <w:iCs/>
                  <w:color w:val="000000"/>
                  <w:sz w:val="24"/>
                  <w:szCs w:val="24"/>
                  <w:lang w:eastAsia="it-IT"/>
                </w:rPr>
                <w:t>Annuale</w:t>
              </w:r>
            </w:ins>
          </w:p>
          <w:p w14:paraId="4E8824C6" w14:textId="77777777" w:rsidR="00636418" w:rsidRDefault="00636418">
            <w:pPr>
              <w:autoSpaceDE/>
              <w:rPr>
                <w:ins w:id="561" w:author="Franca Sparagna" w:date="2022-03-21T14:24:00Z"/>
                <w:del w:id="562" w:author="Segreteria4" w:date="2022-03-22T11:49:00Z"/>
                <w:sz w:val="24"/>
                <w:szCs w:val="24"/>
                <w:lang w:eastAsia="it-IT"/>
              </w:rPr>
            </w:pPr>
            <w:ins w:id="563" w:author="Franca Sparagna" w:date="2022-03-21T14:23:00Z">
              <w:r>
                <w:rPr>
                  <w:bCs/>
                  <w:iCs/>
                  <w:color w:val="000000"/>
                  <w:sz w:val="24"/>
                  <w:szCs w:val="24"/>
                  <w:lang w:eastAsia="it-IT"/>
                </w:rPr>
                <w:t xml:space="preserve"> </w:t>
              </w:r>
            </w:ins>
            <w:ins w:id="564" w:author="Franca Sparagna" w:date="2022-03-21T14:24:00Z">
              <w:r>
                <w:rPr>
                  <w:sz w:val="24"/>
                  <w:szCs w:val="24"/>
                  <w:lang w:eastAsia="it-IT"/>
                </w:rPr>
                <w:t>Indicatori   numero autocertificazioni acquisite dal personale</w:t>
              </w:r>
            </w:ins>
          </w:p>
          <w:p w14:paraId="57F79353" w14:textId="77777777" w:rsidR="00636418" w:rsidRDefault="00636418">
            <w:pPr>
              <w:rPr>
                <w:ins w:id="565" w:author="Franca Sparagna" w:date="2022-03-21T14:24:00Z"/>
                <w:sz w:val="24"/>
                <w:szCs w:val="24"/>
                <w:lang w:eastAsia="it-IT"/>
              </w:rPr>
            </w:pPr>
          </w:p>
          <w:p w14:paraId="4FDBB75C" w14:textId="77777777" w:rsidR="00636418" w:rsidRDefault="00636418">
            <w:pPr>
              <w:autoSpaceDE/>
              <w:adjustRightInd w:val="0"/>
              <w:jc w:val="both"/>
              <w:rPr>
                <w:ins w:id="566" w:author="Franca Sparagna" w:date="2022-03-21T14:23:00Z"/>
                <w:rFonts w:ascii="Times New Roman" w:eastAsia="Times New Roman" w:hAnsi="Times New Roman" w:cs="Times New Roman"/>
                <w:bCs/>
                <w:iCs/>
                <w:color w:val="000000"/>
                <w:sz w:val="24"/>
                <w:szCs w:val="24"/>
                <w:lang w:eastAsia="it-IT"/>
              </w:rPr>
            </w:pPr>
          </w:p>
        </w:tc>
      </w:tr>
    </w:tbl>
    <w:p w14:paraId="5BE13302" w14:textId="77777777" w:rsidR="00636418" w:rsidRDefault="00636418" w:rsidP="00636418">
      <w:pPr>
        <w:widowControl/>
        <w:autoSpaceDE/>
        <w:autoSpaceDN/>
        <w:rPr>
          <w:sz w:val="24"/>
          <w:szCs w:val="24"/>
        </w:rPr>
        <w:sectPr w:rsidR="00636418">
          <w:pgSz w:w="11900" w:h="16840"/>
          <w:pgMar w:top="1417" w:right="1134" w:bottom="1134" w:left="1134" w:header="0" w:footer="652" w:gutter="0"/>
          <w:cols w:space="720"/>
        </w:sectPr>
      </w:pPr>
    </w:p>
    <w:p w14:paraId="696EC1CB" w14:textId="77777777" w:rsidR="00636418" w:rsidRDefault="00636418" w:rsidP="00636418">
      <w:pPr>
        <w:rPr>
          <w:rFonts w:eastAsia="Times New Roman"/>
          <w:sz w:val="24"/>
          <w:szCs w:val="24"/>
        </w:rPr>
      </w:pPr>
    </w:p>
    <w:tbl>
      <w:tblPr>
        <w:tblStyle w:val="Grigliatabella"/>
        <w:tblW w:w="0" w:type="auto"/>
        <w:tblLook w:val="04A0" w:firstRow="1" w:lastRow="0" w:firstColumn="1" w:lastColumn="0" w:noHBand="0" w:noVBand="1"/>
      </w:tblPr>
      <w:tblGrid>
        <w:gridCol w:w="9622"/>
      </w:tblGrid>
      <w:tr w:rsidR="00636418" w14:paraId="76518F33"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590D826E" w14:textId="77777777" w:rsidR="00636418" w:rsidRDefault="00636418">
            <w:pPr>
              <w:autoSpaceDE/>
              <w:rPr>
                <w:rFonts w:ascii="Times New Roman" w:eastAsia="Times New Roman" w:hAnsi="Times New Roman" w:cs="Times New Roman"/>
                <w:sz w:val="24"/>
                <w:szCs w:val="24"/>
                <w:lang w:eastAsia="it-IT"/>
              </w:rPr>
            </w:pPr>
            <w:r>
              <w:rPr>
                <w:sz w:val="24"/>
                <w:szCs w:val="24"/>
                <w:lang w:eastAsia="it-IT"/>
              </w:rPr>
              <w:t xml:space="preserve">2.3.21 TUTELA DEL DIPENDENTE CHE SEGNALA ILLECITI </w:t>
            </w:r>
          </w:p>
        </w:tc>
      </w:tr>
    </w:tbl>
    <w:p w14:paraId="31EF7E2E" w14:textId="77777777" w:rsidR="00636418" w:rsidRDefault="00636418" w:rsidP="00636418">
      <w:pPr>
        <w:rPr>
          <w:rFonts w:eastAsia="Times New Roman"/>
          <w:sz w:val="24"/>
          <w:szCs w:val="24"/>
        </w:rPr>
      </w:pPr>
    </w:p>
    <w:p w14:paraId="4BC87EDB" w14:textId="77777777" w:rsidR="00636418" w:rsidRDefault="00636418" w:rsidP="00636418">
      <w:pPr>
        <w:rPr>
          <w:sz w:val="24"/>
          <w:szCs w:val="24"/>
        </w:rPr>
      </w:pPr>
      <w:r>
        <w:rPr>
          <w:sz w:val="24"/>
          <w:szCs w:val="24"/>
        </w:rPr>
        <w:t xml:space="preserve">Con specifico riferimento alla tutela del dipendente pubblico che segnala illeciti   si evidenzia che </w:t>
      </w:r>
      <w:r w:rsidR="00F40C66">
        <w:rPr>
          <w:sz w:val="24"/>
          <w:szCs w:val="24"/>
        </w:rPr>
        <w:t xml:space="preserve">in materia è intervenuto il Dlgs 24 del 10 marzo 2023. </w:t>
      </w:r>
    </w:p>
    <w:p w14:paraId="65B770B9" w14:textId="77777777" w:rsidR="00636418" w:rsidRDefault="00636418">
      <w:pPr>
        <w:jc w:val="both"/>
        <w:rPr>
          <w:sz w:val="24"/>
          <w:szCs w:val="24"/>
        </w:rPr>
        <w:pPrChange w:id="567" w:author="User" w:date="2022-03-21T19:29:00Z">
          <w:pPr/>
        </w:pPrChange>
      </w:pPr>
      <w:r>
        <w:rPr>
          <w:sz w:val="24"/>
          <w:szCs w:val="24"/>
        </w:rPr>
        <w:t xml:space="preserve">Il pubblico dipendente che  nell’interesse </w:t>
      </w:r>
      <w:del w:id="568" w:author="SALVATORE VENTO" w:date="2022-03-22T09:38:00Z">
        <w:r>
          <w:rPr>
            <w:sz w:val="24"/>
            <w:szCs w:val="24"/>
          </w:rPr>
          <w:delText>dell’integrita’</w:delText>
        </w:r>
      </w:del>
      <w:ins w:id="569" w:author="SALVATORE VENTO" w:date="2022-03-22T09:38:00Z">
        <w:r>
          <w:rPr>
            <w:sz w:val="24"/>
            <w:szCs w:val="24"/>
          </w:rPr>
          <w:t>dell’integrità</w:t>
        </w:r>
      </w:ins>
      <w:r>
        <w:rPr>
          <w:sz w:val="24"/>
          <w:szCs w:val="24"/>
        </w:rPr>
        <w:t xml:space="preserve"> della pubblica amministrazione segnala  al Responsabile della prevenzione  della corruzione e della trasparenza  di cui all’art. 1 co. 7 della L. 6 novembre 2012 nr. 190 ovvero </w:t>
      </w:r>
      <w:del w:id="570" w:author="SALVATORE VENTO" w:date="2022-03-22T09:38:00Z">
        <w:r>
          <w:rPr>
            <w:sz w:val="24"/>
            <w:szCs w:val="24"/>
          </w:rPr>
          <w:delText>all’Autorita’</w:delText>
        </w:r>
      </w:del>
      <w:ins w:id="571" w:author="SALVATORE VENTO" w:date="2022-03-22T09:38:00Z">
        <w:r>
          <w:rPr>
            <w:sz w:val="24"/>
            <w:szCs w:val="24"/>
          </w:rPr>
          <w:t>all’Autorità</w:t>
        </w:r>
      </w:ins>
      <w:r>
        <w:rPr>
          <w:sz w:val="24"/>
          <w:szCs w:val="24"/>
        </w:rPr>
        <w:t xml:space="preserve"> Nazionale Anticorruzione  o denuncia </w:t>
      </w:r>
      <w:del w:id="572" w:author="SALVATORE VENTO" w:date="2022-03-22T09:38:00Z">
        <w:r>
          <w:rPr>
            <w:sz w:val="24"/>
            <w:szCs w:val="24"/>
          </w:rPr>
          <w:delText>all’Autorita’</w:delText>
        </w:r>
      </w:del>
      <w:ins w:id="573" w:author="SALVATORE VENTO" w:date="2022-03-22T09:38:00Z">
        <w:r>
          <w:rPr>
            <w:sz w:val="24"/>
            <w:szCs w:val="24"/>
          </w:rPr>
          <w:t>all’Autorità</w:t>
        </w:r>
      </w:ins>
      <w:r>
        <w:rPr>
          <w:sz w:val="24"/>
          <w:szCs w:val="24"/>
        </w:rPr>
        <w:t xml:space="preserve"> Giudizia</w:t>
      </w:r>
      <w:ins w:id="574" w:author="User" w:date="2022-03-21T19:29:00Z">
        <w:r>
          <w:rPr>
            <w:sz w:val="24"/>
            <w:szCs w:val="24"/>
          </w:rPr>
          <w:t xml:space="preserve">ria </w:t>
        </w:r>
      </w:ins>
      <w:r>
        <w:rPr>
          <w:sz w:val="24"/>
          <w:szCs w:val="24"/>
        </w:rPr>
        <w:t xml:space="preserve"> Ordinaria o a quella contabile condotte illecite di cui è venuto a conoscenza in ragione del rapporto di lavoro  non </w:t>
      </w:r>
      <w:del w:id="575" w:author="SALVATORE VENTO" w:date="2022-03-22T09:38:00Z">
        <w:r>
          <w:rPr>
            <w:sz w:val="24"/>
            <w:szCs w:val="24"/>
          </w:rPr>
          <w:delText>puo’</w:delText>
        </w:r>
      </w:del>
      <w:ins w:id="576" w:author="SALVATORE VENTO" w:date="2022-03-22T09:38:00Z">
        <w:r>
          <w:rPr>
            <w:sz w:val="24"/>
            <w:szCs w:val="24"/>
          </w:rPr>
          <w:t>può</w:t>
        </w:r>
      </w:ins>
      <w:r>
        <w:rPr>
          <w:sz w:val="24"/>
          <w:szCs w:val="24"/>
        </w:rPr>
        <w:t xml:space="preserve"> essere sanzionato</w:t>
      </w:r>
      <w:del w:id="577" w:author="SALVATORE VENTO" w:date="2022-03-22T09:39:00Z">
        <w:r>
          <w:rPr>
            <w:sz w:val="24"/>
            <w:szCs w:val="24"/>
          </w:rPr>
          <w:delText xml:space="preserve">  </w:delText>
        </w:r>
      </w:del>
      <w:r>
        <w:rPr>
          <w:sz w:val="24"/>
          <w:szCs w:val="24"/>
        </w:rPr>
        <w:t>, demansionato</w:t>
      </w:r>
      <w:del w:id="578" w:author="SALVATORE VENTO" w:date="2022-03-22T09:39:00Z">
        <w:r>
          <w:rPr>
            <w:sz w:val="24"/>
            <w:szCs w:val="24"/>
          </w:rPr>
          <w:delText xml:space="preserve"> </w:delText>
        </w:r>
      </w:del>
      <w:r>
        <w:rPr>
          <w:sz w:val="24"/>
          <w:szCs w:val="24"/>
        </w:rPr>
        <w:t>, licenziato</w:t>
      </w:r>
      <w:del w:id="579" w:author="SALVATORE VENTO" w:date="2022-03-22T09:39:00Z">
        <w:r>
          <w:rPr>
            <w:sz w:val="24"/>
            <w:szCs w:val="24"/>
          </w:rPr>
          <w:delText xml:space="preserve">  </w:delText>
        </w:r>
      </w:del>
      <w:r>
        <w:rPr>
          <w:sz w:val="24"/>
          <w:szCs w:val="24"/>
        </w:rPr>
        <w:t xml:space="preserve">, trasferito o </w:t>
      </w:r>
      <w:del w:id="580" w:author="SALVATORE VENTO" w:date="2022-03-22T09:39:00Z">
        <w:r>
          <w:rPr>
            <w:sz w:val="24"/>
            <w:szCs w:val="24"/>
          </w:rPr>
          <w:delText xml:space="preserve"> </w:delText>
        </w:r>
      </w:del>
      <w:r>
        <w:rPr>
          <w:sz w:val="24"/>
          <w:szCs w:val="24"/>
        </w:rPr>
        <w:t xml:space="preserve">sottoposto ad altra misura organizzativa  avente effetti negativi  , diretti o indiretti , sulle condizioni di lavoro determinata dalla segnalazione . L’adozione di misure ritorsive nei confronti del segnalante è comunicata ad ANAC </w:t>
      </w:r>
      <w:del w:id="581" w:author="SALVATORE VENTO" w:date="2022-03-22T09:39:00Z">
        <w:r>
          <w:rPr>
            <w:sz w:val="24"/>
            <w:szCs w:val="24"/>
          </w:rPr>
          <w:delText xml:space="preserve"> </w:delText>
        </w:r>
      </w:del>
      <w:r>
        <w:rPr>
          <w:sz w:val="24"/>
          <w:szCs w:val="24"/>
        </w:rPr>
        <w:t xml:space="preserve">dall’interessato </w:t>
      </w:r>
      <w:del w:id="582" w:author="SALVATORE VENTO" w:date="2022-03-22T09:39:00Z">
        <w:r>
          <w:rPr>
            <w:sz w:val="24"/>
            <w:szCs w:val="24"/>
          </w:rPr>
          <w:delText xml:space="preserve"> </w:delText>
        </w:r>
      </w:del>
      <w:r>
        <w:rPr>
          <w:sz w:val="24"/>
          <w:szCs w:val="24"/>
        </w:rPr>
        <w:t>o dalle organizzazioni sindacali maggiormente rappresentative</w:t>
      </w:r>
      <w:del w:id="583" w:author="SALVATORE VENTO" w:date="2022-03-22T09:39:00Z">
        <w:r>
          <w:rPr>
            <w:sz w:val="24"/>
            <w:szCs w:val="24"/>
          </w:rPr>
          <w:delText xml:space="preserve">  </w:delText>
        </w:r>
      </w:del>
      <w:r>
        <w:rPr>
          <w:sz w:val="24"/>
          <w:szCs w:val="24"/>
        </w:rPr>
        <w:t xml:space="preserve"> nell’amministrazione in cui  le stesse sono poste in essere. </w:t>
      </w:r>
      <w:del w:id="584" w:author="SALVATORE VENTO" w:date="2022-03-22T09:39:00Z">
        <w:r>
          <w:rPr>
            <w:sz w:val="24"/>
            <w:szCs w:val="24"/>
          </w:rPr>
          <w:delText xml:space="preserve"> </w:delText>
        </w:r>
      </w:del>
      <w:r>
        <w:rPr>
          <w:sz w:val="24"/>
          <w:szCs w:val="24"/>
        </w:rPr>
        <w:t>L’Anac informa il Dipartimento  della funzione pubblica  della Presidenza del Consigl</w:t>
      </w:r>
      <w:ins w:id="585" w:author="SALVATORE VENTO" w:date="2022-03-22T09:38:00Z">
        <w:r>
          <w:rPr>
            <w:sz w:val="24"/>
            <w:szCs w:val="24"/>
          </w:rPr>
          <w:t>io</w:t>
        </w:r>
      </w:ins>
      <w:r>
        <w:rPr>
          <w:sz w:val="24"/>
          <w:szCs w:val="24"/>
        </w:rPr>
        <w:t xml:space="preserve"> dei Ministri e gli altri organismi di garanzia o di disciplina  per le </w:t>
      </w:r>
      <w:del w:id="586" w:author="SALVATORE VENTO" w:date="2022-03-22T09:38:00Z">
        <w:r>
          <w:rPr>
            <w:sz w:val="24"/>
            <w:szCs w:val="24"/>
          </w:rPr>
          <w:delText>attivita’</w:delText>
        </w:r>
      </w:del>
      <w:ins w:id="587" w:author="SALVATORE VENTO" w:date="2022-03-22T09:38:00Z">
        <w:r>
          <w:rPr>
            <w:sz w:val="24"/>
            <w:szCs w:val="24"/>
          </w:rPr>
          <w:t>attività</w:t>
        </w:r>
      </w:ins>
      <w:r>
        <w:rPr>
          <w:sz w:val="24"/>
          <w:szCs w:val="24"/>
        </w:rPr>
        <w:t xml:space="preserve"> e gli eventuali provvedimenti di competenza.</w:t>
      </w:r>
    </w:p>
    <w:p w14:paraId="496C48E4" w14:textId="77777777" w:rsidR="00636418" w:rsidRDefault="00636418">
      <w:pPr>
        <w:jc w:val="both"/>
        <w:rPr>
          <w:sz w:val="24"/>
          <w:szCs w:val="24"/>
        </w:rPr>
        <w:pPrChange w:id="588" w:author="User" w:date="2022-03-21T19:29:00Z">
          <w:pPr/>
        </w:pPrChange>
      </w:pPr>
      <w:r>
        <w:rPr>
          <w:sz w:val="24"/>
          <w:szCs w:val="24"/>
        </w:rPr>
        <w:t xml:space="preserve">Le segnalazioni di condotte illecite </w:t>
      </w:r>
      <w:del w:id="589" w:author="SALVATORE VENTO" w:date="2022-03-22T09:39:00Z">
        <w:r>
          <w:rPr>
            <w:sz w:val="24"/>
            <w:szCs w:val="24"/>
          </w:rPr>
          <w:delText xml:space="preserve"> </w:delText>
        </w:r>
      </w:del>
      <w:r>
        <w:rPr>
          <w:sz w:val="24"/>
          <w:szCs w:val="24"/>
        </w:rPr>
        <w:t xml:space="preserve">di cui il dipendente sia venuto a conoscenza in ragione del rapporto di lavoro </w:t>
      </w:r>
      <w:del w:id="590" w:author="SALVATORE VENTO" w:date="2022-03-22T09:39:00Z">
        <w:r>
          <w:rPr>
            <w:sz w:val="24"/>
            <w:szCs w:val="24"/>
          </w:rPr>
          <w:delText xml:space="preserve">  </w:delText>
        </w:r>
      </w:del>
      <w:r>
        <w:rPr>
          <w:sz w:val="24"/>
          <w:szCs w:val="24"/>
        </w:rPr>
        <w:t>possono essere</w:t>
      </w:r>
      <w:del w:id="591" w:author="SALVATORE VENTO" w:date="2022-03-22T09:39:00Z">
        <w:r>
          <w:rPr>
            <w:sz w:val="24"/>
            <w:szCs w:val="24"/>
          </w:rPr>
          <w:delText xml:space="preserve"> </w:delText>
        </w:r>
      </w:del>
      <w:r>
        <w:rPr>
          <w:sz w:val="24"/>
          <w:szCs w:val="24"/>
        </w:rPr>
        <w:t xml:space="preserve"> inviate a dis</w:t>
      </w:r>
      <w:r w:rsidR="00F40C66">
        <w:rPr>
          <w:sz w:val="24"/>
          <w:szCs w:val="24"/>
        </w:rPr>
        <w:t>crezione  del segnalante al RPC</w:t>
      </w:r>
      <w:r>
        <w:rPr>
          <w:sz w:val="24"/>
          <w:szCs w:val="24"/>
        </w:rPr>
        <w:t xml:space="preserve"> o ad </w:t>
      </w:r>
      <w:del w:id="592" w:author="SALVATORE VENTO" w:date="2022-03-22T09:38:00Z">
        <w:r>
          <w:rPr>
            <w:sz w:val="24"/>
            <w:szCs w:val="24"/>
          </w:rPr>
          <w:delText>aNAC</w:delText>
        </w:r>
      </w:del>
      <w:ins w:id="593" w:author="SALVATORE VENTO" w:date="2022-03-22T09:38:00Z">
        <w:r>
          <w:rPr>
            <w:sz w:val="24"/>
            <w:szCs w:val="24"/>
          </w:rPr>
          <w:t>ANAC</w:t>
        </w:r>
      </w:ins>
      <w:r>
        <w:rPr>
          <w:sz w:val="24"/>
          <w:szCs w:val="24"/>
        </w:rPr>
        <w:t>. Le  comunicazioni di misure ritorsive vanno inviate ad ANAC.   Le segnalazioni anonime anche da parte di cittadini estranei alla pa p</w:t>
      </w:r>
      <w:ins w:id="594" w:author="SALVATORE VENTO" w:date="2022-03-22T09:39:00Z">
        <w:r>
          <w:rPr>
            <w:sz w:val="24"/>
            <w:szCs w:val="24"/>
          </w:rPr>
          <w:t>o</w:t>
        </w:r>
      </w:ins>
      <w:r>
        <w:rPr>
          <w:sz w:val="24"/>
          <w:szCs w:val="24"/>
        </w:rPr>
        <w:t xml:space="preserve">ssono essere comunque considerate dall’Amministrazione o dall’Autorita’ nei procedimenti di vigilanza ordinari.  </w:t>
      </w:r>
    </w:p>
    <w:p w14:paraId="5A352AF1" w14:textId="77777777" w:rsidR="00636418" w:rsidRDefault="00636418">
      <w:pPr>
        <w:jc w:val="both"/>
        <w:rPr>
          <w:sz w:val="24"/>
          <w:szCs w:val="24"/>
        </w:rPr>
        <w:pPrChange w:id="595" w:author="User" w:date="2022-03-21T19:29:00Z">
          <w:pPr/>
        </w:pPrChange>
      </w:pPr>
      <w:r>
        <w:rPr>
          <w:sz w:val="24"/>
          <w:szCs w:val="24"/>
        </w:rPr>
        <w:t>Il sistema di protezione  riconosce al whisleblower  la tutela della riservatezza del segnalante e della segnalazione  , la tutela da eventuali misure ritorsive ,  l’esclusione da responsabilita’ nelle ipotesi in cui  violi il segreto d’ufficio , aziendale , professionale  scientifico o industriale .  la riservatezza è da riferirsi a tutti gli elementi della segnalazione ,  e la conseguenza e’ l’esclusione dal diritto di accesso. Laddove richiesto dall’Autorita’ Giudiziaria l’i</w:t>
      </w:r>
      <w:r w:rsidR="00F40C66">
        <w:rPr>
          <w:sz w:val="24"/>
          <w:szCs w:val="24"/>
        </w:rPr>
        <w:t>dentita’ del segnalante  il RPC</w:t>
      </w:r>
      <w:r>
        <w:rPr>
          <w:sz w:val="24"/>
          <w:szCs w:val="24"/>
        </w:rPr>
        <w:t xml:space="preserve"> fornisce tale indicazione  previa notifica al segnalante. </w:t>
      </w:r>
    </w:p>
    <w:p w14:paraId="44BD50C4" w14:textId="77777777" w:rsidR="00636418" w:rsidRDefault="00636418" w:rsidP="00636418">
      <w:pPr>
        <w:adjustRightInd w:val="0"/>
        <w:jc w:val="both"/>
        <w:rPr>
          <w:bCs/>
          <w:iCs/>
          <w:color w:val="000000"/>
          <w:sz w:val="24"/>
          <w:szCs w:val="24"/>
        </w:rPr>
      </w:pPr>
      <w:r>
        <w:rPr>
          <w:bCs/>
          <w:iCs/>
          <w:color w:val="000000"/>
          <w:sz w:val="24"/>
          <w:szCs w:val="24"/>
        </w:rPr>
        <w:t xml:space="preserve">In genere il termine per avvio dell’istruttoria  è 15 giorni . Termine per conclusione istruttoria 60gg. </w:t>
      </w:r>
    </w:p>
    <w:p w14:paraId="2DD05AA7" w14:textId="77777777" w:rsidR="00636418" w:rsidRDefault="00636418" w:rsidP="00636418">
      <w:pPr>
        <w:adjustRightInd w:val="0"/>
        <w:jc w:val="both"/>
        <w:rPr>
          <w:sz w:val="24"/>
          <w:szCs w:val="24"/>
        </w:rPr>
      </w:pPr>
      <w:r>
        <w:rPr>
          <w:sz w:val="24"/>
          <w:szCs w:val="24"/>
        </w:rPr>
        <w:t>La violazione da parte del dipendente delle misure di protezione del dipendente   che segnala condotte illecite è sanzionabile sotto il profilo disciplinare.</w:t>
      </w:r>
    </w:p>
    <w:p w14:paraId="2D327E47" w14:textId="77777777" w:rsidR="001B4F3A" w:rsidRDefault="001B4F3A" w:rsidP="00636418">
      <w:pPr>
        <w:adjustRightInd w:val="0"/>
        <w:jc w:val="both"/>
        <w:rPr>
          <w:sz w:val="24"/>
          <w:szCs w:val="24"/>
        </w:rPr>
      </w:pPr>
      <w:r>
        <w:rPr>
          <w:sz w:val="24"/>
          <w:szCs w:val="24"/>
        </w:rPr>
        <w:t>Dall’anno 2023 è stata attuata una procedura gratuita di gestione informatizzata delle segnalazioni mediante adesione all’iniziativa  di Trasparency International Italia denominata Ehistleblowing Pa raggiungibile</w:t>
      </w:r>
      <w:r w:rsidR="00F40C66">
        <w:rPr>
          <w:sz w:val="24"/>
          <w:szCs w:val="24"/>
        </w:rPr>
        <w:t xml:space="preserve"> al seguente link: httpss//www.w</w:t>
      </w:r>
      <w:r>
        <w:rPr>
          <w:sz w:val="24"/>
          <w:szCs w:val="24"/>
        </w:rPr>
        <w:t>histleblowing.it</w:t>
      </w:r>
      <w:r w:rsidR="00F40C66">
        <w:rPr>
          <w:sz w:val="24"/>
          <w:szCs w:val="24"/>
        </w:rPr>
        <w:t>.</w:t>
      </w:r>
    </w:p>
    <w:p w14:paraId="052339D2" w14:textId="77777777" w:rsidR="00F40C66" w:rsidRDefault="00F40C66" w:rsidP="00636418">
      <w:pPr>
        <w:adjustRightInd w:val="0"/>
        <w:jc w:val="both"/>
        <w:rPr>
          <w:sz w:val="24"/>
          <w:szCs w:val="24"/>
        </w:rPr>
      </w:pPr>
      <w:r>
        <w:rPr>
          <w:sz w:val="24"/>
          <w:szCs w:val="24"/>
        </w:rPr>
        <w:t>E’ in corso di pubblicazione una procedura per segnalazione illeciti adeguata al Dlgs 24/2023.</w:t>
      </w:r>
    </w:p>
    <w:p w14:paraId="336DE077" w14:textId="77777777" w:rsidR="001B4F3A" w:rsidRDefault="001B4F3A" w:rsidP="00636418">
      <w:pPr>
        <w:adjustRightInd w:val="0"/>
        <w:jc w:val="both"/>
        <w:rPr>
          <w:sz w:val="24"/>
          <w:szCs w:val="24"/>
        </w:rPr>
      </w:pPr>
      <w:r>
        <w:rPr>
          <w:sz w:val="24"/>
          <w:szCs w:val="24"/>
        </w:rPr>
        <w:t>.</w:t>
      </w:r>
    </w:p>
    <w:p w14:paraId="19491165" w14:textId="77777777" w:rsidR="00636418" w:rsidRDefault="00636418" w:rsidP="00636418">
      <w:pPr>
        <w:adjustRightInd w:val="0"/>
        <w:jc w:val="both"/>
        <w:rPr>
          <w:ins w:id="596" w:author="Segreteria4" w:date="2022-03-22T11:49:00Z"/>
          <w:bCs/>
          <w:iCs/>
          <w:color w:val="000000"/>
          <w:sz w:val="24"/>
          <w:szCs w:val="24"/>
        </w:rPr>
      </w:pPr>
    </w:p>
    <w:p w14:paraId="232D1334" w14:textId="77777777" w:rsidR="00636418" w:rsidRDefault="00636418" w:rsidP="00636418">
      <w:pPr>
        <w:adjustRightInd w:val="0"/>
        <w:jc w:val="both"/>
        <w:rPr>
          <w:ins w:id="597" w:author="Segreteria4" w:date="2022-03-22T11:49:00Z"/>
          <w:bCs/>
          <w:iCs/>
          <w:color w:val="000000"/>
          <w:sz w:val="24"/>
          <w:szCs w:val="24"/>
        </w:rPr>
      </w:pPr>
    </w:p>
    <w:p w14:paraId="13467E9F" w14:textId="77777777" w:rsidR="00636418" w:rsidRDefault="00636418" w:rsidP="00636418">
      <w:pPr>
        <w:adjustRightInd w:val="0"/>
        <w:jc w:val="both"/>
        <w:rPr>
          <w:bCs/>
          <w:iCs/>
          <w:color w:val="000000"/>
          <w:sz w:val="24"/>
          <w:szCs w:val="24"/>
        </w:rPr>
      </w:pPr>
    </w:p>
    <w:p w14:paraId="12744D3E" w14:textId="77777777" w:rsidR="00636418" w:rsidRDefault="00636418" w:rsidP="00636418">
      <w:pPr>
        <w:adjustRightInd w:val="0"/>
        <w:jc w:val="both"/>
        <w:rPr>
          <w:bCs/>
          <w:iCs/>
          <w:color w:val="000000"/>
          <w:sz w:val="24"/>
          <w:szCs w:val="24"/>
        </w:rPr>
      </w:pPr>
    </w:p>
    <w:p w14:paraId="12C3EED6" w14:textId="77777777" w:rsidR="00636418" w:rsidRDefault="00636418">
      <w:pPr>
        <w:jc w:val="both"/>
        <w:rPr>
          <w:ins w:id="598" w:author="Segreteria4" w:date="2022-03-22T11:36:00Z"/>
          <w:sz w:val="24"/>
          <w:szCs w:val="24"/>
        </w:rPr>
        <w:pPrChange w:id="599" w:author="User" w:date="2022-03-21T19:29:00Z">
          <w:pPr/>
        </w:pPrChange>
      </w:pPr>
      <w:r>
        <w:rPr>
          <w:sz w:val="24"/>
          <w:szCs w:val="24"/>
        </w:rPr>
        <w:t>ALTRE MISURE SPECIFICHE</w:t>
      </w:r>
    </w:p>
    <w:p w14:paraId="01AE3AC6" w14:textId="77777777" w:rsidR="00636418" w:rsidRDefault="00636418">
      <w:pPr>
        <w:jc w:val="both"/>
        <w:rPr>
          <w:ins w:id="600" w:author="Segreteria4" w:date="2022-03-22T11:49:00Z"/>
          <w:sz w:val="24"/>
          <w:szCs w:val="24"/>
        </w:rPr>
        <w:pPrChange w:id="601" w:author="User" w:date="2022-03-21T19:29:00Z">
          <w:pPr/>
        </w:pPrChange>
      </w:pPr>
    </w:p>
    <w:p w14:paraId="141165CB" w14:textId="77777777" w:rsidR="00636418" w:rsidRDefault="00636418">
      <w:pPr>
        <w:jc w:val="both"/>
        <w:rPr>
          <w:ins w:id="602" w:author="Segreteria4" w:date="2022-03-22T11:49:00Z"/>
          <w:sz w:val="24"/>
          <w:szCs w:val="24"/>
        </w:rPr>
        <w:pPrChange w:id="603" w:author="User" w:date="2022-03-21T19:29:00Z">
          <w:pPr/>
        </w:pPrChange>
      </w:pPr>
    </w:p>
    <w:p w14:paraId="7A7AE87F" w14:textId="77777777" w:rsidR="00636418" w:rsidRDefault="00636418">
      <w:pPr>
        <w:jc w:val="both"/>
        <w:rPr>
          <w:sz w:val="24"/>
          <w:szCs w:val="24"/>
        </w:rPr>
        <w:pPrChange w:id="604" w:author="User" w:date="2022-03-21T19:29:00Z">
          <w:pPr/>
        </w:pPrChange>
      </w:pPr>
    </w:p>
    <w:tbl>
      <w:tblPr>
        <w:tblStyle w:val="Grigliatabella"/>
        <w:tblW w:w="0" w:type="auto"/>
        <w:tblLook w:val="04A0" w:firstRow="1" w:lastRow="0" w:firstColumn="1" w:lastColumn="0" w:noHBand="0" w:noVBand="1"/>
      </w:tblPr>
      <w:tblGrid>
        <w:gridCol w:w="9622"/>
      </w:tblGrid>
      <w:tr w:rsidR="00636418" w14:paraId="38139B93"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5836597B" w14:textId="77777777" w:rsidR="00636418" w:rsidRDefault="00636418">
            <w:pPr>
              <w:autoSpaceDE/>
              <w:jc w:val="both"/>
              <w:rPr>
                <w:rFonts w:ascii="Times New Roman" w:eastAsia="Times New Roman" w:hAnsi="Times New Roman" w:cs="Times New Roman"/>
                <w:sz w:val="24"/>
                <w:szCs w:val="24"/>
              </w:rPr>
            </w:pPr>
            <w:r>
              <w:rPr>
                <w:sz w:val="24"/>
                <w:szCs w:val="24"/>
                <w:lang w:eastAsia="it-IT"/>
              </w:rPr>
              <w:t>2.3.22 MISURE DI REGOLAMENTAZIONE</w:t>
            </w:r>
          </w:p>
        </w:tc>
      </w:tr>
    </w:tbl>
    <w:p w14:paraId="634432B6" w14:textId="77777777" w:rsidR="00636418" w:rsidRDefault="00636418">
      <w:pPr>
        <w:jc w:val="both"/>
        <w:rPr>
          <w:rFonts w:eastAsia="Times New Roman"/>
          <w:sz w:val="24"/>
          <w:szCs w:val="24"/>
        </w:rPr>
        <w:pPrChange w:id="605" w:author="User" w:date="2022-03-21T19:29:00Z">
          <w:pPr/>
        </w:pPrChange>
      </w:pPr>
    </w:p>
    <w:tbl>
      <w:tblPr>
        <w:tblStyle w:val="Grigliatabella"/>
        <w:tblW w:w="0" w:type="auto"/>
        <w:tblLook w:val="04A0" w:firstRow="1" w:lastRow="0" w:firstColumn="1" w:lastColumn="0" w:noHBand="0" w:noVBand="1"/>
      </w:tblPr>
      <w:tblGrid>
        <w:gridCol w:w="9622"/>
      </w:tblGrid>
      <w:tr w:rsidR="00636418" w14:paraId="54DA5ED7" w14:textId="77777777" w:rsidTr="00636418">
        <w:tc>
          <w:tcPr>
            <w:tcW w:w="9622" w:type="dxa"/>
            <w:tcBorders>
              <w:top w:val="single" w:sz="4" w:space="0" w:color="auto"/>
              <w:left w:val="single" w:sz="4" w:space="0" w:color="auto"/>
              <w:bottom w:val="single" w:sz="4" w:space="0" w:color="auto"/>
              <w:right w:val="single" w:sz="4" w:space="0" w:color="auto"/>
            </w:tcBorders>
          </w:tcPr>
          <w:p w14:paraId="4A5A67ED" w14:textId="77777777" w:rsidR="00636418" w:rsidRDefault="00636418">
            <w:pPr>
              <w:autoSpaceDE/>
              <w:jc w:val="both"/>
              <w:rPr>
                <w:rFonts w:ascii="Times New Roman" w:eastAsia="Times New Roman" w:hAnsi="Times New Roman"/>
                <w:sz w:val="24"/>
                <w:szCs w:val="24"/>
              </w:rPr>
              <w:pPrChange w:id="606" w:author="User" w:date="2022-03-21T19:29:00Z">
                <w:pPr/>
              </w:pPrChange>
            </w:pPr>
            <w:r>
              <w:rPr>
                <w:sz w:val="24"/>
                <w:szCs w:val="24"/>
                <w:lang w:eastAsia="it-IT"/>
              </w:rPr>
              <w:t>Tutte le decisioni in cui si concretano  le attivita’ a rischio corruzione  devono essere assunte e portate ad attuazione   in applicazione  della disciplina dei singoli procedimenti e delle attivita’ gestionali contenute  in :</w:t>
            </w:r>
          </w:p>
          <w:p w14:paraId="0951D9F3" w14:textId="77777777" w:rsidR="00636418" w:rsidRDefault="00636418">
            <w:pPr>
              <w:autoSpaceDE/>
              <w:jc w:val="both"/>
              <w:rPr>
                <w:sz w:val="24"/>
                <w:szCs w:val="24"/>
              </w:rPr>
              <w:pPrChange w:id="607" w:author="User" w:date="2022-03-21T19:29:00Z">
                <w:pPr/>
              </w:pPrChange>
            </w:pPr>
            <w:r>
              <w:rPr>
                <w:sz w:val="24"/>
                <w:szCs w:val="24"/>
                <w:lang w:eastAsia="it-IT"/>
              </w:rPr>
              <w:t xml:space="preserve">Leggi </w:t>
            </w:r>
          </w:p>
          <w:p w14:paraId="2422F381" w14:textId="77777777" w:rsidR="00636418" w:rsidRDefault="00636418">
            <w:pPr>
              <w:autoSpaceDE/>
              <w:jc w:val="both"/>
              <w:rPr>
                <w:sz w:val="24"/>
                <w:szCs w:val="24"/>
              </w:rPr>
              <w:pPrChange w:id="608" w:author="User" w:date="2022-03-21T19:29:00Z">
                <w:pPr/>
              </w:pPrChange>
            </w:pPr>
            <w:r>
              <w:rPr>
                <w:sz w:val="24"/>
                <w:szCs w:val="24"/>
                <w:lang w:eastAsia="it-IT"/>
              </w:rPr>
              <w:t>Statuto e regolamenti</w:t>
            </w:r>
          </w:p>
          <w:p w14:paraId="6BE4667D" w14:textId="77777777" w:rsidR="00636418" w:rsidRDefault="00636418">
            <w:pPr>
              <w:autoSpaceDE/>
              <w:jc w:val="both"/>
              <w:rPr>
                <w:sz w:val="24"/>
                <w:szCs w:val="24"/>
              </w:rPr>
              <w:pPrChange w:id="609" w:author="User" w:date="2022-03-21T19:29:00Z">
                <w:pPr/>
              </w:pPrChange>
            </w:pPr>
            <w:r>
              <w:rPr>
                <w:sz w:val="24"/>
                <w:szCs w:val="24"/>
                <w:lang w:eastAsia="it-IT"/>
              </w:rPr>
              <w:t>Atti deliberativi , direttive</w:t>
            </w:r>
          </w:p>
          <w:p w14:paraId="343CC651" w14:textId="77777777" w:rsidR="00636418" w:rsidRDefault="00636418">
            <w:pPr>
              <w:autoSpaceDE/>
              <w:jc w:val="both"/>
              <w:rPr>
                <w:sz w:val="24"/>
                <w:szCs w:val="24"/>
              </w:rPr>
              <w:pPrChange w:id="610" w:author="User" w:date="2022-03-21T19:29:00Z">
                <w:pPr/>
              </w:pPrChange>
            </w:pPr>
            <w:r>
              <w:rPr>
                <w:sz w:val="24"/>
                <w:szCs w:val="24"/>
                <w:lang w:eastAsia="it-IT"/>
              </w:rPr>
              <w:t xml:space="preserve">Circolari </w:t>
            </w:r>
          </w:p>
          <w:p w14:paraId="1A90E37A" w14:textId="77777777" w:rsidR="00636418" w:rsidRDefault="00636418">
            <w:pPr>
              <w:autoSpaceDE/>
              <w:jc w:val="both"/>
              <w:rPr>
                <w:del w:id="611" w:author="Segreteria4" w:date="2022-03-22T11:36:00Z"/>
                <w:sz w:val="24"/>
                <w:szCs w:val="24"/>
              </w:rPr>
              <w:pPrChange w:id="612" w:author="User" w:date="2022-03-21T19:29:00Z">
                <w:pPr/>
              </w:pPrChange>
            </w:pPr>
            <w:r>
              <w:rPr>
                <w:sz w:val="24"/>
                <w:szCs w:val="24"/>
                <w:lang w:eastAsia="it-IT"/>
              </w:rPr>
              <w:t>Disposizioni di servizio</w:t>
            </w:r>
          </w:p>
          <w:p w14:paraId="43736ED3" w14:textId="77777777" w:rsidR="00636418" w:rsidRDefault="00636418">
            <w:pPr>
              <w:jc w:val="both"/>
              <w:rPr>
                <w:del w:id="613" w:author="Segreteria4" w:date="2022-03-22T11:36:00Z"/>
                <w:sz w:val="24"/>
                <w:szCs w:val="24"/>
              </w:rPr>
              <w:pPrChange w:id="614" w:author="User" w:date="2022-03-21T19:29:00Z">
                <w:pPr/>
              </w:pPrChange>
            </w:pPr>
          </w:p>
          <w:p w14:paraId="3E6F74A3" w14:textId="77777777" w:rsidR="00636418" w:rsidRDefault="00636418">
            <w:pPr>
              <w:jc w:val="both"/>
              <w:rPr>
                <w:rFonts w:ascii="Times New Roman" w:eastAsia="Times New Roman" w:hAnsi="Times New Roman" w:cs="Times New Roman"/>
                <w:sz w:val="24"/>
                <w:szCs w:val="24"/>
              </w:rPr>
            </w:pPr>
          </w:p>
        </w:tc>
      </w:tr>
    </w:tbl>
    <w:p w14:paraId="58753ED6" w14:textId="77777777" w:rsidR="00636418" w:rsidRDefault="00636418" w:rsidP="00636418">
      <w:pPr>
        <w:rPr>
          <w:rFonts w:eastAsia="Times New Roman"/>
          <w:sz w:val="24"/>
          <w:szCs w:val="24"/>
        </w:rPr>
      </w:pPr>
    </w:p>
    <w:p w14:paraId="24F884B1" w14:textId="77777777" w:rsidR="00636418" w:rsidRDefault="00636418" w:rsidP="00636418">
      <w:pPr>
        <w:rPr>
          <w:sz w:val="24"/>
          <w:szCs w:val="24"/>
        </w:rPr>
      </w:pPr>
    </w:p>
    <w:tbl>
      <w:tblPr>
        <w:tblStyle w:val="Grigliatabella"/>
        <w:tblW w:w="0" w:type="auto"/>
        <w:tblLook w:val="04A0" w:firstRow="1" w:lastRow="0" w:firstColumn="1" w:lastColumn="0" w:noHBand="0" w:noVBand="1"/>
      </w:tblPr>
      <w:tblGrid>
        <w:gridCol w:w="9622"/>
      </w:tblGrid>
      <w:tr w:rsidR="00636418" w14:paraId="480F35FB"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6D0731D2" w14:textId="77777777" w:rsidR="00636418" w:rsidRDefault="00636418">
            <w:pPr>
              <w:autoSpaceDE/>
              <w:rPr>
                <w:rFonts w:ascii="Times New Roman" w:eastAsia="Times New Roman" w:hAnsi="Times New Roman" w:cs="Times New Roman"/>
                <w:sz w:val="24"/>
                <w:szCs w:val="24"/>
                <w:lang w:eastAsia="it-IT"/>
              </w:rPr>
            </w:pPr>
            <w:r>
              <w:rPr>
                <w:sz w:val="24"/>
                <w:szCs w:val="24"/>
                <w:lang w:eastAsia="it-IT"/>
              </w:rPr>
              <w:t>2.3.23 PROTOCOLLO DI LEGALITA’</w:t>
            </w:r>
          </w:p>
        </w:tc>
      </w:tr>
    </w:tbl>
    <w:p w14:paraId="0A96BF38" w14:textId="77777777" w:rsidR="00636418" w:rsidRDefault="00636418" w:rsidP="00636418">
      <w:pPr>
        <w:rPr>
          <w:rFonts w:eastAsia="Times New Roman"/>
          <w:sz w:val="24"/>
          <w:szCs w:val="24"/>
        </w:rPr>
      </w:pPr>
    </w:p>
    <w:p w14:paraId="5432836F" w14:textId="77777777" w:rsidR="00636418" w:rsidRDefault="00636418" w:rsidP="00636418">
      <w:pPr>
        <w:jc w:val="both"/>
        <w:rPr>
          <w:sz w:val="24"/>
          <w:szCs w:val="24"/>
        </w:rPr>
      </w:pPr>
      <w:r>
        <w:rPr>
          <w:sz w:val="24"/>
          <w:szCs w:val="24"/>
        </w:rPr>
        <w:t>I protocolli di legalità costituiscono utili strumenti pattizi  per contrastare il fenomeno delle infiltrazioni mafiose nelle attivita’ economiche  anche nei territori in cui il fenomeno non è particolarmente radicato , riducendo inoltre possibili sacche di corruzione. Ai sensi dell’art. 1 co. 17 L. 190/2012 le stazioni appaltanti possono prevedere  negli avvisi , bandi  di gara o lettere di invito  che il mancato rispetto delle clausole contenute nei protocolli di legalita’  o nei patti di integrita’ costituisce  causa di esclusione dalla gara .  La sottoscrizione di protocolli di legalita’ puo’ essere un valido strumento  per controllare gli appalti  sui fondi del Recovery Fund dell’Unione Europea.</w:t>
      </w:r>
    </w:p>
    <w:p w14:paraId="30E92D17" w14:textId="77777777" w:rsidR="00636418" w:rsidRDefault="00636418" w:rsidP="00636418">
      <w:pPr>
        <w:jc w:val="both"/>
        <w:rPr>
          <w:sz w:val="24"/>
          <w:szCs w:val="24"/>
        </w:rPr>
      </w:pPr>
      <w:r>
        <w:rPr>
          <w:sz w:val="24"/>
          <w:szCs w:val="24"/>
        </w:rPr>
        <w:t xml:space="preserve">Al presente Piano è allegato uno schema di protocollo di integrita’ da allegare agli appalti dell’Ente e sottoscrivere congiuntamente  agli operatori economici . Il protocollo di legalita’ è stato aggiornato a quanto previsto dal PNA 2022-2024.  (Allegato 2 ) </w:t>
      </w:r>
    </w:p>
    <w:p w14:paraId="7C73972E" w14:textId="77777777" w:rsidR="00636418" w:rsidRDefault="00636418" w:rsidP="00636418">
      <w:pPr>
        <w:rPr>
          <w:sz w:val="24"/>
          <w:szCs w:val="24"/>
        </w:rPr>
      </w:pPr>
    </w:p>
    <w:p w14:paraId="797BB904" w14:textId="77777777" w:rsidR="00636418" w:rsidRDefault="00636418" w:rsidP="00636418">
      <w:pPr>
        <w:pStyle w:val="Corpotesto"/>
        <w:spacing w:before="11"/>
        <w:rPr>
          <w:del w:id="615" w:author="Segreteria4" w:date="2022-03-22T11:36:00Z"/>
          <w:sz w:val="24"/>
          <w:szCs w:val="24"/>
        </w:rPr>
      </w:pPr>
    </w:p>
    <w:p w14:paraId="1A75D1A8" w14:textId="77777777" w:rsidR="00636418" w:rsidRDefault="00636418" w:rsidP="00636418">
      <w:pPr>
        <w:rPr>
          <w:del w:id="616" w:author="Segreteria4" w:date="2022-03-22T11:36:00Z"/>
          <w:sz w:val="24"/>
          <w:szCs w:val="24"/>
        </w:rPr>
      </w:pPr>
    </w:p>
    <w:p w14:paraId="34F8CF9B" w14:textId="77777777" w:rsidR="00636418" w:rsidRDefault="00636418" w:rsidP="00636418">
      <w:pPr>
        <w:rPr>
          <w:del w:id="617" w:author="Segreteria4" w:date="2022-03-22T11:36:00Z"/>
          <w:sz w:val="24"/>
          <w:szCs w:val="24"/>
        </w:rPr>
      </w:pPr>
    </w:p>
    <w:p w14:paraId="48414247" w14:textId="77777777" w:rsidR="00636418" w:rsidRDefault="00636418" w:rsidP="00636418">
      <w:pPr>
        <w:rPr>
          <w:sz w:val="24"/>
          <w:szCs w:val="24"/>
        </w:rPr>
      </w:pPr>
    </w:p>
    <w:tbl>
      <w:tblPr>
        <w:tblStyle w:val="Grigliatabella"/>
        <w:tblW w:w="0" w:type="auto"/>
        <w:tblLook w:val="04A0" w:firstRow="1" w:lastRow="0" w:firstColumn="1" w:lastColumn="0" w:noHBand="0" w:noVBand="1"/>
      </w:tblPr>
      <w:tblGrid>
        <w:gridCol w:w="4811"/>
        <w:gridCol w:w="4811"/>
      </w:tblGrid>
      <w:tr w:rsidR="00636418" w14:paraId="3A28FFBD" w14:textId="77777777" w:rsidTr="00636418">
        <w:tc>
          <w:tcPr>
            <w:tcW w:w="4811" w:type="dxa"/>
            <w:tcBorders>
              <w:top w:val="single" w:sz="4" w:space="0" w:color="auto"/>
              <w:left w:val="single" w:sz="4" w:space="0" w:color="auto"/>
              <w:bottom w:val="single" w:sz="4" w:space="0" w:color="auto"/>
              <w:right w:val="single" w:sz="4" w:space="0" w:color="auto"/>
            </w:tcBorders>
          </w:tcPr>
          <w:p w14:paraId="0A9876E3" w14:textId="77777777" w:rsidR="00636418" w:rsidRDefault="00636418">
            <w:pPr>
              <w:autoSpaceDE/>
              <w:rPr>
                <w:rFonts w:ascii="Times New Roman" w:eastAsia="Times New Roman" w:hAnsi="Times New Roman"/>
                <w:sz w:val="24"/>
                <w:szCs w:val="24"/>
                <w:lang w:eastAsia="it-IT"/>
              </w:rPr>
            </w:pPr>
            <w:r>
              <w:rPr>
                <w:sz w:val="24"/>
                <w:szCs w:val="24"/>
                <w:lang w:eastAsia="it-IT"/>
              </w:rPr>
              <w:t xml:space="preserve">RESPONSABILI    </w:t>
            </w:r>
          </w:p>
          <w:p w14:paraId="161594D2" w14:textId="77777777" w:rsidR="00636418" w:rsidRDefault="00636418">
            <w:pPr>
              <w:autoSpaceDE/>
              <w:rPr>
                <w:rFonts w:ascii="Times New Roman" w:eastAsia="Times New Roman" w:hAnsi="Times New Roman" w:cs="Times New Roman"/>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hideMark/>
          </w:tcPr>
          <w:p w14:paraId="54FAF229"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ins w:id="618" w:author="Franca Sparagna" w:date="2022-03-21T14:25:00Z">
              <w:r>
                <w:rPr>
                  <w:bCs/>
                  <w:iCs/>
                  <w:color w:val="000000"/>
                  <w:sz w:val="24"/>
                  <w:szCs w:val="24"/>
                  <w:lang w:eastAsia="it-IT"/>
                </w:rPr>
                <w:t>Responsabili dei Se</w:t>
              </w:r>
            </w:ins>
            <w:r>
              <w:rPr>
                <w:bCs/>
                <w:iCs/>
                <w:color w:val="000000"/>
                <w:sz w:val="24"/>
                <w:szCs w:val="24"/>
                <w:lang w:eastAsia="it-IT"/>
              </w:rPr>
              <w:t xml:space="preserve">ttori </w:t>
            </w:r>
          </w:p>
        </w:tc>
      </w:tr>
      <w:tr w:rsidR="00636418" w14:paraId="19C03A77" w14:textId="77777777" w:rsidTr="00636418">
        <w:tc>
          <w:tcPr>
            <w:tcW w:w="4811" w:type="dxa"/>
            <w:tcBorders>
              <w:top w:val="single" w:sz="4" w:space="0" w:color="auto"/>
              <w:left w:val="single" w:sz="4" w:space="0" w:color="auto"/>
              <w:bottom w:val="single" w:sz="4" w:space="0" w:color="auto"/>
              <w:right w:val="single" w:sz="4" w:space="0" w:color="auto"/>
            </w:tcBorders>
          </w:tcPr>
          <w:p w14:paraId="51E7BE44" w14:textId="77777777" w:rsidR="00636418" w:rsidRDefault="00636418">
            <w:pPr>
              <w:autoSpaceDE/>
              <w:rPr>
                <w:rFonts w:ascii="Times New Roman" w:eastAsia="Times New Roman" w:hAnsi="Times New Roman"/>
                <w:sz w:val="24"/>
                <w:szCs w:val="24"/>
                <w:lang w:eastAsia="it-IT"/>
              </w:rPr>
            </w:pPr>
            <w:r>
              <w:rPr>
                <w:sz w:val="24"/>
                <w:szCs w:val="24"/>
                <w:lang w:eastAsia="it-IT"/>
              </w:rPr>
              <w:t>MISURA PREVENZIONE</w:t>
            </w:r>
          </w:p>
          <w:p w14:paraId="427B10EB" w14:textId="77777777" w:rsidR="00636418" w:rsidRDefault="00636418">
            <w:pPr>
              <w:autoSpaceDE/>
              <w:rPr>
                <w:rFonts w:ascii="Times New Roman" w:eastAsia="Times New Roman" w:hAnsi="Times New Roman" w:cs="Times New Roman"/>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hideMark/>
          </w:tcPr>
          <w:p w14:paraId="0644D586"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ins w:id="619" w:author="Franca Sparagna" w:date="2022-03-21T14:25:00Z">
              <w:r>
                <w:rPr>
                  <w:sz w:val="24"/>
                  <w:szCs w:val="24"/>
                  <w:lang w:eastAsia="it-IT"/>
                </w:rPr>
                <w:t>Verifica</w:t>
              </w:r>
              <w:r>
                <w:rPr>
                  <w:spacing w:val="1"/>
                  <w:sz w:val="24"/>
                  <w:szCs w:val="24"/>
                  <w:lang w:eastAsia="it-IT"/>
                </w:rPr>
                <w:t xml:space="preserve"> </w:t>
              </w:r>
              <w:r>
                <w:rPr>
                  <w:sz w:val="24"/>
                  <w:szCs w:val="24"/>
                  <w:lang w:eastAsia="it-IT"/>
                </w:rPr>
                <w:t>dello</w:t>
              </w:r>
              <w:r>
                <w:rPr>
                  <w:spacing w:val="2"/>
                  <w:sz w:val="24"/>
                  <w:szCs w:val="24"/>
                  <w:lang w:eastAsia="it-IT"/>
                </w:rPr>
                <w:t xml:space="preserve"> </w:t>
              </w:r>
              <w:r>
                <w:rPr>
                  <w:sz w:val="24"/>
                  <w:szCs w:val="24"/>
                  <w:lang w:eastAsia="it-IT"/>
                </w:rPr>
                <w:t>stato</w:t>
              </w:r>
              <w:r>
                <w:rPr>
                  <w:spacing w:val="2"/>
                  <w:sz w:val="24"/>
                  <w:szCs w:val="24"/>
                  <w:lang w:eastAsia="it-IT"/>
                </w:rPr>
                <w:t xml:space="preserve"> </w:t>
              </w:r>
              <w:r>
                <w:rPr>
                  <w:sz w:val="24"/>
                  <w:szCs w:val="24"/>
                  <w:lang w:eastAsia="it-IT"/>
                </w:rPr>
                <w:t>di</w:t>
              </w:r>
              <w:r>
                <w:rPr>
                  <w:spacing w:val="3"/>
                  <w:sz w:val="24"/>
                  <w:szCs w:val="24"/>
                  <w:lang w:eastAsia="it-IT"/>
                </w:rPr>
                <w:t xml:space="preserve"> </w:t>
              </w:r>
              <w:r>
                <w:rPr>
                  <w:sz w:val="24"/>
                  <w:szCs w:val="24"/>
                  <w:lang w:eastAsia="it-IT"/>
                </w:rPr>
                <w:t>attuazione</w:t>
              </w:r>
              <w:r>
                <w:rPr>
                  <w:spacing w:val="3"/>
                  <w:sz w:val="24"/>
                  <w:szCs w:val="24"/>
                  <w:lang w:eastAsia="it-IT"/>
                </w:rPr>
                <w:t xml:space="preserve"> </w:t>
              </w:r>
              <w:r>
                <w:rPr>
                  <w:sz w:val="24"/>
                  <w:szCs w:val="24"/>
                  <w:lang w:eastAsia="it-IT"/>
                </w:rPr>
                <w:t>del</w:t>
              </w:r>
              <w:r>
                <w:rPr>
                  <w:spacing w:val="-52"/>
                  <w:sz w:val="24"/>
                  <w:szCs w:val="24"/>
                  <w:lang w:eastAsia="it-IT"/>
                </w:rPr>
                <w:t xml:space="preserve"> </w:t>
              </w:r>
              <w:r>
                <w:rPr>
                  <w:sz w:val="24"/>
                  <w:szCs w:val="24"/>
                  <w:lang w:eastAsia="it-IT"/>
                </w:rPr>
                <w:t>Protocollo</w:t>
              </w:r>
              <w:r>
                <w:rPr>
                  <w:spacing w:val="-3"/>
                  <w:sz w:val="24"/>
                  <w:szCs w:val="24"/>
                  <w:lang w:eastAsia="it-IT"/>
                </w:rPr>
                <w:t xml:space="preserve"> </w:t>
              </w:r>
              <w:r>
                <w:rPr>
                  <w:sz w:val="24"/>
                  <w:szCs w:val="24"/>
                  <w:lang w:eastAsia="it-IT"/>
                </w:rPr>
                <w:t>di</w:t>
              </w:r>
              <w:r>
                <w:rPr>
                  <w:spacing w:val="-1"/>
                  <w:sz w:val="24"/>
                  <w:szCs w:val="24"/>
                  <w:lang w:eastAsia="it-IT"/>
                </w:rPr>
                <w:t xml:space="preserve"> </w:t>
              </w:r>
              <w:r>
                <w:rPr>
                  <w:sz w:val="24"/>
                  <w:szCs w:val="24"/>
                  <w:lang w:eastAsia="it-IT"/>
                </w:rPr>
                <w:t>legalità</w:t>
              </w:r>
            </w:ins>
          </w:p>
        </w:tc>
      </w:tr>
      <w:tr w:rsidR="00636418" w14:paraId="6AE75697" w14:textId="77777777" w:rsidTr="00636418">
        <w:tc>
          <w:tcPr>
            <w:tcW w:w="4811" w:type="dxa"/>
            <w:tcBorders>
              <w:top w:val="single" w:sz="4" w:space="0" w:color="auto"/>
              <w:left w:val="single" w:sz="4" w:space="0" w:color="auto"/>
              <w:bottom w:val="single" w:sz="4" w:space="0" w:color="auto"/>
              <w:right w:val="single" w:sz="4" w:space="0" w:color="auto"/>
            </w:tcBorders>
          </w:tcPr>
          <w:p w14:paraId="7E8FB753" w14:textId="77777777" w:rsidR="00636418" w:rsidRDefault="00636418">
            <w:pPr>
              <w:autoSpaceDE/>
              <w:rPr>
                <w:rFonts w:ascii="Times New Roman" w:eastAsia="Times New Roman" w:hAnsi="Times New Roman"/>
                <w:sz w:val="24"/>
                <w:szCs w:val="24"/>
                <w:lang w:eastAsia="it-IT"/>
              </w:rPr>
            </w:pPr>
            <w:r>
              <w:rPr>
                <w:sz w:val="24"/>
                <w:szCs w:val="24"/>
                <w:lang w:eastAsia="it-IT"/>
              </w:rPr>
              <w:t>MONITORAGGIO DELL’APPLICAZIONE</w:t>
            </w:r>
          </w:p>
          <w:p w14:paraId="6A78F205" w14:textId="77777777" w:rsidR="00636418" w:rsidRDefault="00636418">
            <w:pPr>
              <w:autoSpaceDE/>
              <w:rPr>
                <w:rFonts w:ascii="Times New Roman" w:eastAsia="Times New Roman" w:hAnsi="Times New Roman" w:cs="Times New Roman"/>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hideMark/>
          </w:tcPr>
          <w:p w14:paraId="3CE9A839"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r>
              <w:rPr>
                <w:bCs/>
                <w:iCs/>
                <w:color w:val="000000"/>
                <w:sz w:val="24"/>
                <w:szCs w:val="24"/>
                <w:lang w:eastAsia="it-IT"/>
              </w:rPr>
              <w:t xml:space="preserve">Annuale </w:t>
            </w:r>
          </w:p>
        </w:tc>
      </w:tr>
    </w:tbl>
    <w:p w14:paraId="47F1CE6C" w14:textId="77777777" w:rsidR="00636418" w:rsidRDefault="00636418" w:rsidP="00636418">
      <w:pPr>
        <w:rPr>
          <w:ins w:id="620" w:author="Segreteria4" w:date="2022-03-22T11:49:00Z"/>
          <w:rFonts w:eastAsia="Times New Roman"/>
          <w:sz w:val="24"/>
          <w:szCs w:val="24"/>
        </w:rPr>
      </w:pPr>
    </w:p>
    <w:p w14:paraId="2288F0E9" w14:textId="77777777" w:rsidR="00636418" w:rsidRDefault="00636418" w:rsidP="00636418">
      <w:pPr>
        <w:rPr>
          <w:sz w:val="24"/>
          <w:szCs w:val="24"/>
        </w:rPr>
      </w:pPr>
    </w:p>
    <w:tbl>
      <w:tblPr>
        <w:tblStyle w:val="Grigliatabella"/>
        <w:tblW w:w="0" w:type="auto"/>
        <w:tblLook w:val="04A0" w:firstRow="1" w:lastRow="0" w:firstColumn="1" w:lastColumn="0" w:noHBand="0" w:noVBand="1"/>
      </w:tblPr>
      <w:tblGrid>
        <w:gridCol w:w="9622"/>
      </w:tblGrid>
      <w:tr w:rsidR="00636418" w14:paraId="53A02BC5"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7A8ECECB" w14:textId="77777777" w:rsidR="00636418" w:rsidRDefault="00636418">
            <w:pPr>
              <w:autoSpaceDE/>
              <w:rPr>
                <w:rFonts w:ascii="Times New Roman" w:eastAsia="Times New Roman" w:hAnsi="Times New Roman" w:cs="Times New Roman"/>
                <w:sz w:val="24"/>
                <w:szCs w:val="24"/>
                <w:lang w:eastAsia="it-IT"/>
              </w:rPr>
            </w:pPr>
            <w:r>
              <w:rPr>
                <w:sz w:val="24"/>
                <w:szCs w:val="24"/>
                <w:lang w:eastAsia="it-IT"/>
              </w:rPr>
              <w:t>2.3.24 MISURA DI COORDINAMENTO DEL PIANO ANTICORRUZIONE CON GLI STRUMENTI DI PROGRAMMAZIONE DELL’ENTE</w:t>
            </w:r>
          </w:p>
        </w:tc>
      </w:tr>
    </w:tbl>
    <w:p w14:paraId="42BBFF4E" w14:textId="77777777" w:rsidR="00636418" w:rsidRDefault="00636418" w:rsidP="00636418">
      <w:pPr>
        <w:rPr>
          <w:rFonts w:eastAsia="Times New Roman"/>
          <w:sz w:val="24"/>
          <w:szCs w:val="24"/>
        </w:rPr>
      </w:pPr>
    </w:p>
    <w:p w14:paraId="413E2BE7" w14:textId="48C5755F" w:rsidR="00636418" w:rsidRDefault="00636418" w:rsidP="00636418">
      <w:pPr>
        <w:jc w:val="both"/>
        <w:rPr>
          <w:ins w:id="621" w:author="Segreteria4" w:date="2022-03-22T11:50:00Z"/>
          <w:sz w:val="24"/>
          <w:szCs w:val="24"/>
        </w:rPr>
      </w:pPr>
      <w:r>
        <w:rPr>
          <w:sz w:val="24"/>
          <w:szCs w:val="24"/>
        </w:rPr>
        <w:t>Gli obiettivi di performance organizzativa indicati nel Piano della performanc</w:t>
      </w:r>
      <w:r w:rsidR="00C21CDF">
        <w:rPr>
          <w:sz w:val="24"/>
          <w:szCs w:val="24"/>
        </w:rPr>
        <w:t>e approvato con DGC nr. 8/2025</w:t>
      </w:r>
      <w:r w:rsidR="007E356B">
        <w:rPr>
          <w:sz w:val="24"/>
          <w:szCs w:val="24"/>
        </w:rPr>
        <w:t xml:space="preserve"> </w:t>
      </w:r>
      <w:r>
        <w:rPr>
          <w:sz w:val="24"/>
          <w:szCs w:val="24"/>
        </w:rPr>
        <w:t xml:space="preserve"> ,  sono stati redatti sulla base di alcuni degli indicatori delle funzioni di supporto di cui alla </w:t>
      </w:r>
      <w:ins w:id="622" w:author="User" w:date="2022-03-21T17:57:00Z">
        <w:r>
          <w:rPr>
            <w:sz w:val="24"/>
            <w:szCs w:val="24"/>
          </w:rPr>
          <w:t>Circolare nr. 2/2019 del Ministro della Pubblica Amministrazione</w:t>
        </w:r>
      </w:ins>
      <w:r w:rsidR="00C21CDF">
        <w:rPr>
          <w:sz w:val="24"/>
          <w:szCs w:val="24"/>
        </w:rPr>
        <w:t xml:space="preserve"> nonche’ sulla base della Direttiva della Funzione Pubblica  del 16  gennaio 2025</w:t>
      </w:r>
      <w:ins w:id="623" w:author="User" w:date="2022-03-21T17:57:00Z">
        <w:del w:id="624" w:author="Segreteria4" w:date="2022-03-22T11:36:00Z">
          <w:r>
            <w:rPr>
              <w:sz w:val="24"/>
              <w:szCs w:val="24"/>
            </w:rPr>
            <w:delText xml:space="preserve"> </w:delText>
          </w:r>
        </w:del>
      </w:ins>
      <w:del w:id="625" w:author="Segreteria4" w:date="2022-03-22T11:36:00Z">
        <w:r>
          <w:rPr>
            <w:sz w:val="24"/>
            <w:szCs w:val="24"/>
          </w:rPr>
          <w:delText xml:space="preserve"> </w:delText>
        </w:r>
      </w:del>
      <w:ins w:id="626" w:author="Segreteria4" w:date="2022-03-22T11:36:00Z">
        <w:r>
          <w:rPr>
            <w:sz w:val="24"/>
            <w:szCs w:val="24"/>
          </w:rPr>
          <w:t>.</w:t>
        </w:r>
      </w:ins>
      <w:r>
        <w:rPr>
          <w:sz w:val="24"/>
          <w:szCs w:val="24"/>
        </w:rPr>
        <w:t xml:space="preserve">       </w:t>
      </w:r>
      <w:del w:id="627" w:author="User" w:date="2022-03-21T17:57:00Z">
        <w:r>
          <w:rPr>
            <w:sz w:val="24"/>
            <w:szCs w:val="24"/>
          </w:rPr>
          <w:delText>del Dipartimento della Funzione Pubblica</w:delText>
        </w:r>
      </w:del>
      <w:del w:id="628" w:author="Segreteria4" w:date="2022-03-22T11:36:00Z">
        <w:r>
          <w:rPr>
            <w:sz w:val="24"/>
            <w:szCs w:val="24"/>
          </w:rPr>
          <w:delText xml:space="preserve">.  </w:delText>
        </w:r>
      </w:del>
      <w:r>
        <w:rPr>
          <w:sz w:val="24"/>
          <w:szCs w:val="24"/>
        </w:rPr>
        <w:t xml:space="preserve">Nell’ambito degli Indicatori comuni delle funzioni di supporto figurano anche l’attuazione degli obblighi in materia di L. 190/2012 e di pubblicazione di cui al Dlgs 33/2013 ( incidenza del 3%)  e costituiscono elementi di valutazione della Performance organizzativa del personale . </w:t>
      </w:r>
    </w:p>
    <w:p w14:paraId="09270B39" w14:textId="77777777" w:rsidR="00636418" w:rsidRDefault="00636418" w:rsidP="00636418">
      <w:pPr>
        <w:jc w:val="both"/>
        <w:rPr>
          <w:sz w:val="24"/>
          <w:szCs w:val="24"/>
        </w:rPr>
      </w:pPr>
    </w:p>
    <w:p w14:paraId="39E63611" w14:textId="777EBC0F" w:rsidR="00636418" w:rsidRDefault="00C21CDF" w:rsidP="00636418">
      <w:pPr>
        <w:jc w:val="both"/>
        <w:rPr>
          <w:sz w:val="24"/>
          <w:szCs w:val="24"/>
        </w:rPr>
      </w:pPr>
      <w:r>
        <w:rPr>
          <w:sz w:val="24"/>
          <w:szCs w:val="24"/>
        </w:rPr>
        <w:t>Al 31 luglio 2025</w:t>
      </w:r>
      <w:r w:rsidR="00636418">
        <w:rPr>
          <w:sz w:val="24"/>
          <w:szCs w:val="24"/>
        </w:rPr>
        <w:t xml:space="preserve"> si effettuera’ un monitoraggio  anche degli obiettivi di performance organizzativa.</w:t>
      </w:r>
    </w:p>
    <w:p w14:paraId="4FB4F208" w14:textId="77777777" w:rsidR="00636418" w:rsidRDefault="00636418" w:rsidP="00636418">
      <w:pPr>
        <w:jc w:val="both"/>
        <w:rPr>
          <w:sz w:val="24"/>
          <w:szCs w:val="24"/>
        </w:rPr>
      </w:pPr>
    </w:p>
    <w:tbl>
      <w:tblPr>
        <w:tblStyle w:val="Grigliatabella"/>
        <w:tblW w:w="0" w:type="auto"/>
        <w:tblLook w:val="04A0" w:firstRow="1" w:lastRow="0" w:firstColumn="1" w:lastColumn="0" w:noHBand="0" w:noVBand="1"/>
      </w:tblPr>
      <w:tblGrid>
        <w:gridCol w:w="4811"/>
        <w:gridCol w:w="4811"/>
      </w:tblGrid>
      <w:tr w:rsidR="00636418" w14:paraId="379A3F17" w14:textId="77777777" w:rsidTr="00636418">
        <w:tc>
          <w:tcPr>
            <w:tcW w:w="4811" w:type="dxa"/>
            <w:tcBorders>
              <w:top w:val="single" w:sz="4" w:space="0" w:color="auto"/>
              <w:left w:val="single" w:sz="4" w:space="0" w:color="auto"/>
              <w:bottom w:val="single" w:sz="4" w:space="0" w:color="auto"/>
              <w:right w:val="single" w:sz="4" w:space="0" w:color="auto"/>
            </w:tcBorders>
            <w:hideMark/>
          </w:tcPr>
          <w:p w14:paraId="6BB5FE29" w14:textId="77777777" w:rsidR="00636418" w:rsidRDefault="00636418">
            <w:pPr>
              <w:autoSpaceDE/>
              <w:jc w:val="both"/>
              <w:rPr>
                <w:rFonts w:ascii="Times New Roman" w:eastAsia="Times New Roman" w:hAnsi="Times New Roman" w:cs="Times New Roman"/>
                <w:sz w:val="24"/>
                <w:szCs w:val="24"/>
                <w:lang w:eastAsia="it-IT"/>
              </w:rPr>
            </w:pPr>
            <w:r>
              <w:rPr>
                <w:sz w:val="24"/>
                <w:szCs w:val="24"/>
                <w:lang w:eastAsia="it-IT"/>
              </w:rPr>
              <w:t xml:space="preserve">RESPONSABILI    </w:t>
            </w:r>
            <w:del w:id="629" w:author="User" w:date="2022-03-21T17:57:00Z">
              <w:r>
                <w:rPr>
                  <w:sz w:val="24"/>
                  <w:szCs w:val="24"/>
                  <w:lang w:eastAsia="it-IT"/>
                </w:rPr>
                <w:delText xml:space="preserve"> RPCT</w:delText>
              </w:r>
            </w:del>
          </w:p>
        </w:tc>
        <w:tc>
          <w:tcPr>
            <w:tcW w:w="4811" w:type="dxa"/>
            <w:tcBorders>
              <w:top w:val="single" w:sz="4" w:space="0" w:color="auto"/>
              <w:left w:val="single" w:sz="4" w:space="0" w:color="auto"/>
              <w:bottom w:val="single" w:sz="4" w:space="0" w:color="auto"/>
              <w:right w:val="single" w:sz="4" w:space="0" w:color="auto"/>
            </w:tcBorders>
            <w:hideMark/>
          </w:tcPr>
          <w:p w14:paraId="3FE46241" w14:textId="77777777" w:rsidR="00636418" w:rsidRDefault="00636418">
            <w:pPr>
              <w:autoSpaceDE/>
              <w:jc w:val="both"/>
              <w:rPr>
                <w:rFonts w:ascii="Times New Roman" w:eastAsia="Times New Roman" w:hAnsi="Times New Roman" w:cs="Times New Roman"/>
                <w:sz w:val="24"/>
                <w:szCs w:val="24"/>
                <w:lang w:eastAsia="it-IT"/>
              </w:rPr>
            </w:pPr>
            <w:ins w:id="630" w:author="User" w:date="2022-03-21T17:57:00Z">
              <w:r>
                <w:rPr>
                  <w:sz w:val="24"/>
                  <w:szCs w:val="24"/>
                  <w:lang w:eastAsia="it-IT"/>
                </w:rPr>
                <w:t>Responsabili dei Se</w:t>
              </w:r>
            </w:ins>
            <w:r>
              <w:rPr>
                <w:sz w:val="24"/>
                <w:szCs w:val="24"/>
                <w:lang w:eastAsia="it-IT"/>
              </w:rPr>
              <w:t xml:space="preserve">ttori </w:t>
            </w:r>
          </w:p>
        </w:tc>
      </w:tr>
      <w:tr w:rsidR="00636418" w14:paraId="0DF57790" w14:textId="77777777" w:rsidTr="00636418">
        <w:tc>
          <w:tcPr>
            <w:tcW w:w="4811" w:type="dxa"/>
            <w:tcBorders>
              <w:top w:val="single" w:sz="4" w:space="0" w:color="auto"/>
              <w:left w:val="single" w:sz="4" w:space="0" w:color="auto"/>
              <w:bottom w:val="single" w:sz="4" w:space="0" w:color="auto"/>
              <w:right w:val="single" w:sz="4" w:space="0" w:color="auto"/>
            </w:tcBorders>
            <w:hideMark/>
          </w:tcPr>
          <w:p w14:paraId="33732947" w14:textId="77777777" w:rsidR="00636418" w:rsidRDefault="00636418">
            <w:pPr>
              <w:autoSpaceDE/>
              <w:jc w:val="both"/>
              <w:rPr>
                <w:rFonts w:ascii="Times New Roman" w:eastAsia="Times New Roman" w:hAnsi="Times New Roman" w:cs="Times New Roman"/>
                <w:sz w:val="24"/>
                <w:szCs w:val="24"/>
                <w:lang w:eastAsia="it-IT"/>
              </w:rPr>
            </w:pPr>
            <w:r>
              <w:rPr>
                <w:sz w:val="24"/>
                <w:szCs w:val="24"/>
                <w:lang w:eastAsia="it-IT"/>
              </w:rPr>
              <w:t>MISURA PREVENZIONE</w:t>
            </w:r>
          </w:p>
        </w:tc>
        <w:tc>
          <w:tcPr>
            <w:tcW w:w="4811" w:type="dxa"/>
            <w:tcBorders>
              <w:top w:val="single" w:sz="4" w:space="0" w:color="auto"/>
              <w:left w:val="single" w:sz="4" w:space="0" w:color="auto"/>
              <w:bottom w:val="single" w:sz="4" w:space="0" w:color="auto"/>
              <w:right w:val="single" w:sz="4" w:space="0" w:color="auto"/>
            </w:tcBorders>
          </w:tcPr>
          <w:p w14:paraId="64034D0D" w14:textId="77777777" w:rsidR="00636418" w:rsidRDefault="00636418">
            <w:pPr>
              <w:autoSpaceDE/>
              <w:jc w:val="both"/>
              <w:rPr>
                <w:rFonts w:ascii="Times New Roman" w:eastAsia="Times New Roman" w:hAnsi="Times New Roman"/>
                <w:sz w:val="24"/>
                <w:szCs w:val="24"/>
                <w:lang w:eastAsia="it-IT"/>
              </w:rPr>
            </w:pPr>
            <w:r>
              <w:rPr>
                <w:sz w:val="24"/>
                <w:szCs w:val="24"/>
                <w:lang w:eastAsia="it-IT"/>
              </w:rPr>
              <w:t>misure previste nel Piano  prevenzione corruzione e trasparenza sono oggetto di monitoraggio specifico</w:t>
            </w:r>
          </w:p>
          <w:p w14:paraId="6DAFD7C4" w14:textId="77777777" w:rsidR="00636418" w:rsidRDefault="00636418">
            <w:pPr>
              <w:autoSpaceDE/>
              <w:jc w:val="both"/>
              <w:rPr>
                <w:rFonts w:ascii="Times New Roman" w:eastAsia="Times New Roman" w:hAnsi="Times New Roman" w:cs="Times New Roman"/>
                <w:sz w:val="24"/>
                <w:szCs w:val="24"/>
                <w:lang w:eastAsia="it-IT"/>
              </w:rPr>
            </w:pPr>
          </w:p>
        </w:tc>
      </w:tr>
      <w:tr w:rsidR="00636418" w14:paraId="12696DCA" w14:textId="77777777" w:rsidTr="00636418">
        <w:tc>
          <w:tcPr>
            <w:tcW w:w="4811" w:type="dxa"/>
            <w:tcBorders>
              <w:top w:val="single" w:sz="4" w:space="0" w:color="auto"/>
              <w:left w:val="single" w:sz="4" w:space="0" w:color="auto"/>
              <w:bottom w:val="single" w:sz="4" w:space="0" w:color="auto"/>
              <w:right w:val="single" w:sz="4" w:space="0" w:color="auto"/>
            </w:tcBorders>
            <w:hideMark/>
          </w:tcPr>
          <w:p w14:paraId="1CF87E72" w14:textId="77777777" w:rsidR="00636418" w:rsidRDefault="00636418">
            <w:pPr>
              <w:autoSpaceDE/>
              <w:jc w:val="both"/>
              <w:rPr>
                <w:rFonts w:ascii="Times New Roman" w:eastAsia="Times New Roman" w:hAnsi="Times New Roman" w:cs="Times New Roman"/>
                <w:sz w:val="24"/>
                <w:szCs w:val="24"/>
                <w:lang w:eastAsia="it-IT"/>
              </w:rPr>
            </w:pPr>
            <w:r>
              <w:rPr>
                <w:sz w:val="24"/>
                <w:szCs w:val="24"/>
                <w:lang w:eastAsia="it-IT"/>
              </w:rPr>
              <w:t>MONITORAGGIO DELL’APPLICAZIONE</w:t>
            </w:r>
          </w:p>
        </w:tc>
        <w:tc>
          <w:tcPr>
            <w:tcW w:w="4811" w:type="dxa"/>
            <w:tcBorders>
              <w:top w:val="single" w:sz="4" w:space="0" w:color="auto"/>
              <w:left w:val="single" w:sz="4" w:space="0" w:color="auto"/>
              <w:bottom w:val="single" w:sz="4" w:space="0" w:color="auto"/>
              <w:right w:val="single" w:sz="4" w:space="0" w:color="auto"/>
            </w:tcBorders>
          </w:tcPr>
          <w:p w14:paraId="0417988F" w14:textId="77777777" w:rsidR="00636418" w:rsidRDefault="00636418">
            <w:pPr>
              <w:autoSpaceDE/>
              <w:jc w:val="both"/>
              <w:rPr>
                <w:rFonts w:ascii="Times New Roman" w:eastAsia="Times New Roman" w:hAnsi="Times New Roman"/>
                <w:sz w:val="24"/>
                <w:szCs w:val="24"/>
                <w:lang w:eastAsia="it-IT"/>
              </w:rPr>
            </w:pPr>
            <w:r>
              <w:rPr>
                <w:sz w:val="24"/>
                <w:szCs w:val="24"/>
                <w:lang w:eastAsia="it-IT"/>
              </w:rPr>
              <w:t>31</w:t>
            </w:r>
            <w:r w:rsidR="00F85B30">
              <w:rPr>
                <w:sz w:val="24"/>
                <w:szCs w:val="24"/>
                <w:lang w:eastAsia="it-IT"/>
              </w:rPr>
              <w:t xml:space="preserve"> luglio e 31 dicembre </w:t>
            </w:r>
          </w:p>
          <w:p w14:paraId="184461D2" w14:textId="77777777" w:rsidR="00636418" w:rsidRDefault="00636418">
            <w:pPr>
              <w:autoSpaceDE/>
              <w:jc w:val="both"/>
              <w:rPr>
                <w:rFonts w:ascii="Times New Roman" w:eastAsia="Times New Roman" w:hAnsi="Times New Roman" w:cs="Times New Roman"/>
                <w:sz w:val="24"/>
                <w:szCs w:val="24"/>
                <w:lang w:eastAsia="it-IT"/>
              </w:rPr>
            </w:pPr>
          </w:p>
        </w:tc>
      </w:tr>
    </w:tbl>
    <w:p w14:paraId="71A59035" w14:textId="77777777" w:rsidR="00636418" w:rsidRDefault="00636418" w:rsidP="00636418">
      <w:pPr>
        <w:jc w:val="both"/>
        <w:rPr>
          <w:rFonts w:eastAsia="Times New Roman"/>
          <w:sz w:val="24"/>
          <w:szCs w:val="24"/>
        </w:rPr>
      </w:pPr>
      <w:r>
        <w:rPr>
          <w:sz w:val="24"/>
          <w:szCs w:val="24"/>
        </w:rPr>
        <w:t xml:space="preserve">              </w:t>
      </w:r>
    </w:p>
    <w:p w14:paraId="779A3970" w14:textId="77777777" w:rsidR="00636418" w:rsidRDefault="00636418" w:rsidP="00636418">
      <w:pPr>
        <w:rPr>
          <w:sz w:val="24"/>
          <w:szCs w:val="24"/>
        </w:rPr>
      </w:pPr>
    </w:p>
    <w:tbl>
      <w:tblPr>
        <w:tblStyle w:val="Grigliatabella"/>
        <w:tblW w:w="0" w:type="auto"/>
        <w:tblLook w:val="04A0" w:firstRow="1" w:lastRow="0" w:firstColumn="1" w:lastColumn="0" w:noHBand="0" w:noVBand="1"/>
      </w:tblPr>
      <w:tblGrid>
        <w:gridCol w:w="9622"/>
      </w:tblGrid>
      <w:tr w:rsidR="00636418" w14:paraId="28221083"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729A6503" w14:textId="77777777" w:rsidR="00636418" w:rsidRDefault="00636418">
            <w:pPr>
              <w:autoSpaceDE/>
              <w:rPr>
                <w:rFonts w:ascii="Times New Roman" w:eastAsia="Times New Roman" w:hAnsi="Times New Roman" w:cs="Times New Roman"/>
                <w:sz w:val="24"/>
                <w:szCs w:val="24"/>
                <w:lang w:eastAsia="it-IT"/>
              </w:rPr>
            </w:pPr>
            <w:r>
              <w:rPr>
                <w:sz w:val="24"/>
                <w:szCs w:val="24"/>
                <w:lang w:eastAsia="it-IT"/>
              </w:rPr>
              <w:t>2.3.25 MISURE DI CONTROLLO</w:t>
            </w:r>
          </w:p>
        </w:tc>
      </w:tr>
      <w:tr w:rsidR="00636418" w14:paraId="5FC9177F"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3DE04523" w14:textId="77777777" w:rsidR="00636418" w:rsidRDefault="00636418">
            <w:pPr>
              <w:autoSpaceDE/>
              <w:jc w:val="center"/>
              <w:rPr>
                <w:rFonts w:ascii="Times New Roman" w:eastAsia="Times New Roman" w:hAnsi="Times New Roman" w:cs="Times New Roman"/>
                <w:sz w:val="24"/>
                <w:szCs w:val="24"/>
                <w:lang w:eastAsia="it-IT"/>
              </w:rPr>
            </w:pPr>
            <w:r>
              <w:rPr>
                <w:sz w:val="24"/>
                <w:szCs w:val="24"/>
                <w:lang w:eastAsia="it-IT"/>
              </w:rPr>
              <w:t>REGOLAMENTO CONTROLLI INTERNI</w:t>
            </w:r>
          </w:p>
        </w:tc>
      </w:tr>
    </w:tbl>
    <w:p w14:paraId="40973D6D" w14:textId="77777777" w:rsidR="00636418" w:rsidRDefault="00636418" w:rsidP="00636418">
      <w:pPr>
        <w:jc w:val="both"/>
        <w:rPr>
          <w:del w:id="631" w:author="Segreteria4" w:date="2022-03-22T11:49:00Z"/>
          <w:rFonts w:eastAsia="Times New Roman"/>
          <w:sz w:val="24"/>
          <w:szCs w:val="24"/>
        </w:rPr>
      </w:pPr>
    </w:p>
    <w:p w14:paraId="051C53B8" w14:textId="77777777" w:rsidR="00636418" w:rsidRDefault="00636418" w:rsidP="00636418">
      <w:pPr>
        <w:jc w:val="both"/>
        <w:rPr>
          <w:sz w:val="24"/>
          <w:szCs w:val="24"/>
        </w:rPr>
      </w:pPr>
      <w:r>
        <w:rPr>
          <w:sz w:val="24"/>
          <w:szCs w:val="24"/>
        </w:rPr>
        <w:t>In una logica di integrazione ed organicita’  degli strumenti organizzativi  , ai fini dei meccanismi di controllo delle decisioni , si assumono  a parte integrante del presente Piano le disposizioni del Regola</w:t>
      </w:r>
      <w:del w:id="632" w:author="User" w:date="2022-03-21T18:01:00Z">
        <w:r>
          <w:rPr>
            <w:sz w:val="24"/>
            <w:szCs w:val="24"/>
          </w:rPr>
          <w:delText>e</w:delText>
        </w:r>
      </w:del>
      <w:r>
        <w:rPr>
          <w:sz w:val="24"/>
          <w:szCs w:val="24"/>
        </w:rPr>
        <w:t>m</w:t>
      </w:r>
      <w:ins w:id="633" w:author="User" w:date="2022-03-21T18:01:00Z">
        <w:r>
          <w:rPr>
            <w:sz w:val="24"/>
            <w:szCs w:val="24"/>
          </w:rPr>
          <w:t>e</w:t>
        </w:r>
      </w:ins>
      <w:r>
        <w:rPr>
          <w:sz w:val="24"/>
          <w:szCs w:val="24"/>
        </w:rPr>
        <w:t>nto  comunale sui controlli  interni.</w:t>
      </w:r>
    </w:p>
    <w:p w14:paraId="2AC47A82" w14:textId="77777777" w:rsidR="00636418" w:rsidRDefault="00636418" w:rsidP="00636418">
      <w:pPr>
        <w:jc w:val="both"/>
        <w:rPr>
          <w:sz w:val="24"/>
          <w:szCs w:val="24"/>
        </w:rPr>
      </w:pPr>
      <w:r>
        <w:rPr>
          <w:sz w:val="24"/>
          <w:szCs w:val="24"/>
        </w:rPr>
        <w:t>Il controllo di regolarita’ amministrativa  è svolto sotto la direzione del Segretario Comunale , in conformita’ ai parametri di cui all’art. 147 bis Dlgs 267/2000 e al suindicato Regolamento   comunale dei controlli interni , e opera sulla base di un programma di controlli  a campione secondo una selezione casuale  effettuata con motivate tecniche di campionamento  che riguarda gli atti previsti nel Piano dei controlli  adottato annualmente dalla Giunta Comunale  e che per l’anno 2023 dovra’ controllare le seguenti famiglie di processi a tema  :</w:t>
      </w:r>
    </w:p>
    <w:p w14:paraId="4E9C9DB3" w14:textId="77777777" w:rsidR="00636418" w:rsidRDefault="00636418" w:rsidP="00636418">
      <w:pPr>
        <w:jc w:val="both"/>
        <w:rPr>
          <w:sz w:val="24"/>
          <w:szCs w:val="24"/>
        </w:rPr>
      </w:pPr>
      <w:r>
        <w:rPr>
          <w:sz w:val="24"/>
          <w:szCs w:val="24"/>
        </w:rPr>
        <w:t>affidamenti sotto soglia comunitaria  per l’acquisizione  di lavori , servizi e forniture</w:t>
      </w:r>
    </w:p>
    <w:p w14:paraId="695AB903" w14:textId="77777777" w:rsidR="00636418" w:rsidRDefault="00636418" w:rsidP="00636418">
      <w:pPr>
        <w:jc w:val="both"/>
        <w:rPr>
          <w:sz w:val="24"/>
          <w:szCs w:val="24"/>
        </w:rPr>
      </w:pPr>
      <w:r>
        <w:rPr>
          <w:sz w:val="24"/>
          <w:szCs w:val="24"/>
        </w:rPr>
        <w:t xml:space="preserve">rispetto dei tempi dei procedimenti amministrativi in materia di edilizia privata </w:t>
      </w:r>
    </w:p>
    <w:p w14:paraId="587891E3" w14:textId="77777777" w:rsidR="00636418" w:rsidRDefault="00636418" w:rsidP="00636418">
      <w:pPr>
        <w:jc w:val="both"/>
        <w:rPr>
          <w:sz w:val="24"/>
          <w:szCs w:val="24"/>
        </w:rPr>
      </w:pPr>
      <w:r>
        <w:rPr>
          <w:sz w:val="24"/>
          <w:szCs w:val="24"/>
        </w:rPr>
        <w:t>Finanziamenti PNRR – atti di gestione</w:t>
      </w:r>
    </w:p>
    <w:p w14:paraId="24819D97" w14:textId="77777777" w:rsidR="00636418" w:rsidRDefault="00636418" w:rsidP="00636418">
      <w:pPr>
        <w:jc w:val="both"/>
        <w:rPr>
          <w:sz w:val="24"/>
          <w:szCs w:val="24"/>
        </w:rPr>
      </w:pPr>
    </w:p>
    <w:tbl>
      <w:tblPr>
        <w:tblStyle w:val="Grigliatabella"/>
        <w:tblW w:w="0" w:type="auto"/>
        <w:tblInd w:w="108" w:type="dxa"/>
        <w:tblLook w:val="04A0" w:firstRow="1" w:lastRow="0" w:firstColumn="1" w:lastColumn="0" w:noHBand="0" w:noVBand="1"/>
      </w:tblPr>
      <w:tblGrid>
        <w:gridCol w:w="4757"/>
        <w:gridCol w:w="4757"/>
      </w:tblGrid>
      <w:tr w:rsidR="00636418" w14:paraId="5F905599" w14:textId="77777777" w:rsidTr="00636418">
        <w:tc>
          <w:tcPr>
            <w:tcW w:w="4811" w:type="dxa"/>
            <w:tcBorders>
              <w:top w:val="single" w:sz="4" w:space="0" w:color="auto"/>
              <w:left w:val="single" w:sz="4" w:space="0" w:color="auto"/>
              <w:bottom w:val="single" w:sz="4" w:space="0" w:color="auto"/>
              <w:right w:val="single" w:sz="4" w:space="0" w:color="auto"/>
            </w:tcBorders>
            <w:hideMark/>
          </w:tcPr>
          <w:p w14:paraId="1B876174" w14:textId="77777777" w:rsidR="00636418" w:rsidRDefault="00636418">
            <w:pPr>
              <w:autoSpaceDE/>
              <w:rPr>
                <w:rFonts w:ascii="Times New Roman" w:eastAsia="Times New Roman" w:hAnsi="Times New Roman" w:cs="Times New Roman"/>
                <w:sz w:val="24"/>
                <w:szCs w:val="24"/>
                <w:lang w:eastAsia="it-IT"/>
              </w:rPr>
            </w:pPr>
            <w:r>
              <w:rPr>
                <w:sz w:val="24"/>
                <w:szCs w:val="24"/>
                <w:lang w:eastAsia="it-IT"/>
              </w:rPr>
              <w:t>RESPONSABILI</w:t>
            </w:r>
          </w:p>
        </w:tc>
        <w:tc>
          <w:tcPr>
            <w:tcW w:w="4811" w:type="dxa"/>
            <w:tcBorders>
              <w:top w:val="single" w:sz="4" w:space="0" w:color="auto"/>
              <w:left w:val="single" w:sz="4" w:space="0" w:color="auto"/>
              <w:bottom w:val="single" w:sz="4" w:space="0" w:color="auto"/>
              <w:right w:val="single" w:sz="4" w:space="0" w:color="auto"/>
            </w:tcBorders>
            <w:hideMark/>
          </w:tcPr>
          <w:p w14:paraId="33B27070" w14:textId="77777777" w:rsidR="00636418" w:rsidRDefault="00636418">
            <w:pPr>
              <w:autoSpaceDE/>
              <w:rPr>
                <w:rFonts w:ascii="Times New Roman" w:eastAsia="Times New Roman" w:hAnsi="Times New Roman" w:cs="Times New Roman"/>
                <w:sz w:val="24"/>
                <w:szCs w:val="24"/>
                <w:lang w:eastAsia="it-IT"/>
              </w:rPr>
            </w:pPr>
            <w:r>
              <w:rPr>
                <w:sz w:val="24"/>
                <w:szCs w:val="24"/>
                <w:lang w:eastAsia="it-IT"/>
              </w:rPr>
              <w:t xml:space="preserve">Responsabili dei Settori </w:t>
            </w:r>
          </w:p>
        </w:tc>
      </w:tr>
      <w:tr w:rsidR="00636418" w14:paraId="027E7E0C" w14:textId="77777777" w:rsidTr="00636418">
        <w:tc>
          <w:tcPr>
            <w:tcW w:w="4811" w:type="dxa"/>
            <w:tcBorders>
              <w:top w:val="single" w:sz="4" w:space="0" w:color="auto"/>
              <w:left w:val="single" w:sz="4" w:space="0" w:color="auto"/>
              <w:bottom w:val="single" w:sz="4" w:space="0" w:color="auto"/>
              <w:right w:val="single" w:sz="4" w:space="0" w:color="auto"/>
            </w:tcBorders>
            <w:hideMark/>
          </w:tcPr>
          <w:p w14:paraId="3F30B16A" w14:textId="77777777" w:rsidR="00636418" w:rsidRDefault="00636418">
            <w:pPr>
              <w:autoSpaceDE/>
              <w:rPr>
                <w:rFonts w:ascii="Times New Roman" w:eastAsia="Times New Roman" w:hAnsi="Times New Roman" w:cs="Times New Roman"/>
                <w:sz w:val="24"/>
                <w:szCs w:val="24"/>
                <w:lang w:eastAsia="it-IT"/>
              </w:rPr>
            </w:pPr>
            <w:r>
              <w:rPr>
                <w:sz w:val="24"/>
                <w:szCs w:val="24"/>
                <w:lang w:eastAsia="it-IT"/>
              </w:rPr>
              <w:t xml:space="preserve">MISURA DI PREVENZIONE   </w:t>
            </w:r>
          </w:p>
        </w:tc>
        <w:tc>
          <w:tcPr>
            <w:tcW w:w="4811" w:type="dxa"/>
            <w:tcBorders>
              <w:top w:val="single" w:sz="4" w:space="0" w:color="auto"/>
              <w:left w:val="single" w:sz="4" w:space="0" w:color="auto"/>
              <w:bottom w:val="single" w:sz="4" w:space="0" w:color="auto"/>
              <w:right w:val="single" w:sz="4" w:space="0" w:color="auto"/>
            </w:tcBorders>
          </w:tcPr>
          <w:p w14:paraId="4A12F963" w14:textId="77777777" w:rsidR="00636418" w:rsidRDefault="00636418">
            <w:pPr>
              <w:autoSpaceDE/>
              <w:rPr>
                <w:rFonts w:ascii="Times New Roman" w:eastAsia="Times New Roman" w:hAnsi="Times New Roman"/>
                <w:sz w:val="24"/>
                <w:szCs w:val="24"/>
                <w:lang w:eastAsia="it-IT"/>
              </w:rPr>
            </w:pPr>
            <w:r>
              <w:rPr>
                <w:sz w:val="24"/>
                <w:szCs w:val="24"/>
                <w:lang w:eastAsia="it-IT"/>
              </w:rPr>
              <w:t>programmazione di controlli focalizzati su particolari categorie di atti  maggiormente esposti a</w:t>
            </w:r>
            <w:r w:rsidR="00CD5DE5">
              <w:rPr>
                <w:sz w:val="24"/>
                <w:szCs w:val="24"/>
                <w:lang w:eastAsia="it-IT"/>
              </w:rPr>
              <w:t xml:space="preserve"> rischio-finanziamenti PNRR – </w:t>
            </w:r>
          </w:p>
          <w:p w14:paraId="54F6288D" w14:textId="77777777" w:rsidR="00636418" w:rsidRDefault="00636418">
            <w:pPr>
              <w:autoSpaceDE/>
              <w:rPr>
                <w:rFonts w:ascii="Times New Roman" w:eastAsia="Times New Roman" w:hAnsi="Times New Roman" w:cs="Times New Roman"/>
                <w:sz w:val="24"/>
                <w:szCs w:val="24"/>
                <w:lang w:eastAsia="it-IT"/>
              </w:rPr>
            </w:pPr>
          </w:p>
        </w:tc>
      </w:tr>
      <w:tr w:rsidR="00636418" w14:paraId="41B2D956" w14:textId="77777777" w:rsidTr="00636418">
        <w:tc>
          <w:tcPr>
            <w:tcW w:w="4811" w:type="dxa"/>
            <w:tcBorders>
              <w:top w:val="single" w:sz="4" w:space="0" w:color="auto"/>
              <w:left w:val="single" w:sz="4" w:space="0" w:color="auto"/>
              <w:bottom w:val="single" w:sz="4" w:space="0" w:color="auto"/>
              <w:right w:val="single" w:sz="4" w:space="0" w:color="auto"/>
            </w:tcBorders>
            <w:hideMark/>
          </w:tcPr>
          <w:p w14:paraId="49B63726" w14:textId="77777777" w:rsidR="00636418" w:rsidRDefault="00636418">
            <w:pPr>
              <w:autoSpaceDE/>
              <w:rPr>
                <w:rFonts w:ascii="Times New Roman" w:eastAsia="Times New Roman" w:hAnsi="Times New Roman" w:cs="Times New Roman"/>
                <w:sz w:val="24"/>
                <w:szCs w:val="24"/>
                <w:lang w:eastAsia="it-IT"/>
              </w:rPr>
            </w:pPr>
            <w:r>
              <w:rPr>
                <w:sz w:val="24"/>
                <w:szCs w:val="24"/>
                <w:lang w:eastAsia="it-IT"/>
              </w:rPr>
              <w:t>MONITORAGGIO dell’applicazione</w:t>
            </w:r>
          </w:p>
        </w:tc>
        <w:tc>
          <w:tcPr>
            <w:tcW w:w="4811" w:type="dxa"/>
            <w:tcBorders>
              <w:top w:val="single" w:sz="4" w:space="0" w:color="auto"/>
              <w:left w:val="single" w:sz="4" w:space="0" w:color="auto"/>
              <w:bottom w:val="single" w:sz="4" w:space="0" w:color="auto"/>
              <w:right w:val="single" w:sz="4" w:space="0" w:color="auto"/>
            </w:tcBorders>
          </w:tcPr>
          <w:p w14:paraId="6E6E8DC3" w14:textId="77777777" w:rsidR="00636418" w:rsidRDefault="00636418">
            <w:pPr>
              <w:autoSpaceDE/>
              <w:rPr>
                <w:rFonts w:ascii="Times New Roman" w:eastAsia="Times New Roman" w:hAnsi="Times New Roman"/>
                <w:sz w:val="24"/>
                <w:szCs w:val="24"/>
                <w:lang w:eastAsia="it-IT"/>
              </w:rPr>
            </w:pPr>
            <w:r>
              <w:rPr>
                <w:sz w:val="24"/>
                <w:szCs w:val="24"/>
                <w:lang w:eastAsia="it-IT"/>
              </w:rPr>
              <w:t xml:space="preserve">   Semestrale </w:t>
            </w:r>
          </w:p>
          <w:p w14:paraId="22416455" w14:textId="77777777" w:rsidR="00636418" w:rsidRDefault="00636418">
            <w:pPr>
              <w:autoSpaceDE/>
              <w:rPr>
                <w:rFonts w:ascii="Times New Roman" w:eastAsia="Times New Roman" w:hAnsi="Times New Roman" w:cs="Times New Roman"/>
                <w:sz w:val="24"/>
                <w:szCs w:val="24"/>
                <w:lang w:eastAsia="it-IT"/>
              </w:rPr>
            </w:pPr>
          </w:p>
        </w:tc>
      </w:tr>
    </w:tbl>
    <w:p w14:paraId="05488486" w14:textId="77777777" w:rsidR="00636418" w:rsidRDefault="00636418" w:rsidP="00636418">
      <w:pPr>
        <w:pStyle w:val="Corpotesto"/>
        <w:spacing w:before="119"/>
        <w:ind w:left="395" w:right="556"/>
        <w:jc w:val="both"/>
        <w:rPr>
          <w:rFonts w:eastAsia="Times New Roman"/>
          <w:sz w:val="24"/>
          <w:szCs w:val="24"/>
        </w:rPr>
      </w:pPr>
    </w:p>
    <w:tbl>
      <w:tblPr>
        <w:tblStyle w:val="Grigliatabella"/>
        <w:tblW w:w="0" w:type="auto"/>
        <w:tblInd w:w="-5" w:type="dxa"/>
        <w:tblLook w:val="04A0" w:firstRow="1" w:lastRow="0" w:firstColumn="1" w:lastColumn="0" w:noHBand="0" w:noVBand="1"/>
      </w:tblPr>
      <w:tblGrid>
        <w:gridCol w:w="9627"/>
      </w:tblGrid>
      <w:tr w:rsidR="00636418" w14:paraId="7E8AE226" w14:textId="77777777" w:rsidTr="00636418">
        <w:tc>
          <w:tcPr>
            <w:tcW w:w="9627" w:type="dxa"/>
            <w:tcBorders>
              <w:top w:val="single" w:sz="4" w:space="0" w:color="auto"/>
              <w:left w:val="single" w:sz="4" w:space="0" w:color="auto"/>
              <w:bottom w:val="single" w:sz="4" w:space="0" w:color="auto"/>
              <w:right w:val="single" w:sz="4" w:space="0" w:color="auto"/>
            </w:tcBorders>
            <w:hideMark/>
          </w:tcPr>
          <w:p w14:paraId="4A10B8B5" w14:textId="77777777" w:rsidR="00636418" w:rsidRDefault="00636418">
            <w:pPr>
              <w:pStyle w:val="Corpotesto"/>
              <w:autoSpaceDE/>
              <w:spacing w:before="119"/>
              <w:rPr>
                <w:rFonts w:eastAsia="Times New Roman"/>
                <w:sz w:val="24"/>
                <w:szCs w:val="24"/>
                <w:lang w:eastAsia="it-IT"/>
              </w:rPr>
            </w:pPr>
            <w:r>
              <w:rPr>
                <w:sz w:val="24"/>
                <w:szCs w:val="24"/>
                <w:lang w:eastAsia="it-IT"/>
              </w:rPr>
              <w:t>2.3.26 LA CUSTOMER SATISFACTION</w:t>
            </w:r>
          </w:p>
        </w:tc>
      </w:tr>
    </w:tbl>
    <w:p w14:paraId="3112C950" w14:textId="77777777" w:rsidR="00636418" w:rsidRDefault="00636418" w:rsidP="00636418">
      <w:pPr>
        <w:pStyle w:val="Corpotesto"/>
        <w:spacing w:before="119"/>
        <w:ind w:right="556"/>
        <w:jc w:val="both"/>
        <w:rPr>
          <w:rFonts w:eastAsia="Times New Roman"/>
          <w:sz w:val="24"/>
          <w:szCs w:val="24"/>
        </w:rPr>
      </w:pPr>
      <w:r>
        <w:rPr>
          <w:sz w:val="24"/>
          <w:szCs w:val="24"/>
        </w:rPr>
        <w:t xml:space="preserve">Ai fini dell’organizzazione di un  Sistema di Rilevazione del Gradimento dell’utente si rende necessario nel corso dell’anno  richiedere a tutti i  Responsabili dei Settori  la predisposizione di una Carta dei Servizi  relativa ai Servizi attribuiti alla propria gestione.  </w:t>
      </w:r>
    </w:p>
    <w:p w14:paraId="38C1BF21" w14:textId="77777777" w:rsidR="00636418" w:rsidRDefault="00636418" w:rsidP="00636418">
      <w:pPr>
        <w:pStyle w:val="Corpotesto"/>
        <w:spacing w:before="119"/>
        <w:ind w:right="556"/>
        <w:jc w:val="both"/>
        <w:rPr>
          <w:sz w:val="24"/>
          <w:szCs w:val="24"/>
        </w:rPr>
      </w:pPr>
      <w:r>
        <w:rPr>
          <w:sz w:val="24"/>
          <w:szCs w:val="24"/>
        </w:rPr>
        <w:t xml:space="preserve">Il Sistema di rilevazione del gradimento dell’utenza all’interno del Piano della performance </w:t>
      </w:r>
      <w:r w:rsidR="007E356B">
        <w:rPr>
          <w:sz w:val="24"/>
          <w:szCs w:val="24"/>
        </w:rPr>
        <w:t>2023  ha il seguente target 2024</w:t>
      </w:r>
      <w:r>
        <w:rPr>
          <w:sz w:val="24"/>
          <w:szCs w:val="24"/>
        </w:rPr>
        <w:t xml:space="preserve">   nell’ambito del punteggio complessivo del 3% :</w:t>
      </w:r>
    </w:p>
    <w:p w14:paraId="7BCE303F" w14:textId="77777777" w:rsidR="00636418" w:rsidRDefault="00636418" w:rsidP="00636418">
      <w:pPr>
        <w:pStyle w:val="Corpotesto"/>
        <w:numPr>
          <w:ilvl w:val="0"/>
          <w:numId w:val="131"/>
        </w:numPr>
        <w:spacing w:before="119"/>
        <w:ind w:right="556"/>
        <w:jc w:val="both"/>
        <w:rPr>
          <w:sz w:val="24"/>
          <w:szCs w:val="24"/>
        </w:rPr>
      </w:pPr>
      <w:r>
        <w:rPr>
          <w:sz w:val="24"/>
          <w:szCs w:val="24"/>
        </w:rPr>
        <w:t>Numero indagini da effettuare –</w:t>
      </w:r>
    </w:p>
    <w:p w14:paraId="301DEA3B" w14:textId="77777777" w:rsidR="00636418" w:rsidRDefault="00636418" w:rsidP="00636418">
      <w:pPr>
        <w:pStyle w:val="Corpotesto"/>
        <w:spacing w:before="119"/>
        <w:ind w:left="720" w:right="556"/>
        <w:jc w:val="both"/>
        <w:rPr>
          <w:sz w:val="24"/>
          <w:szCs w:val="24"/>
        </w:rPr>
      </w:pPr>
      <w:r>
        <w:rPr>
          <w:sz w:val="24"/>
          <w:szCs w:val="24"/>
        </w:rPr>
        <w:t xml:space="preserve"> Nessuna indagine 0 punti –</w:t>
      </w:r>
    </w:p>
    <w:p w14:paraId="06AFB154" w14:textId="77777777" w:rsidR="00636418" w:rsidRDefault="00636418" w:rsidP="00636418">
      <w:pPr>
        <w:pStyle w:val="Corpotesto"/>
        <w:spacing w:before="119"/>
        <w:ind w:left="720" w:right="556"/>
        <w:jc w:val="both"/>
        <w:rPr>
          <w:sz w:val="24"/>
          <w:szCs w:val="24"/>
        </w:rPr>
      </w:pPr>
      <w:r>
        <w:rPr>
          <w:sz w:val="24"/>
          <w:szCs w:val="24"/>
        </w:rPr>
        <w:t xml:space="preserve"> Da 1 a 3 indagini effettuate e documentate fino a 1 % </w:t>
      </w:r>
    </w:p>
    <w:p w14:paraId="1D329977" w14:textId="77777777" w:rsidR="00636418" w:rsidRDefault="00636418" w:rsidP="00636418">
      <w:pPr>
        <w:pStyle w:val="Corpotesto"/>
        <w:spacing w:before="119"/>
        <w:ind w:left="720" w:right="556"/>
        <w:jc w:val="both"/>
        <w:rPr>
          <w:sz w:val="24"/>
          <w:szCs w:val="24"/>
        </w:rPr>
      </w:pPr>
      <w:r>
        <w:rPr>
          <w:sz w:val="24"/>
          <w:szCs w:val="24"/>
        </w:rPr>
        <w:t xml:space="preserve">- Oltre tre indagini documentate punti 1,5 % </w:t>
      </w:r>
    </w:p>
    <w:p w14:paraId="39363BAE" w14:textId="77777777" w:rsidR="00636418" w:rsidRDefault="00636418" w:rsidP="00636418">
      <w:pPr>
        <w:pStyle w:val="Corpotesto"/>
        <w:numPr>
          <w:ilvl w:val="0"/>
          <w:numId w:val="131"/>
        </w:numPr>
        <w:spacing w:before="119"/>
        <w:ind w:right="556"/>
        <w:jc w:val="both"/>
        <w:rPr>
          <w:sz w:val="24"/>
          <w:szCs w:val="24"/>
        </w:rPr>
      </w:pPr>
      <w:r>
        <w:rPr>
          <w:sz w:val="24"/>
          <w:szCs w:val="24"/>
        </w:rPr>
        <w:t xml:space="preserve"> Gestione esposti - Numero esposti ricevuti / numero esposti risolti entro 30 giorni 0-1,5 %</w:t>
      </w:r>
    </w:p>
    <w:p w14:paraId="709C46B1" w14:textId="77777777" w:rsidR="00636418" w:rsidRDefault="00636418" w:rsidP="00636418">
      <w:pPr>
        <w:widowControl/>
        <w:autoSpaceDE/>
        <w:jc w:val="both"/>
        <w:rPr>
          <w:sz w:val="24"/>
          <w:szCs w:val="24"/>
        </w:rPr>
      </w:pPr>
      <w:r>
        <w:rPr>
          <w:sz w:val="24"/>
          <w:szCs w:val="24"/>
        </w:rPr>
        <w:t xml:space="preserve">     </w:t>
      </w:r>
    </w:p>
    <w:p w14:paraId="3650F541" w14:textId="77777777" w:rsidR="00636418" w:rsidRDefault="00636418" w:rsidP="00636418">
      <w:pPr>
        <w:widowControl/>
        <w:autoSpaceDE/>
        <w:autoSpaceDN/>
        <w:rPr>
          <w:sz w:val="24"/>
          <w:szCs w:val="24"/>
        </w:rPr>
        <w:sectPr w:rsidR="00636418">
          <w:type w:val="continuous"/>
          <w:pgSz w:w="11900" w:h="16840"/>
          <w:pgMar w:top="1417" w:right="1134" w:bottom="1134" w:left="1134" w:header="0" w:footer="652" w:gutter="0"/>
          <w:cols w:space="720"/>
        </w:sectPr>
      </w:pPr>
    </w:p>
    <w:p w14:paraId="5ADD8951" w14:textId="77777777" w:rsidR="00636418" w:rsidRDefault="00636418" w:rsidP="00636418">
      <w:pPr>
        <w:rPr>
          <w:sz w:val="24"/>
          <w:szCs w:val="24"/>
        </w:rPr>
      </w:pPr>
    </w:p>
    <w:tbl>
      <w:tblPr>
        <w:tblStyle w:val="Grigliatabella"/>
        <w:tblW w:w="0" w:type="auto"/>
        <w:tblLook w:val="04A0" w:firstRow="1" w:lastRow="0" w:firstColumn="1" w:lastColumn="0" w:noHBand="0" w:noVBand="1"/>
      </w:tblPr>
      <w:tblGrid>
        <w:gridCol w:w="9622"/>
      </w:tblGrid>
      <w:tr w:rsidR="00636418" w14:paraId="465B560A"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7FE9C5EF" w14:textId="77777777" w:rsidR="00636418" w:rsidRDefault="00636418">
            <w:pPr>
              <w:autoSpaceDE/>
              <w:rPr>
                <w:rFonts w:ascii="Times New Roman" w:eastAsia="Times New Roman" w:hAnsi="Times New Roman" w:cs="Times New Roman"/>
                <w:sz w:val="24"/>
                <w:szCs w:val="24"/>
                <w:lang w:eastAsia="it-IT"/>
              </w:rPr>
            </w:pPr>
            <w:r>
              <w:rPr>
                <w:sz w:val="24"/>
                <w:szCs w:val="24"/>
                <w:lang w:eastAsia="it-IT"/>
              </w:rPr>
              <w:t>2.3.27 MISURE DI SEMPLIFICAZIONE DI PROCESSI E PROCEDIMENTI</w:t>
            </w:r>
          </w:p>
        </w:tc>
      </w:tr>
    </w:tbl>
    <w:p w14:paraId="39008CFC" w14:textId="77777777" w:rsidR="00636418" w:rsidRDefault="00636418" w:rsidP="00636418">
      <w:pPr>
        <w:rPr>
          <w:rFonts w:eastAsia="Times New Roman"/>
          <w:sz w:val="24"/>
          <w:szCs w:val="24"/>
        </w:rPr>
      </w:pPr>
    </w:p>
    <w:p w14:paraId="652D60BC" w14:textId="77777777" w:rsidR="00636418" w:rsidRDefault="00636418" w:rsidP="00636418">
      <w:pPr>
        <w:jc w:val="both"/>
        <w:rPr>
          <w:sz w:val="24"/>
          <w:szCs w:val="24"/>
        </w:rPr>
      </w:pPr>
      <w:r>
        <w:rPr>
          <w:sz w:val="24"/>
          <w:szCs w:val="24"/>
        </w:rPr>
        <w:t>L’ordine di trattazione dei procedimenti ad istanza di parte deve essere quello cronologico  fatte salve le eccezioni stabilite dalle leggi , e regolamenti o dalle particolari motivazioni espresse nel provvedimento. Per i procedimenti d’ufficio si segue l’ordine imposto dalle scadenze e priorita’ stabilite dalle leggi , regolamenti , atti deliberativi , programmi , circolari  direttive.</w:t>
      </w:r>
    </w:p>
    <w:p w14:paraId="18E4E730" w14:textId="77777777" w:rsidR="00636418" w:rsidRDefault="00636418" w:rsidP="00636418">
      <w:pPr>
        <w:jc w:val="both"/>
        <w:rPr>
          <w:sz w:val="24"/>
          <w:szCs w:val="24"/>
        </w:rPr>
      </w:pPr>
      <w:r>
        <w:rPr>
          <w:sz w:val="24"/>
          <w:szCs w:val="24"/>
        </w:rPr>
        <w:t>Le azioni da intraprendere nell’ambito delle attivita’ a rischio  devono risultare sempre identificabili e codificabili nel procedimento tipo: a tale scopo ciascun Responsabile del Settore  porta a conoscenza dei dipendenti addetti  ad attivita’ a rischio   di corruzione il presente Piano   entro quindici giorni dalla sua approvazione ed aggiorna la standardizzazione   dei procedimenti da definire  e pubblicare sul sito del Comune, secondo le disposizioni  contenute nella sezione dedicata alla trasparenza  , al fine di indicare per ciascun iter procedimentale :</w:t>
      </w:r>
    </w:p>
    <w:p w14:paraId="2085DC94" w14:textId="77777777" w:rsidR="00636418" w:rsidRDefault="00636418" w:rsidP="00636418">
      <w:pPr>
        <w:pStyle w:val="Paragrafoelenco"/>
        <w:numPr>
          <w:ilvl w:val="0"/>
          <w:numId w:val="132"/>
        </w:numPr>
        <w:jc w:val="both"/>
        <w:rPr>
          <w:sz w:val="24"/>
          <w:szCs w:val="24"/>
        </w:rPr>
      </w:pPr>
      <w:r>
        <w:rPr>
          <w:sz w:val="24"/>
          <w:szCs w:val="24"/>
        </w:rPr>
        <w:t xml:space="preserve">il Responsabile del procedimento </w:t>
      </w:r>
    </w:p>
    <w:p w14:paraId="4A6BDFD3" w14:textId="77777777" w:rsidR="00636418" w:rsidRDefault="00636418" w:rsidP="00636418">
      <w:pPr>
        <w:pStyle w:val="Paragrafoelenco"/>
        <w:numPr>
          <w:ilvl w:val="0"/>
          <w:numId w:val="132"/>
        </w:numPr>
        <w:jc w:val="both"/>
        <w:rPr>
          <w:sz w:val="24"/>
          <w:szCs w:val="24"/>
        </w:rPr>
      </w:pPr>
      <w:r>
        <w:rPr>
          <w:sz w:val="24"/>
          <w:szCs w:val="24"/>
        </w:rPr>
        <w:t xml:space="preserve">i presupposti e le modalita’ di avvio del procedimento </w:t>
      </w:r>
    </w:p>
    <w:p w14:paraId="27767520" w14:textId="77777777" w:rsidR="00636418" w:rsidRDefault="00636418" w:rsidP="00636418">
      <w:pPr>
        <w:pStyle w:val="Paragrafoelenco"/>
        <w:numPr>
          <w:ilvl w:val="0"/>
          <w:numId w:val="132"/>
        </w:numPr>
        <w:jc w:val="both"/>
        <w:rPr>
          <w:sz w:val="24"/>
          <w:szCs w:val="24"/>
        </w:rPr>
      </w:pPr>
      <w:r>
        <w:rPr>
          <w:sz w:val="24"/>
          <w:szCs w:val="24"/>
        </w:rPr>
        <w:t>le disposizioni normative da applicare</w:t>
      </w:r>
    </w:p>
    <w:p w14:paraId="06780D71" w14:textId="77777777" w:rsidR="00636418" w:rsidRDefault="00636418" w:rsidP="00636418">
      <w:pPr>
        <w:pStyle w:val="Paragrafoelenco"/>
        <w:numPr>
          <w:ilvl w:val="0"/>
          <w:numId w:val="132"/>
        </w:numPr>
        <w:jc w:val="both"/>
        <w:rPr>
          <w:sz w:val="24"/>
          <w:szCs w:val="24"/>
        </w:rPr>
      </w:pPr>
      <w:r>
        <w:rPr>
          <w:sz w:val="24"/>
          <w:szCs w:val="24"/>
        </w:rPr>
        <w:t>fasi e tempi del procedimento</w:t>
      </w:r>
    </w:p>
    <w:p w14:paraId="46A86019" w14:textId="77777777" w:rsidR="00636418" w:rsidRDefault="00636418" w:rsidP="00636418">
      <w:pPr>
        <w:pStyle w:val="Paragrafoelenco"/>
        <w:numPr>
          <w:ilvl w:val="0"/>
          <w:numId w:val="132"/>
        </w:numPr>
        <w:jc w:val="both"/>
        <w:rPr>
          <w:sz w:val="24"/>
          <w:szCs w:val="24"/>
        </w:rPr>
      </w:pPr>
      <w:r>
        <w:rPr>
          <w:sz w:val="24"/>
          <w:szCs w:val="24"/>
        </w:rPr>
        <w:t>forma del provvedimento conclusivo</w:t>
      </w:r>
    </w:p>
    <w:p w14:paraId="447B73D3" w14:textId="77777777" w:rsidR="00636418" w:rsidRDefault="00636418" w:rsidP="00636418">
      <w:pPr>
        <w:pStyle w:val="Paragrafoelenco"/>
        <w:numPr>
          <w:ilvl w:val="0"/>
          <w:numId w:val="132"/>
        </w:numPr>
        <w:jc w:val="both"/>
        <w:rPr>
          <w:sz w:val="24"/>
          <w:szCs w:val="24"/>
        </w:rPr>
      </w:pPr>
      <w:r>
        <w:rPr>
          <w:sz w:val="24"/>
          <w:szCs w:val="24"/>
        </w:rPr>
        <w:t>schemi e modulistica da adottare</w:t>
      </w:r>
    </w:p>
    <w:p w14:paraId="4F175033" w14:textId="77777777" w:rsidR="00636418" w:rsidRDefault="00636418" w:rsidP="00636418">
      <w:pPr>
        <w:pStyle w:val="Paragrafoelenco"/>
        <w:numPr>
          <w:ilvl w:val="0"/>
          <w:numId w:val="132"/>
        </w:numPr>
        <w:jc w:val="both"/>
        <w:rPr>
          <w:sz w:val="24"/>
          <w:szCs w:val="24"/>
        </w:rPr>
      </w:pPr>
      <w:r>
        <w:rPr>
          <w:sz w:val="24"/>
          <w:szCs w:val="24"/>
        </w:rPr>
        <w:t>documenti richiesti al cittadino, utente</w:t>
      </w:r>
    </w:p>
    <w:p w14:paraId="4C6C999B" w14:textId="77777777" w:rsidR="00636418" w:rsidRDefault="00636418" w:rsidP="00636418">
      <w:pPr>
        <w:jc w:val="both"/>
        <w:rPr>
          <w:sz w:val="24"/>
          <w:szCs w:val="24"/>
        </w:rPr>
      </w:pPr>
    </w:p>
    <w:p w14:paraId="7D4DAA6B" w14:textId="77777777" w:rsidR="00636418" w:rsidRDefault="00636418" w:rsidP="00636418">
      <w:pPr>
        <w:jc w:val="both"/>
        <w:rPr>
          <w:sz w:val="24"/>
          <w:szCs w:val="24"/>
        </w:rPr>
      </w:pPr>
      <w:r>
        <w:rPr>
          <w:sz w:val="24"/>
          <w:szCs w:val="24"/>
        </w:rPr>
        <w:t xml:space="preserve">Il Comune comunica all’imprenditore interessato o ad ogni altro soggetto che chiede il rilascio di un provvedimento autorizzatorio , abilitativo , concessorio oppure qualsiasi provvedimento : </w:t>
      </w:r>
    </w:p>
    <w:p w14:paraId="278FC648" w14:textId="77777777" w:rsidR="00636418" w:rsidRDefault="00636418" w:rsidP="00636418">
      <w:pPr>
        <w:pStyle w:val="Paragrafoelenco"/>
        <w:numPr>
          <w:ilvl w:val="0"/>
          <w:numId w:val="133"/>
        </w:numPr>
        <w:jc w:val="both"/>
        <w:rPr>
          <w:sz w:val="24"/>
          <w:szCs w:val="24"/>
        </w:rPr>
      </w:pPr>
      <w:r>
        <w:rPr>
          <w:sz w:val="24"/>
          <w:szCs w:val="24"/>
        </w:rPr>
        <w:t xml:space="preserve">il responsabile del procedimento  </w:t>
      </w:r>
    </w:p>
    <w:p w14:paraId="51B671ED" w14:textId="77777777" w:rsidR="00636418" w:rsidRDefault="00636418" w:rsidP="00636418">
      <w:pPr>
        <w:pStyle w:val="Paragrafoelenco"/>
        <w:numPr>
          <w:ilvl w:val="0"/>
          <w:numId w:val="133"/>
        </w:numPr>
        <w:jc w:val="both"/>
        <w:rPr>
          <w:sz w:val="24"/>
          <w:szCs w:val="24"/>
        </w:rPr>
      </w:pPr>
      <w:r>
        <w:rPr>
          <w:sz w:val="24"/>
          <w:szCs w:val="24"/>
        </w:rPr>
        <w:t xml:space="preserve">termine di conclusione del procedimento </w:t>
      </w:r>
    </w:p>
    <w:p w14:paraId="5F3D6CA9" w14:textId="77777777" w:rsidR="00636418" w:rsidRDefault="00636418" w:rsidP="00636418">
      <w:pPr>
        <w:pStyle w:val="Paragrafoelenco"/>
        <w:numPr>
          <w:ilvl w:val="0"/>
          <w:numId w:val="133"/>
        </w:numPr>
        <w:jc w:val="both"/>
        <w:rPr>
          <w:sz w:val="24"/>
          <w:szCs w:val="24"/>
        </w:rPr>
      </w:pPr>
      <w:r>
        <w:rPr>
          <w:sz w:val="24"/>
          <w:szCs w:val="24"/>
        </w:rPr>
        <w:t xml:space="preserve">eventuale soggetto cui è attribuito il potere sostitutivo </w:t>
      </w:r>
    </w:p>
    <w:p w14:paraId="527E67E2" w14:textId="77777777" w:rsidR="00636418" w:rsidRDefault="00636418" w:rsidP="00636418">
      <w:pPr>
        <w:pStyle w:val="Paragrafoelenco"/>
        <w:numPr>
          <w:ilvl w:val="0"/>
          <w:numId w:val="133"/>
        </w:numPr>
        <w:jc w:val="both"/>
        <w:rPr>
          <w:sz w:val="24"/>
          <w:szCs w:val="24"/>
        </w:rPr>
      </w:pPr>
      <w:r>
        <w:rPr>
          <w:sz w:val="24"/>
          <w:szCs w:val="24"/>
        </w:rPr>
        <w:t>ufficio presso il quale ricevere informazioni</w:t>
      </w:r>
    </w:p>
    <w:p w14:paraId="566436CC" w14:textId="77777777" w:rsidR="00636418" w:rsidRDefault="00636418" w:rsidP="00636418">
      <w:pPr>
        <w:pStyle w:val="Paragrafoelenco"/>
        <w:numPr>
          <w:ilvl w:val="0"/>
          <w:numId w:val="133"/>
        </w:numPr>
        <w:jc w:val="both"/>
        <w:rPr>
          <w:sz w:val="24"/>
          <w:szCs w:val="24"/>
        </w:rPr>
      </w:pPr>
      <w:r>
        <w:rPr>
          <w:sz w:val="24"/>
          <w:szCs w:val="24"/>
        </w:rPr>
        <w:t>pec ed indirizzo internet del Comune</w:t>
      </w:r>
    </w:p>
    <w:p w14:paraId="5D9706F3" w14:textId="77777777" w:rsidR="00636418" w:rsidRDefault="00636418" w:rsidP="00636418">
      <w:pPr>
        <w:jc w:val="both"/>
        <w:rPr>
          <w:sz w:val="24"/>
          <w:szCs w:val="24"/>
        </w:rPr>
      </w:pPr>
    </w:p>
    <w:p w14:paraId="05F28620" w14:textId="77777777" w:rsidR="00636418" w:rsidRDefault="00636418" w:rsidP="00636418">
      <w:pPr>
        <w:jc w:val="both"/>
        <w:rPr>
          <w:sz w:val="24"/>
          <w:szCs w:val="24"/>
        </w:rPr>
      </w:pPr>
      <w:r>
        <w:rPr>
          <w:sz w:val="24"/>
          <w:szCs w:val="24"/>
        </w:rPr>
        <w:t>I soggetti che si rivolgono al Comune per ottenere un provvedimento autorizzatorio , abilitativo , concessorio  o un provvedimento di qualsiasi natura  devono rilasciare dichiarazione mediante la quale si impegnano :</w:t>
      </w:r>
    </w:p>
    <w:p w14:paraId="4410380A" w14:textId="77777777" w:rsidR="00636418" w:rsidRDefault="00636418" w:rsidP="00636418">
      <w:pPr>
        <w:pStyle w:val="Paragrafoelenco"/>
        <w:numPr>
          <w:ilvl w:val="0"/>
          <w:numId w:val="134"/>
        </w:numPr>
        <w:jc w:val="both"/>
        <w:rPr>
          <w:sz w:val="24"/>
          <w:szCs w:val="24"/>
        </w:rPr>
      </w:pPr>
      <w:r>
        <w:rPr>
          <w:sz w:val="24"/>
          <w:szCs w:val="24"/>
        </w:rPr>
        <w:t>comunicare proprio indirizzo mail o pec o proprio recapito telefonico</w:t>
      </w:r>
    </w:p>
    <w:p w14:paraId="3D42BD3C" w14:textId="77777777" w:rsidR="00636418" w:rsidRDefault="00636418" w:rsidP="00636418">
      <w:pPr>
        <w:pStyle w:val="Paragrafoelenco"/>
        <w:numPr>
          <w:ilvl w:val="0"/>
          <w:numId w:val="134"/>
        </w:numPr>
        <w:jc w:val="both"/>
        <w:rPr>
          <w:sz w:val="24"/>
          <w:szCs w:val="24"/>
        </w:rPr>
      </w:pPr>
      <w:r>
        <w:rPr>
          <w:sz w:val="24"/>
          <w:szCs w:val="24"/>
        </w:rPr>
        <w:t>denunciare immediatamente all’autorita’ giudiziaria qualsiasi richiesta illecita di denaro o di altra utilita ‘ di qualsiasi natura  che venga avanzata nei confronti propri o di propri rappresentanti , dipendenti , familiari  o soggetti comunque legati all’impresa da rapporti professionali ;</w:t>
      </w:r>
    </w:p>
    <w:p w14:paraId="44628C53" w14:textId="77777777" w:rsidR="00636418" w:rsidRDefault="00636418" w:rsidP="00636418">
      <w:pPr>
        <w:pStyle w:val="Paragrafoelenco"/>
        <w:numPr>
          <w:ilvl w:val="0"/>
          <w:numId w:val="134"/>
        </w:numPr>
        <w:jc w:val="both"/>
        <w:rPr>
          <w:sz w:val="24"/>
          <w:szCs w:val="24"/>
        </w:rPr>
      </w:pPr>
      <w:r>
        <w:rPr>
          <w:sz w:val="24"/>
          <w:szCs w:val="24"/>
        </w:rPr>
        <w:t>indicare eventuali relazioni di parentela , affinita’ , amicizia , o assidua frequentazione , sussistenti tra loco , o tra i propri soci  o dipendenti e i dipendenti  dell’Ente.</w:t>
      </w:r>
    </w:p>
    <w:p w14:paraId="13AE2AB7" w14:textId="77777777" w:rsidR="00636418" w:rsidRDefault="00636418" w:rsidP="00636418">
      <w:pPr>
        <w:pStyle w:val="Paragrafoelenco"/>
        <w:numPr>
          <w:ilvl w:val="0"/>
          <w:numId w:val="134"/>
        </w:numPr>
        <w:jc w:val="both"/>
        <w:rPr>
          <w:sz w:val="24"/>
          <w:szCs w:val="24"/>
        </w:rPr>
      </w:pPr>
      <w:r>
        <w:rPr>
          <w:sz w:val="24"/>
          <w:szCs w:val="24"/>
        </w:rPr>
        <w:t>Indicare eventuali cause ostative  al rapporto con l’Ente  per precedente impiego presso di esso nell’ultimo triennio  , di cui al Dlgs 165/2001 art. 53 co. 16 ter.</w:t>
      </w:r>
    </w:p>
    <w:p w14:paraId="1BA96ACD" w14:textId="77777777" w:rsidR="00636418" w:rsidRDefault="00636418" w:rsidP="00636418">
      <w:pPr>
        <w:jc w:val="both"/>
        <w:rPr>
          <w:sz w:val="24"/>
          <w:szCs w:val="24"/>
        </w:rPr>
      </w:pPr>
    </w:p>
    <w:p w14:paraId="4D72F66A" w14:textId="77777777" w:rsidR="00636418" w:rsidRDefault="00636418" w:rsidP="00636418">
      <w:pPr>
        <w:jc w:val="both"/>
        <w:rPr>
          <w:sz w:val="24"/>
          <w:szCs w:val="24"/>
        </w:rPr>
      </w:pPr>
    </w:p>
    <w:tbl>
      <w:tblPr>
        <w:tblStyle w:val="Grigliatabella"/>
        <w:tblW w:w="0" w:type="auto"/>
        <w:tblLook w:val="04A0" w:firstRow="1" w:lastRow="0" w:firstColumn="1" w:lastColumn="0" w:noHBand="0" w:noVBand="1"/>
      </w:tblPr>
      <w:tblGrid>
        <w:gridCol w:w="9622"/>
      </w:tblGrid>
      <w:tr w:rsidR="00636418" w14:paraId="731F854F"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4E642656" w14:textId="77777777" w:rsidR="00636418" w:rsidRDefault="00CE58BF">
            <w:pPr>
              <w:autoSpaceDE/>
              <w:jc w:val="both"/>
              <w:rPr>
                <w:rFonts w:ascii="Times New Roman" w:eastAsia="Times New Roman" w:hAnsi="Times New Roman" w:cs="Times New Roman"/>
                <w:sz w:val="24"/>
                <w:szCs w:val="24"/>
                <w:lang w:eastAsia="it-IT"/>
              </w:rPr>
            </w:pPr>
            <w:r>
              <w:rPr>
                <w:sz w:val="24"/>
                <w:szCs w:val="24"/>
                <w:lang w:eastAsia="it-IT"/>
              </w:rPr>
              <w:t>2.3.28</w:t>
            </w:r>
            <w:r w:rsidR="00636418">
              <w:rPr>
                <w:sz w:val="24"/>
                <w:szCs w:val="24"/>
                <w:lang w:eastAsia="it-IT"/>
              </w:rPr>
              <w:t xml:space="preserve"> MISURE DI DEMATERIALIZZAZIONE E DIGITALIZZAZIONE DELLE PROCEDURE</w:t>
            </w:r>
          </w:p>
        </w:tc>
      </w:tr>
    </w:tbl>
    <w:p w14:paraId="1B4A2043" w14:textId="77777777" w:rsidR="00636418" w:rsidRDefault="00636418" w:rsidP="00636418">
      <w:pPr>
        <w:jc w:val="both"/>
        <w:rPr>
          <w:rFonts w:eastAsia="Times New Roman"/>
          <w:sz w:val="24"/>
          <w:szCs w:val="24"/>
        </w:rPr>
      </w:pPr>
    </w:p>
    <w:p w14:paraId="05C467DC" w14:textId="03E33663" w:rsidR="00636418" w:rsidRDefault="00636418" w:rsidP="00636418">
      <w:pPr>
        <w:jc w:val="both"/>
        <w:rPr>
          <w:sz w:val="24"/>
          <w:szCs w:val="24"/>
        </w:rPr>
      </w:pPr>
      <w:r>
        <w:rPr>
          <w:sz w:val="24"/>
          <w:szCs w:val="24"/>
        </w:rPr>
        <w:t>La dematerializzazione documentale è  oltre che misura di prevenzione corruzione anche obiettivo di performance organizz</w:t>
      </w:r>
      <w:r w:rsidR="00F85B30">
        <w:rPr>
          <w:sz w:val="24"/>
          <w:szCs w:val="24"/>
        </w:rPr>
        <w:t>ativa nel Piano pe</w:t>
      </w:r>
      <w:r w:rsidR="00C21CDF">
        <w:rPr>
          <w:sz w:val="24"/>
          <w:szCs w:val="24"/>
        </w:rPr>
        <w:t>rformance 2025</w:t>
      </w:r>
      <w:r w:rsidR="00321C83">
        <w:rPr>
          <w:sz w:val="24"/>
          <w:szCs w:val="24"/>
        </w:rPr>
        <w:t xml:space="preserve"> </w:t>
      </w:r>
      <w:r>
        <w:rPr>
          <w:sz w:val="24"/>
          <w:szCs w:val="24"/>
        </w:rPr>
        <w:t xml:space="preserve">. La dematerializzazione è riferita a procedimenti </w:t>
      </w:r>
      <w:r w:rsidR="00321C83">
        <w:rPr>
          <w:sz w:val="24"/>
          <w:szCs w:val="24"/>
        </w:rPr>
        <w:t xml:space="preserve"> di gestione delle determine e delle delibere.</w:t>
      </w:r>
      <w:r>
        <w:rPr>
          <w:sz w:val="24"/>
          <w:szCs w:val="24"/>
        </w:rPr>
        <w:t>- E’ stata inoltre prevista l’implementazione dei servizi a pagamento tramite Pago pa  con</w:t>
      </w:r>
      <w:r w:rsidR="00F85B30">
        <w:rPr>
          <w:sz w:val="24"/>
          <w:szCs w:val="24"/>
        </w:rPr>
        <w:t xml:space="preserve"> il seguente target : almeno  il 100 </w:t>
      </w:r>
      <w:r>
        <w:rPr>
          <w:sz w:val="24"/>
          <w:szCs w:val="24"/>
        </w:rPr>
        <w:t xml:space="preserve">0% dei servizi erogati dal Comune di Santi Cosma E Damiano  deve  consentire l’uso di pago pa  pagamenti elettronici. </w:t>
      </w:r>
    </w:p>
    <w:p w14:paraId="5AD11B44" w14:textId="77777777" w:rsidR="00636418" w:rsidRDefault="00636418" w:rsidP="00636418">
      <w:pPr>
        <w:jc w:val="both"/>
        <w:rPr>
          <w:sz w:val="24"/>
          <w:szCs w:val="24"/>
        </w:rPr>
      </w:pPr>
    </w:p>
    <w:tbl>
      <w:tblPr>
        <w:tblStyle w:val="Grigliatabella"/>
        <w:tblW w:w="0" w:type="auto"/>
        <w:tblLook w:val="04A0" w:firstRow="1" w:lastRow="0" w:firstColumn="1" w:lastColumn="0" w:noHBand="0" w:noVBand="1"/>
      </w:tblPr>
      <w:tblGrid>
        <w:gridCol w:w="9622"/>
      </w:tblGrid>
      <w:tr w:rsidR="00636418" w14:paraId="358353DB"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230FF053" w14:textId="4D5C3209" w:rsidR="00636418" w:rsidRDefault="00CE58BF">
            <w:pPr>
              <w:autoSpaceDE/>
              <w:jc w:val="both"/>
              <w:rPr>
                <w:rFonts w:ascii="Times New Roman" w:eastAsia="Times New Roman" w:hAnsi="Times New Roman" w:cs="Times New Roman"/>
                <w:sz w:val="24"/>
                <w:szCs w:val="24"/>
                <w:lang w:eastAsia="it-IT"/>
              </w:rPr>
            </w:pPr>
            <w:r>
              <w:rPr>
                <w:sz w:val="24"/>
                <w:szCs w:val="24"/>
                <w:lang w:eastAsia="it-IT"/>
              </w:rPr>
              <w:t>2.3.29</w:t>
            </w:r>
            <w:r w:rsidR="00636418">
              <w:rPr>
                <w:sz w:val="24"/>
                <w:szCs w:val="24"/>
                <w:lang w:eastAsia="it-IT"/>
              </w:rPr>
              <w:t xml:space="preserve">   MISURA DELL’ ANTIRICICLAGGIO</w:t>
            </w:r>
            <w:r w:rsidR="00731854">
              <w:rPr>
                <w:sz w:val="24"/>
                <w:szCs w:val="24"/>
                <w:lang w:eastAsia="it-IT"/>
              </w:rPr>
              <w:t xml:space="preserve"> </w:t>
            </w:r>
          </w:p>
        </w:tc>
      </w:tr>
    </w:tbl>
    <w:p w14:paraId="0A34B8C7" w14:textId="77777777" w:rsidR="00636418" w:rsidRDefault="00636418" w:rsidP="00636418">
      <w:pPr>
        <w:jc w:val="both"/>
        <w:rPr>
          <w:rFonts w:eastAsia="Times New Roman"/>
          <w:sz w:val="24"/>
          <w:szCs w:val="24"/>
        </w:rPr>
      </w:pPr>
      <w:r>
        <w:rPr>
          <w:sz w:val="24"/>
          <w:szCs w:val="24"/>
        </w:rPr>
        <w:t xml:space="preserve"> I procedimenti amministrativi hanno spesso ad oggetto la gestione di risorse economiche  suscettibili di utilizzo per fini illeciti. </w:t>
      </w:r>
    </w:p>
    <w:p w14:paraId="23A150F5" w14:textId="77777777" w:rsidR="00636418" w:rsidRDefault="00636418" w:rsidP="00636418">
      <w:pPr>
        <w:jc w:val="both"/>
        <w:rPr>
          <w:sz w:val="24"/>
          <w:szCs w:val="24"/>
        </w:rPr>
      </w:pPr>
      <w:r>
        <w:rPr>
          <w:sz w:val="24"/>
          <w:szCs w:val="24"/>
        </w:rPr>
        <w:t xml:space="preserve">Le PA nel perseguimento dell’interesse pubblico rivolgono la propria attivita’ nei confronti di soggetti portato di interessi di carattere imprenditoriale e professionale. </w:t>
      </w:r>
    </w:p>
    <w:p w14:paraId="7EAB9659" w14:textId="77777777" w:rsidR="00636418" w:rsidRDefault="00636418" w:rsidP="00636418">
      <w:pPr>
        <w:jc w:val="both"/>
        <w:rPr>
          <w:sz w:val="24"/>
          <w:szCs w:val="24"/>
        </w:rPr>
      </w:pPr>
      <w:r>
        <w:rPr>
          <w:sz w:val="24"/>
          <w:szCs w:val="24"/>
        </w:rPr>
        <w:t xml:space="preserve">Il modus operandi del soggetto con cui la PA si interfaccia puo’ presentare profili di anomalia e destare il sospetto che il soggetto  sia coinvolto  in riciclaggio ovvero utilizzi fondi provenienti da attivita’ criminosa. Il riciclaggio è qualsiasi attivita’ diretta a mascherare l’origine illecita di beni e a reimmetterli nell’economia legale. </w:t>
      </w:r>
    </w:p>
    <w:p w14:paraId="17B3E240" w14:textId="77777777" w:rsidR="00636418" w:rsidRDefault="00636418" w:rsidP="00636418">
      <w:pPr>
        <w:jc w:val="both"/>
        <w:rPr>
          <w:sz w:val="24"/>
          <w:szCs w:val="24"/>
        </w:rPr>
      </w:pPr>
      <w:r>
        <w:rPr>
          <w:sz w:val="24"/>
          <w:szCs w:val="24"/>
        </w:rPr>
        <w:t xml:space="preserve">A livello nazionale il sistema di prevenzione del riciclaggio dei proventi di attivita’ criminose  e del finanziamento del terrorismi  è imperniato sull’attivita’ dell’Unita’ di Informazione Finanziaria per l’Italia (UIF ) che si avvale, ex art 10 Dlgs 231/2007  da ultimo modificato dal Dlgs 4 ottobre 2019 nr. 125 , della collaborazione attiva di  molti soggetti pubblici e privati tra cui  si annoverano anche le Pubbliche Amministrazioni.  Il contributo richiesto alle Pubbliche Amministrazioni  è l’obbligo ex art 35 del citato decreto  di comunicare alla UIF dati e informazioni concernenti operazioni sospette  di cui le Pubbliche Amministrazioni vengano a conoscenza  nell’esercizio della propria attivita’ istituzionale. </w:t>
      </w:r>
    </w:p>
    <w:p w14:paraId="6AFB65EC" w14:textId="77777777" w:rsidR="00636418" w:rsidRDefault="00636418" w:rsidP="00636418">
      <w:pPr>
        <w:jc w:val="both"/>
        <w:rPr>
          <w:sz w:val="24"/>
          <w:szCs w:val="24"/>
        </w:rPr>
      </w:pPr>
      <w:r>
        <w:rPr>
          <w:sz w:val="24"/>
          <w:szCs w:val="24"/>
        </w:rPr>
        <w:t xml:space="preserve">C’è poi l’obbligo di adottare procedure interne idonee a valutare il livello di esposizione dei propri uffici al rischio e di indicare le misure necessarie a mitigarlo. </w:t>
      </w:r>
    </w:p>
    <w:p w14:paraId="4982032C" w14:textId="77777777" w:rsidR="00636418" w:rsidRDefault="00636418" w:rsidP="00636418">
      <w:pPr>
        <w:jc w:val="both"/>
        <w:rPr>
          <w:sz w:val="24"/>
          <w:szCs w:val="24"/>
        </w:rPr>
      </w:pPr>
      <w:r>
        <w:rPr>
          <w:sz w:val="24"/>
          <w:szCs w:val="24"/>
        </w:rPr>
        <w:t xml:space="preserve">Infine è previsto l’obbligo di formazione del personale. </w:t>
      </w:r>
    </w:p>
    <w:p w14:paraId="1BC09351" w14:textId="77777777" w:rsidR="00636418" w:rsidRDefault="00636418" w:rsidP="00636418">
      <w:pPr>
        <w:jc w:val="both"/>
        <w:rPr>
          <w:sz w:val="24"/>
          <w:szCs w:val="24"/>
        </w:rPr>
      </w:pPr>
      <w:r>
        <w:rPr>
          <w:sz w:val="24"/>
          <w:szCs w:val="24"/>
        </w:rPr>
        <w:t xml:space="preserve">E’ necessario adottare una procedura interna  che disciplini la nomina del gestore delegato  a valutare ed effettuare comunicazioni alla UIF , interloquisca con la UIF, definisca del modalita’ con cui gli addetti agli uffici comunichino informazioni rilevanti al gestore e ripartisca i ruoli e la responsabilita’. </w:t>
      </w:r>
    </w:p>
    <w:p w14:paraId="45E04638" w14:textId="77777777" w:rsidR="00636418" w:rsidRDefault="00636418" w:rsidP="00636418">
      <w:pPr>
        <w:jc w:val="both"/>
        <w:rPr>
          <w:sz w:val="24"/>
          <w:szCs w:val="24"/>
        </w:rPr>
      </w:pPr>
      <w:r>
        <w:rPr>
          <w:sz w:val="24"/>
          <w:szCs w:val="24"/>
        </w:rPr>
        <w:t xml:space="preserve">La UIF ha emanato le istruzioni in data 23 aprile 2018  circa i dati e le informazioni da trasmettere , le modalita’ e i termini delle comunicazioni nonche’ gli indicatori per agevolare la rilevazione di operazioni sospette. </w:t>
      </w:r>
    </w:p>
    <w:p w14:paraId="47F2AA3C" w14:textId="77777777" w:rsidR="00636418" w:rsidRDefault="00636418" w:rsidP="00636418">
      <w:pPr>
        <w:jc w:val="both"/>
        <w:rPr>
          <w:sz w:val="24"/>
          <w:szCs w:val="24"/>
        </w:rPr>
      </w:pPr>
      <w:r>
        <w:rPr>
          <w:sz w:val="24"/>
          <w:szCs w:val="24"/>
        </w:rPr>
        <w:t xml:space="preserve">Le disposizioni sopra richiamate  delineano in modo specifico  le competenze in funzione antiriciclaggio in capo agli Uffici delle Pubbliche Amministrazioni con compiti di amministrazione attiva e di controllo  nell’ambito delle seguenti aree di intervento  coincidenti con alcune aree di rischio  definite per il contrasto  della corruzione , per i processi/ procedimenti : </w:t>
      </w:r>
    </w:p>
    <w:p w14:paraId="43799C1C" w14:textId="77777777" w:rsidR="00636418" w:rsidRDefault="00636418" w:rsidP="00636418">
      <w:pPr>
        <w:jc w:val="both"/>
        <w:rPr>
          <w:sz w:val="24"/>
          <w:szCs w:val="24"/>
        </w:rPr>
      </w:pPr>
      <w:r>
        <w:rPr>
          <w:sz w:val="24"/>
          <w:szCs w:val="24"/>
        </w:rPr>
        <w:t>-finalizzati all’adozione di provvedimenti di autorizzazione o concessione;</w:t>
      </w:r>
    </w:p>
    <w:p w14:paraId="2B66AF9F" w14:textId="77777777" w:rsidR="00636418" w:rsidRDefault="00636418" w:rsidP="00636418">
      <w:pPr>
        <w:jc w:val="both"/>
        <w:rPr>
          <w:sz w:val="24"/>
          <w:szCs w:val="24"/>
        </w:rPr>
      </w:pPr>
      <w:r>
        <w:rPr>
          <w:sz w:val="24"/>
          <w:szCs w:val="24"/>
        </w:rPr>
        <w:t xml:space="preserve">-di scelta del contraente  per l’affidamento di lavori , servizi e forniture  secondo le disposizioni di cui al Codice dei contratti pubblici. </w:t>
      </w:r>
    </w:p>
    <w:p w14:paraId="1D6C2B40" w14:textId="77777777" w:rsidR="00636418" w:rsidRDefault="00636418" w:rsidP="00636418">
      <w:pPr>
        <w:jc w:val="both"/>
        <w:rPr>
          <w:sz w:val="24"/>
          <w:szCs w:val="24"/>
        </w:rPr>
      </w:pPr>
      <w:r>
        <w:rPr>
          <w:sz w:val="24"/>
          <w:szCs w:val="24"/>
        </w:rPr>
        <w:t xml:space="preserve">-di concessione ed erogazione di sovvenzioni , contributi , sussidi , ausili finanziari nonche’ attribuzione di vantaggi economici di qualunque genere a persone fisiche ed enti pubblici e privati. </w:t>
      </w:r>
    </w:p>
    <w:p w14:paraId="59C3EA79" w14:textId="77777777" w:rsidR="00636418" w:rsidRDefault="00636418" w:rsidP="00636418">
      <w:pPr>
        <w:jc w:val="both"/>
        <w:rPr>
          <w:sz w:val="24"/>
          <w:szCs w:val="24"/>
        </w:rPr>
      </w:pPr>
      <w:r>
        <w:rPr>
          <w:sz w:val="24"/>
          <w:szCs w:val="24"/>
        </w:rPr>
        <w:t xml:space="preserve">L’Amministrazione è conseguentemente tenuta  in attuazione della citata normativa a collaborare con le autorita’ competenti  in tema di lotta al riciclaggio  individuando e segnalando  le attivita’ ed i fatti rilevanti  che potrebbero essere indicatori  di operazioni di riciclaggio  , limitatamente ad aree di rischio sopra  citate. </w:t>
      </w:r>
    </w:p>
    <w:p w14:paraId="4C0714F3" w14:textId="77777777" w:rsidR="0079369F" w:rsidRDefault="00636418" w:rsidP="00636418">
      <w:pPr>
        <w:jc w:val="both"/>
        <w:rPr>
          <w:sz w:val="24"/>
          <w:szCs w:val="24"/>
        </w:rPr>
      </w:pPr>
      <w:r>
        <w:rPr>
          <w:sz w:val="24"/>
          <w:szCs w:val="24"/>
        </w:rPr>
        <w:t>Nel corso dell’anno 2022 sono state adottate disposizioni organizzative con DGC nr. 120 del 14.10.2022.</w:t>
      </w:r>
    </w:p>
    <w:p w14:paraId="22E33E43" w14:textId="77777777" w:rsidR="00636418" w:rsidRDefault="00636418" w:rsidP="00636418">
      <w:pPr>
        <w:jc w:val="both"/>
        <w:rPr>
          <w:sz w:val="24"/>
          <w:szCs w:val="24"/>
        </w:rPr>
      </w:pPr>
    </w:p>
    <w:p w14:paraId="02D85F3E" w14:textId="77777777" w:rsidR="00636418" w:rsidRDefault="00636418" w:rsidP="00636418">
      <w:pPr>
        <w:jc w:val="both"/>
        <w:rPr>
          <w:sz w:val="24"/>
          <w:szCs w:val="24"/>
        </w:rPr>
      </w:pPr>
    </w:p>
    <w:p w14:paraId="41CA8B44" w14:textId="77777777" w:rsidR="00636418" w:rsidRDefault="00636418" w:rsidP="00636418">
      <w:pPr>
        <w:jc w:val="both"/>
        <w:rPr>
          <w:sz w:val="24"/>
          <w:szCs w:val="24"/>
        </w:rPr>
      </w:pPr>
    </w:p>
    <w:tbl>
      <w:tblPr>
        <w:tblStyle w:val="Grigliatabella"/>
        <w:tblW w:w="0" w:type="auto"/>
        <w:tblInd w:w="108" w:type="dxa"/>
        <w:tblLook w:val="04A0" w:firstRow="1" w:lastRow="0" w:firstColumn="1" w:lastColumn="0" w:noHBand="0" w:noVBand="1"/>
      </w:tblPr>
      <w:tblGrid>
        <w:gridCol w:w="4811"/>
        <w:gridCol w:w="4811"/>
      </w:tblGrid>
      <w:tr w:rsidR="00636418" w14:paraId="6E3324AC" w14:textId="77777777" w:rsidTr="00636418">
        <w:tc>
          <w:tcPr>
            <w:tcW w:w="4811" w:type="dxa"/>
            <w:tcBorders>
              <w:top w:val="single" w:sz="4" w:space="0" w:color="auto"/>
              <w:left w:val="single" w:sz="4" w:space="0" w:color="auto"/>
              <w:bottom w:val="single" w:sz="4" w:space="0" w:color="auto"/>
              <w:right w:val="single" w:sz="4" w:space="0" w:color="auto"/>
            </w:tcBorders>
            <w:hideMark/>
          </w:tcPr>
          <w:p w14:paraId="124D7CF6" w14:textId="77777777" w:rsidR="00636418" w:rsidRDefault="00636418">
            <w:pPr>
              <w:autoSpaceDE/>
              <w:rPr>
                <w:rFonts w:ascii="Times New Roman" w:eastAsia="Times New Roman" w:hAnsi="Times New Roman" w:cs="Times New Roman"/>
                <w:sz w:val="24"/>
                <w:szCs w:val="24"/>
                <w:lang w:eastAsia="it-IT"/>
              </w:rPr>
            </w:pPr>
            <w:r>
              <w:rPr>
                <w:sz w:val="24"/>
                <w:szCs w:val="24"/>
                <w:lang w:eastAsia="it-IT"/>
              </w:rPr>
              <w:t>RESPONSABILI</w:t>
            </w:r>
          </w:p>
        </w:tc>
        <w:tc>
          <w:tcPr>
            <w:tcW w:w="4811" w:type="dxa"/>
            <w:tcBorders>
              <w:top w:val="single" w:sz="4" w:space="0" w:color="auto"/>
              <w:left w:val="single" w:sz="4" w:space="0" w:color="auto"/>
              <w:bottom w:val="single" w:sz="4" w:space="0" w:color="auto"/>
              <w:right w:val="single" w:sz="4" w:space="0" w:color="auto"/>
            </w:tcBorders>
            <w:hideMark/>
          </w:tcPr>
          <w:p w14:paraId="41BF97E6" w14:textId="77777777" w:rsidR="00636418" w:rsidRDefault="00636418">
            <w:pPr>
              <w:autoSpaceDE/>
              <w:rPr>
                <w:rFonts w:ascii="Times New Roman" w:eastAsia="Times New Roman" w:hAnsi="Times New Roman" w:cs="Times New Roman"/>
                <w:sz w:val="24"/>
                <w:szCs w:val="24"/>
                <w:lang w:eastAsia="it-IT"/>
              </w:rPr>
            </w:pPr>
            <w:r>
              <w:rPr>
                <w:sz w:val="24"/>
                <w:szCs w:val="24"/>
                <w:lang w:eastAsia="it-IT"/>
              </w:rPr>
              <w:t xml:space="preserve">Responsabili dei Settori  – </w:t>
            </w:r>
          </w:p>
        </w:tc>
      </w:tr>
      <w:tr w:rsidR="00636418" w14:paraId="77699C8E" w14:textId="77777777" w:rsidTr="00636418">
        <w:tc>
          <w:tcPr>
            <w:tcW w:w="4811" w:type="dxa"/>
            <w:tcBorders>
              <w:top w:val="single" w:sz="4" w:space="0" w:color="auto"/>
              <w:left w:val="single" w:sz="4" w:space="0" w:color="auto"/>
              <w:bottom w:val="single" w:sz="4" w:space="0" w:color="auto"/>
              <w:right w:val="single" w:sz="4" w:space="0" w:color="auto"/>
            </w:tcBorders>
            <w:hideMark/>
          </w:tcPr>
          <w:p w14:paraId="3B12DDAF" w14:textId="77777777" w:rsidR="00636418" w:rsidRDefault="00636418">
            <w:pPr>
              <w:autoSpaceDE/>
              <w:rPr>
                <w:rFonts w:ascii="Times New Roman" w:eastAsia="Times New Roman" w:hAnsi="Times New Roman" w:cs="Times New Roman"/>
                <w:sz w:val="24"/>
                <w:szCs w:val="24"/>
                <w:lang w:eastAsia="it-IT"/>
              </w:rPr>
            </w:pPr>
            <w:r>
              <w:rPr>
                <w:sz w:val="24"/>
                <w:szCs w:val="24"/>
                <w:lang w:eastAsia="it-IT"/>
              </w:rPr>
              <w:t xml:space="preserve">MISURA DI PREVENZIONE   </w:t>
            </w:r>
          </w:p>
        </w:tc>
        <w:tc>
          <w:tcPr>
            <w:tcW w:w="4811" w:type="dxa"/>
            <w:tcBorders>
              <w:top w:val="single" w:sz="4" w:space="0" w:color="auto"/>
              <w:left w:val="single" w:sz="4" w:space="0" w:color="auto"/>
              <w:bottom w:val="single" w:sz="4" w:space="0" w:color="auto"/>
              <w:right w:val="single" w:sz="4" w:space="0" w:color="auto"/>
            </w:tcBorders>
            <w:hideMark/>
          </w:tcPr>
          <w:p w14:paraId="5DCF5E82" w14:textId="19F1FA59" w:rsidR="00636418" w:rsidRDefault="00C7248D">
            <w:pPr>
              <w:autoSpaceDE/>
              <w:rPr>
                <w:rFonts w:ascii="Times New Roman" w:eastAsia="Times New Roman" w:hAnsi="Times New Roman" w:cs="Times New Roman"/>
                <w:sz w:val="24"/>
                <w:szCs w:val="24"/>
                <w:lang w:eastAsia="it-IT"/>
              </w:rPr>
            </w:pPr>
            <w:r>
              <w:rPr>
                <w:sz w:val="24"/>
                <w:szCs w:val="24"/>
                <w:lang w:eastAsia="it-IT"/>
              </w:rPr>
              <w:t>verifica check list anomalie</w:t>
            </w:r>
            <w:r w:rsidR="00F729DB">
              <w:rPr>
                <w:sz w:val="24"/>
                <w:szCs w:val="24"/>
                <w:lang w:eastAsia="it-IT"/>
              </w:rPr>
              <w:t xml:space="preserve"> ( allegate a precedenti Piani prevenzione corruzione ) </w:t>
            </w:r>
            <w:r>
              <w:rPr>
                <w:sz w:val="24"/>
                <w:szCs w:val="24"/>
                <w:lang w:eastAsia="it-IT"/>
              </w:rPr>
              <w:t xml:space="preserve"> se ricorrono  effettuare segnalazione</w:t>
            </w:r>
          </w:p>
        </w:tc>
      </w:tr>
      <w:tr w:rsidR="00636418" w14:paraId="11B41669" w14:textId="77777777" w:rsidTr="00636418">
        <w:tc>
          <w:tcPr>
            <w:tcW w:w="4811" w:type="dxa"/>
            <w:tcBorders>
              <w:top w:val="single" w:sz="4" w:space="0" w:color="auto"/>
              <w:left w:val="single" w:sz="4" w:space="0" w:color="auto"/>
              <w:bottom w:val="single" w:sz="4" w:space="0" w:color="auto"/>
              <w:right w:val="single" w:sz="4" w:space="0" w:color="auto"/>
            </w:tcBorders>
            <w:hideMark/>
          </w:tcPr>
          <w:p w14:paraId="29A7F30A" w14:textId="77777777" w:rsidR="00636418" w:rsidRDefault="00636418">
            <w:pPr>
              <w:autoSpaceDE/>
              <w:rPr>
                <w:rFonts w:ascii="Times New Roman" w:eastAsia="Times New Roman" w:hAnsi="Times New Roman" w:cs="Times New Roman"/>
                <w:sz w:val="24"/>
                <w:szCs w:val="24"/>
                <w:lang w:eastAsia="it-IT"/>
              </w:rPr>
            </w:pPr>
            <w:r>
              <w:rPr>
                <w:sz w:val="24"/>
                <w:szCs w:val="24"/>
                <w:lang w:eastAsia="it-IT"/>
              </w:rPr>
              <w:t>MONITORAGGIO dell’applicazione</w:t>
            </w:r>
          </w:p>
        </w:tc>
        <w:tc>
          <w:tcPr>
            <w:tcW w:w="4811" w:type="dxa"/>
            <w:tcBorders>
              <w:top w:val="single" w:sz="4" w:space="0" w:color="auto"/>
              <w:left w:val="single" w:sz="4" w:space="0" w:color="auto"/>
              <w:bottom w:val="single" w:sz="4" w:space="0" w:color="auto"/>
              <w:right w:val="single" w:sz="4" w:space="0" w:color="auto"/>
            </w:tcBorders>
          </w:tcPr>
          <w:p w14:paraId="2B239F6D" w14:textId="77777777" w:rsidR="00636418" w:rsidRDefault="00636418">
            <w:pPr>
              <w:autoSpaceDE/>
              <w:rPr>
                <w:rFonts w:ascii="Times New Roman" w:eastAsia="Times New Roman" w:hAnsi="Times New Roman"/>
                <w:sz w:val="24"/>
                <w:szCs w:val="24"/>
                <w:lang w:eastAsia="it-IT"/>
              </w:rPr>
            </w:pPr>
            <w:r>
              <w:rPr>
                <w:sz w:val="24"/>
                <w:szCs w:val="24"/>
                <w:lang w:eastAsia="it-IT"/>
              </w:rPr>
              <w:t xml:space="preserve">   Annuale</w:t>
            </w:r>
          </w:p>
          <w:p w14:paraId="10A7D571" w14:textId="77777777" w:rsidR="00636418" w:rsidRDefault="00636418">
            <w:pPr>
              <w:autoSpaceDE/>
              <w:rPr>
                <w:rFonts w:ascii="Times New Roman" w:eastAsia="Times New Roman" w:hAnsi="Times New Roman" w:cs="Times New Roman"/>
                <w:sz w:val="24"/>
                <w:szCs w:val="24"/>
                <w:lang w:eastAsia="it-IT"/>
              </w:rPr>
            </w:pPr>
          </w:p>
        </w:tc>
      </w:tr>
    </w:tbl>
    <w:p w14:paraId="44CC8320" w14:textId="77777777" w:rsidR="00636418" w:rsidRDefault="00636418" w:rsidP="00636418">
      <w:pPr>
        <w:pStyle w:val="Corpotesto"/>
        <w:spacing w:before="119"/>
        <w:ind w:left="395" w:right="556"/>
        <w:jc w:val="both"/>
        <w:rPr>
          <w:rFonts w:eastAsia="Times New Roman"/>
          <w:sz w:val="24"/>
          <w:szCs w:val="24"/>
        </w:rPr>
      </w:pPr>
    </w:p>
    <w:p w14:paraId="74CF3950" w14:textId="77777777" w:rsidR="00636418" w:rsidRDefault="00636418" w:rsidP="00636418">
      <w:pPr>
        <w:jc w:val="both"/>
        <w:rPr>
          <w:sz w:val="24"/>
          <w:szCs w:val="24"/>
        </w:rPr>
      </w:pPr>
    </w:p>
    <w:tbl>
      <w:tblPr>
        <w:tblStyle w:val="Grigliatabella"/>
        <w:tblW w:w="0" w:type="auto"/>
        <w:tblLook w:val="04A0" w:firstRow="1" w:lastRow="0" w:firstColumn="1" w:lastColumn="0" w:noHBand="0" w:noVBand="1"/>
      </w:tblPr>
      <w:tblGrid>
        <w:gridCol w:w="9622"/>
      </w:tblGrid>
      <w:tr w:rsidR="00636418" w14:paraId="646A81E6"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4CD6B855" w14:textId="77777777" w:rsidR="00636418" w:rsidRDefault="00CE58BF">
            <w:pPr>
              <w:autoSpaceDE/>
              <w:jc w:val="both"/>
              <w:rPr>
                <w:rFonts w:ascii="Times New Roman" w:eastAsia="Times New Roman" w:hAnsi="Times New Roman" w:cs="Times New Roman"/>
                <w:sz w:val="24"/>
                <w:szCs w:val="24"/>
                <w:lang w:eastAsia="it-IT"/>
              </w:rPr>
            </w:pPr>
            <w:r>
              <w:rPr>
                <w:sz w:val="24"/>
                <w:szCs w:val="24"/>
                <w:lang w:eastAsia="it-IT"/>
              </w:rPr>
              <w:t>2.3.30</w:t>
            </w:r>
            <w:del w:id="634" w:author="User" w:date="2022-03-21T18:09:00Z">
              <w:r w:rsidR="00636418">
                <w:rPr>
                  <w:sz w:val="24"/>
                  <w:szCs w:val="24"/>
                  <w:lang w:eastAsia="it-IT"/>
                </w:rPr>
                <w:delText>4.1.16</w:delText>
              </w:r>
            </w:del>
            <w:r w:rsidR="00636418">
              <w:rPr>
                <w:sz w:val="24"/>
                <w:szCs w:val="24"/>
                <w:lang w:eastAsia="it-IT"/>
              </w:rPr>
              <w:t xml:space="preserve"> MISURA</w:t>
            </w:r>
            <w:ins w:id="635" w:author="User" w:date="2022-03-21T17:58:00Z">
              <w:r w:rsidR="00636418">
                <w:rPr>
                  <w:sz w:val="24"/>
                  <w:szCs w:val="24"/>
                  <w:lang w:eastAsia="it-IT"/>
                </w:rPr>
                <w:t xml:space="preserve"> DELLA TRASPARENZA </w:t>
              </w:r>
            </w:ins>
            <w:del w:id="636" w:author="User" w:date="2022-03-21T17:58:00Z">
              <w:r w:rsidR="00636418">
                <w:rPr>
                  <w:sz w:val="24"/>
                  <w:szCs w:val="24"/>
                  <w:lang w:eastAsia="it-IT"/>
                </w:rPr>
                <w:delText>……………………</w:delText>
              </w:r>
            </w:del>
          </w:p>
        </w:tc>
      </w:tr>
    </w:tbl>
    <w:p w14:paraId="65063968" w14:textId="77777777" w:rsidR="00636418" w:rsidRDefault="00636418" w:rsidP="00636418">
      <w:pPr>
        <w:jc w:val="both"/>
        <w:rPr>
          <w:rFonts w:eastAsia="Times New Roman"/>
          <w:sz w:val="24"/>
          <w:szCs w:val="24"/>
        </w:rPr>
      </w:pPr>
    </w:p>
    <w:p w14:paraId="3AD5375A" w14:textId="77777777" w:rsidR="00636418" w:rsidRDefault="00636418" w:rsidP="00636418">
      <w:pPr>
        <w:pStyle w:val="Pidipagina"/>
        <w:widowControl/>
        <w:tabs>
          <w:tab w:val="left" w:pos="708"/>
        </w:tabs>
        <w:autoSpaceDE/>
        <w:autoSpaceDN/>
        <w:jc w:val="both"/>
        <w:rPr>
          <w:rFonts w:ascii="Times New Roman" w:hAnsi="Times New Roman"/>
          <w:sz w:val="24"/>
          <w:szCs w:val="24"/>
        </w:rPr>
      </w:pPr>
    </w:p>
    <w:p w14:paraId="0BD3FBCA" w14:textId="77777777" w:rsidR="00731854" w:rsidRDefault="00731854" w:rsidP="00731854">
      <w:pPr>
        <w:pStyle w:val="Pidipagina"/>
        <w:widowControl/>
        <w:tabs>
          <w:tab w:val="left" w:pos="708"/>
        </w:tabs>
        <w:autoSpaceDE/>
        <w:autoSpaceDN/>
        <w:jc w:val="both"/>
        <w:rPr>
          <w:ins w:id="637" w:author="User" w:date="2022-03-21T18:03:00Z"/>
          <w:rFonts w:eastAsia="MS ??"/>
          <w:sz w:val="24"/>
          <w:szCs w:val="24"/>
          <w:lang w:eastAsia="it-IT"/>
        </w:rPr>
      </w:pPr>
      <w:ins w:id="638" w:author="User" w:date="2022-03-21T18:01:00Z">
        <w:r>
          <w:t xml:space="preserve">La trasparenza amministrativa </w:t>
        </w:r>
      </w:ins>
      <w:ins w:id="639" w:author="User" w:date="2022-03-21T18:02:00Z">
        <w:r>
          <w:t xml:space="preserve"> costituisce uno degli strumenti piu’ efficaci per il contrasto del fenomeno della corruzione.  Il Dlgs 33/2013  così come modificato  dal Dlgs 97/2016 precisa che la trasparenza è intesa come accessibilita</w:t>
        </w:r>
      </w:ins>
      <w:ins w:id="640" w:author="User" w:date="2022-03-21T18:03:00Z">
        <w:r>
          <w:t>’ totale dei dati e documenti detenuti dalle pubbliche amministrazioni  , allo scopo di tutelare  i diritti dei cittadini  , promuovere la partecipazione degli interessati all’attivita’ amministrativa  e favorire forme diffuse di controllo  sul perseguimento delle funzioni istituzionali  e sull’utilizzo delle risorse pubbliche.</w:t>
        </w:r>
      </w:ins>
    </w:p>
    <w:p w14:paraId="5E6F253C" w14:textId="77777777" w:rsidR="00731854" w:rsidRDefault="00731854" w:rsidP="00731854">
      <w:pPr>
        <w:pStyle w:val="Pidipagina"/>
        <w:tabs>
          <w:tab w:val="left" w:pos="708"/>
        </w:tabs>
        <w:jc w:val="both"/>
        <w:rPr>
          <w:ins w:id="641" w:author="User" w:date="2022-03-21T18:04:00Z"/>
          <w:rFonts w:ascii="Times New Roman" w:hAnsi="Times New Roman"/>
        </w:rPr>
      </w:pPr>
      <w:ins w:id="642" w:author="User" w:date="2022-03-21T18:04:00Z">
        <w:r>
          <w:rPr>
            <w:rFonts w:ascii="Times New Roman" w:hAnsi="Times New Roman"/>
          </w:rPr>
          <w:t>Il Dlgs 97/2016 ha disposto l’unificazione  fra il Programma triennale  di prevenzione della corruzione  e quello della trasparenza .</w:t>
        </w:r>
      </w:ins>
    </w:p>
    <w:p w14:paraId="68F4591E" w14:textId="77777777" w:rsidR="00731854" w:rsidRDefault="00731854" w:rsidP="00731854">
      <w:pPr>
        <w:pStyle w:val="Pidipagina"/>
        <w:tabs>
          <w:tab w:val="left" w:pos="708"/>
        </w:tabs>
        <w:jc w:val="both"/>
        <w:rPr>
          <w:ins w:id="643" w:author="User" w:date="2022-03-21T18:05:00Z"/>
          <w:rFonts w:ascii="Times New Roman" w:hAnsi="Times New Roman"/>
        </w:rPr>
      </w:pPr>
      <w:ins w:id="644" w:author="User" w:date="2022-03-21T18:05:00Z">
        <w:r>
          <w:rPr>
            <w:rFonts w:ascii="Times New Roman" w:hAnsi="Times New Roman"/>
          </w:rPr>
          <w:t xml:space="preserve">Il Comune di </w:t>
        </w:r>
      </w:ins>
      <w:r>
        <w:rPr>
          <w:rFonts w:ascii="Times New Roman" w:hAnsi="Times New Roman"/>
        </w:rPr>
        <w:t xml:space="preserve">Santi Cosma e Damiano </w:t>
      </w:r>
      <w:ins w:id="645" w:author="User" w:date="2022-03-21T18:05:00Z">
        <w:r>
          <w:rPr>
            <w:rFonts w:ascii="Times New Roman" w:hAnsi="Times New Roman"/>
          </w:rPr>
          <w:t xml:space="preserve">  nel dare attuazione alla normativa della trasparenza  intende realizzare un amministrazione  aperta al servizio del cittadino.</w:t>
        </w:r>
      </w:ins>
    </w:p>
    <w:p w14:paraId="010BCA70" w14:textId="77777777" w:rsidR="00731854" w:rsidRDefault="00731854" w:rsidP="00731854">
      <w:pPr>
        <w:pStyle w:val="Pidipagina"/>
        <w:tabs>
          <w:tab w:val="left" w:pos="708"/>
        </w:tabs>
        <w:jc w:val="both"/>
        <w:rPr>
          <w:ins w:id="646" w:author="User" w:date="2022-03-21T18:06:00Z"/>
          <w:rFonts w:ascii="Times New Roman" w:hAnsi="Times New Roman"/>
        </w:rPr>
      </w:pPr>
      <w:ins w:id="647" w:author="User" w:date="2022-03-21T18:06:00Z">
        <w:r>
          <w:rPr>
            <w:rFonts w:ascii="Times New Roman" w:hAnsi="Times New Roman"/>
          </w:rPr>
          <w:t>La trasparenza è assicurata mediante :</w:t>
        </w:r>
      </w:ins>
    </w:p>
    <w:p w14:paraId="3C61EBCD" w14:textId="77777777" w:rsidR="00731854" w:rsidRDefault="00731854" w:rsidP="00731854">
      <w:pPr>
        <w:pStyle w:val="Pidipagina"/>
        <w:tabs>
          <w:tab w:val="left" w:pos="708"/>
        </w:tabs>
        <w:jc w:val="both"/>
        <w:rPr>
          <w:ins w:id="648" w:author="User" w:date="2022-03-21T18:08:00Z"/>
          <w:rFonts w:ascii="Times New Roman" w:hAnsi="Times New Roman"/>
        </w:rPr>
      </w:pPr>
      <w:ins w:id="649" w:author="User" w:date="2022-03-21T18:06:00Z">
        <w:r>
          <w:rPr>
            <w:rFonts w:ascii="Times New Roman" w:hAnsi="Times New Roman"/>
          </w:rPr>
          <w:t>la pubblicazione sul sito web istituzionale dell’Ente  delle informazioni  relative ai procedimenti amministrativi , di ogni aspetto dell</w:t>
        </w:r>
      </w:ins>
      <w:ins w:id="650" w:author="User" w:date="2022-03-21T18:07:00Z">
        <w:r>
          <w:rPr>
            <w:rFonts w:ascii="Times New Roman" w:hAnsi="Times New Roman"/>
          </w:rPr>
          <w:t>’organizzazione sull’utilizzo delle risorse  per il perseguimento delle funzioni istituzionali ,  dei risultati dell’attivita’ di misurazione e valutazione svolta dagli organi competenti  secondo criteri di facile accessibilita’  , completezza e semplicita</w:t>
        </w:r>
      </w:ins>
      <w:ins w:id="651" w:author="User" w:date="2022-03-21T18:08:00Z">
        <w:r>
          <w:rPr>
            <w:rFonts w:ascii="Times New Roman" w:hAnsi="Times New Roman"/>
          </w:rPr>
          <w:t>’ di consultazione ;</w:t>
        </w:r>
      </w:ins>
    </w:p>
    <w:p w14:paraId="139FEB66" w14:textId="77777777" w:rsidR="00731854" w:rsidRDefault="00731854" w:rsidP="00731854">
      <w:pPr>
        <w:pStyle w:val="Pidipagina"/>
        <w:tabs>
          <w:tab w:val="left" w:pos="708"/>
        </w:tabs>
        <w:jc w:val="both"/>
        <w:rPr>
          <w:ins w:id="652" w:author="User" w:date="2022-03-21T18:08:00Z"/>
          <w:rFonts w:ascii="Times New Roman" w:hAnsi="Times New Roman"/>
        </w:rPr>
      </w:pPr>
      <w:ins w:id="653" w:author="User" w:date="2022-03-21T18:08:00Z">
        <w:r>
          <w:rPr>
            <w:rFonts w:ascii="Times New Roman" w:hAnsi="Times New Roman"/>
          </w:rPr>
          <w:t xml:space="preserve"> l’istituto dell’accesso civico , semplice e generalizzato ;</w:t>
        </w:r>
      </w:ins>
    </w:p>
    <w:p w14:paraId="79165169" w14:textId="77777777" w:rsidR="00731854" w:rsidRDefault="00731854" w:rsidP="00731854">
      <w:pPr>
        <w:pStyle w:val="Pidipagina"/>
        <w:tabs>
          <w:tab w:val="left" w:pos="708"/>
        </w:tabs>
        <w:jc w:val="both"/>
        <w:rPr>
          <w:rFonts w:ascii="Times New Roman" w:hAnsi="Times New Roman"/>
        </w:rPr>
      </w:pPr>
      <w:ins w:id="654" w:author="User" w:date="2022-03-21T18:08:00Z">
        <w:r>
          <w:rPr>
            <w:rFonts w:ascii="Times New Roman" w:hAnsi="Times New Roman"/>
          </w:rPr>
          <w:t>la pubblicazione proattiva  avente ad oggetto dati ulteriori  rispetto a quelli per i quali è prevista la pubblicazione obbligatoria .</w:t>
        </w:r>
      </w:ins>
    </w:p>
    <w:p w14:paraId="683E3389" w14:textId="77777777" w:rsidR="00731854" w:rsidRDefault="00731854" w:rsidP="00731854">
      <w:pPr>
        <w:pStyle w:val="Pidipagina"/>
        <w:tabs>
          <w:tab w:val="left" w:pos="708"/>
        </w:tabs>
        <w:jc w:val="both"/>
        <w:rPr>
          <w:rFonts w:ascii="Times New Roman" w:hAnsi="Times New Roman"/>
        </w:rPr>
      </w:pPr>
      <w:r>
        <w:rPr>
          <w:rFonts w:ascii="Times New Roman" w:hAnsi="Times New Roman"/>
        </w:rPr>
        <w:t xml:space="preserve">La tabella degli obblighi di pubblicazione è stata aggiornata  secondo quanto previsto  da Delibera ANAC 495/2024. </w:t>
      </w:r>
    </w:p>
    <w:p w14:paraId="4CB30BAE" w14:textId="77777777" w:rsidR="00731854" w:rsidRDefault="00731854" w:rsidP="00731854">
      <w:pPr>
        <w:pStyle w:val="Pidipagina"/>
        <w:widowControl/>
        <w:tabs>
          <w:tab w:val="left" w:pos="708"/>
        </w:tabs>
        <w:autoSpaceDE/>
        <w:autoSpaceDN/>
        <w:jc w:val="both"/>
        <w:rPr>
          <w:rFonts w:ascii="Times New Roman" w:hAnsi="Times New Roman"/>
          <w:sz w:val="24"/>
          <w:szCs w:val="24"/>
        </w:rPr>
      </w:pPr>
    </w:p>
    <w:p w14:paraId="716104DF"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r w:rsidRPr="00731854">
        <w:rPr>
          <w:rFonts w:ascii="Times New Roman" w:hAnsi="Times New Roman"/>
          <w:sz w:val="24"/>
          <w:szCs w:val="24"/>
        </w:rPr>
        <w:t>L’ANAC con delibera 495/2024  del 25 settembre 2024 ha approvato tre nuovi schemi di pubblicazione  riguardanti i seguenti articoli del Dlgs 33/2023  :</w:t>
      </w:r>
    </w:p>
    <w:p w14:paraId="3204DE77"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r w:rsidRPr="00731854">
        <w:rPr>
          <w:rFonts w:ascii="Times New Roman" w:hAnsi="Times New Roman"/>
          <w:sz w:val="24"/>
          <w:szCs w:val="24"/>
        </w:rPr>
        <w:t>art 4bis utilizzo risorse pubbliche – il nuovo schema di pubblicazione riguarda la sottosezione  di Livello 1 denominata Pagamenti dell’Amministrazione e la sottosezione di Livello 2  rubricata dati sui pagamenti  .</w:t>
      </w:r>
    </w:p>
    <w:p w14:paraId="7FD75404"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r w:rsidRPr="00731854">
        <w:rPr>
          <w:rFonts w:ascii="Times New Roman" w:hAnsi="Times New Roman"/>
          <w:sz w:val="24"/>
          <w:szCs w:val="24"/>
        </w:rPr>
        <w:t xml:space="preserve">In particolare  i dati sui pagamenti vengono pubblicati  con cadenza trimestrale e non riguardano le spese in materia di personale dipendente gia’ disciplinate dagli artt. 15 e 20 Dlgs 33/2013  e i pagamenti effettuati in materia  di sovvenzioni , contributi , sussidi , ausili  finanziari e vantaggi economici per i quali si applicano gli artt. 26 e 27 Dlgs  33/2013 . I contributi da pubblicare nella sottosezione di Livello 1 riguardano solamente i contributi superiori a 1.000 euro. </w:t>
      </w:r>
    </w:p>
    <w:p w14:paraId="02BF2707"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r w:rsidRPr="00731854">
        <w:rPr>
          <w:rFonts w:ascii="Times New Roman" w:hAnsi="Times New Roman"/>
          <w:sz w:val="24"/>
          <w:szCs w:val="24"/>
        </w:rPr>
        <w:t xml:space="preserve">Il secondo schema licenziato dall’Autorita’  riguarda gli obblighi di pubblicazione concernenti l’organizzazione delle pubbliche amministrazioni  come disciplinati dall’art. 13 co. 1 lett a ,b, e d DGls 33/2013 ed è relativo alla sottosezione Organizzazione Articolazione degli uffici. </w:t>
      </w:r>
    </w:p>
    <w:p w14:paraId="7A48D789"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r w:rsidRPr="00731854">
        <w:rPr>
          <w:rFonts w:ascii="Times New Roman" w:hAnsi="Times New Roman"/>
          <w:sz w:val="24"/>
          <w:szCs w:val="24"/>
        </w:rPr>
        <w:t xml:space="preserve">I dati da pubblicare sono quelli relativi agli organi di indirizzo politico   con l’indicazione delle rispettive competenze. I dati da pubblicare si riferiscono all’articolazione degli uffici dell’amministrazione a supporto degli organi politici   sempre in formato tabellare con le  indicazioni  Denominazione Ufficio  competenze nominativo qualifica  recapito telefonico  casella di posta elettronica   casella di posta elettronica certificata. </w:t>
      </w:r>
    </w:p>
    <w:p w14:paraId="5781921D"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r w:rsidRPr="00731854">
        <w:rPr>
          <w:rFonts w:ascii="Times New Roman" w:hAnsi="Times New Roman"/>
          <w:sz w:val="24"/>
          <w:szCs w:val="24"/>
        </w:rPr>
        <w:t>Il terzo schema   approvato in via definitiva da ANAC  riguarda gli obblighi di pubblicazione concernenti i diati relativi ai controlli sull’organizzazione e sull’attivita’ dell’amministrazione  come previsti dall’art. 31 Dlgs 33/2013 ed è relativo alla sottosezione di Livello 1 denominata Controlli e rilievi sull’amministrazione e le tre sottsezioni di livello 2 denominate rispettivamente :</w:t>
      </w:r>
    </w:p>
    <w:p w14:paraId="20CF504F"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r w:rsidRPr="00731854">
        <w:rPr>
          <w:rFonts w:ascii="Times New Roman" w:hAnsi="Times New Roman"/>
          <w:sz w:val="24"/>
          <w:szCs w:val="24"/>
        </w:rPr>
        <w:t>Organismi indipendenti  di valutazione , nuclei di valutazione  o altri organismi con funzioni analoghe ;</w:t>
      </w:r>
    </w:p>
    <w:p w14:paraId="4C489E25"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r w:rsidRPr="00731854">
        <w:rPr>
          <w:rFonts w:ascii="Times New Roman" w:hAnsi="Times New Roman"/>
          <w:sz w:val="24"/>
          <w:szCs w:val="24"/>
        </w:rPr>
        <w:t xml:space="preserve">Organo di revisione amministrativa e contabile ; </w:t>
      </w:r>
    </w:p>
    <w:p w14:paraId="18E7DB2B"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r w:rsidRPr="00731854">
        <w:rPr>
          <w:rFonts w:ascii="Times New Roman" w:hAnsi="Times New Roman"/>
          <w:sz w:val="24"/>
          <w:szCs w:val="24"/>
        </w:rPr>
        <w:t>Corte dei Conti.</w:t>
      </w:r>
    </w:p>
    <w:p w14:paraId="11CFBF6A"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r w:rsidRPr="00731854">
        <w:rPr>
          <w:rFonts w:ascii="Times New Roman" w:hAnsi="Times New Roman"/>
          <w:sz w:val="24"/>
          <w:szCs w:val="24"/>
        </w:rPr>
        <w:t xml:space="preserve">Nella sottosezione OIV o organismo analogo   vanno pubblicati data e  documenti  dell’OIV di validazione relazione sulla performance ,  relazione sul funzionamento complessivo  del Sistema di valutazione  , atti degli organismi con funzioni analoghe anonimizzando i dati personali. </w:t>
      </w:r>
    </w:p>
    <w:p w14:paraId="69EF0139"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r w:rsidRPr="00731854">
        <w:rPr>
          <w:rFonts w:ascii="Times New Roman" w:hAnsi="Times New Roman"/>
          <w:sz w:val="24"/>
          <w:szCs w:val="24"/>
        </w:rPr>
        <w:t xml:space="preserve">Nella sottosezione Organi di revisione amministrativa e contabile vanno pubblicate le Relazioni degli organi di revisione amministrativa e contabile al bilancio di previsione , inserendo la data del documento  e il link dove consultare il documento integrale. </w:t>
      </w:r>
    </w:p>
    <w:p w14:paraId="110EDEFF"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r w:rsidRPr="00731854">
        <w:rPr>
          <w:rFonts w:ascii="Times New Roman" w:hAnsi="Times New Roman"/>
          <w:sz w:val="24"/>
          <w:szCs w:val="24"/>
        </w:rPr>
        <w:t xml:space="preserve">Corte dei conti – in questa sottosezione vanno pubblicate in formato tabellare la data di pubblicazione del rilievo , l’oggetto del rilievo  , il recepimento del rilievo da parte dell’amministrazione, il link al documento della Corte dei conti. </w:t>
      </w:r>
    </w:p>
    <w:p w14:paraId="028D96B6"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r w:rsidRPr="00731854">
        <w:rPr>
          <w:rFonts w:ascii="Times New Roman" w:hAnsi="Times New Roman"/>
          <w:sz w:val="24"/>
          <w:szCs w:val="24"/>
        </w:rPr>
        <w:t xml:space="preserve">La data di pubblicazione va sempre calcolata al 1 gennaio dell’anno successivo  a quello di pubblicazione e prosegue per i successivi cinque anni. </w:t>
      </w:r>
    </w:p>
    <w:p w14:paraId="0CDB6ED4"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r w:rsidRPr="00731854">
        <w:rPr>
          <w:rFonts w:ascii="Times New Roman" w:hAnsi="Times New Roman"/>
          <w:sz w:val="24"/>
          <w:szCs w:val="24"/>
        </w:rPr>
        <w:t xml:space="preserve">L’aggiornamento deve essere  dato in maniera tempestiva . Tendenzialmente l’aggiornamento  è nell’arco temporale non superiore ad  un semestre. </w:t>
      </w:r>
    </w:p>
    <w:p w14:paraId="59378306"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p>
    <w:p w14:paraId="7EC80005"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r w:rsidRPr="00731854">
        <w:rPr>
          <w:rFonts w:ascii="Times New Roman" w:hAnsi="Times New Roman"/>
          <w:sz w:val="24"/>
          <w:szCs w:val="24"/>
        </w:rPr>
        <w:t>Con decorrenza dal 1 gennaio 2024  le informazioni relative al ciclo di vita dei contratti pubblici  ai sensi dell’art. 37 e art. 28 Dlgs 36/2023  vengono trasmesse alla BDNCP per il tramite della  PCP . Le stazioni appaltanti , come previsto dalla  Delibera ANAC nr. 264 del 20 giugno 2023  come integrata e modificata da  Delibera Anac nr. 601  del 19 dicembre 2023 ,  art 3 co. 3  inseriscono sul sito istituzionale  nella sezione Amministrazione trasparente  un collegamento ipertestuale  che rinvia  ai dati relativi all’intero ciclo di vita del contratto contenuti nella BDNCP.  Su Amministrazione Trasparente   le stazioni appaltanti  pubblicano  i dati che non devono essere comunicati alla BDNCP e che sono oggetto di pubblicazione obbligatoria   secondo quanto previsto nell’Allegato 1 della Delibera Anac 264/2023 .</w:t>
      </w:r>
    </w:p>
    <w:p w14:paraId="59B5B2FB"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p>
    <w:p w14:paraId="2AA02811"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r w:rsidRPr="00731854">
        <w:rPr>
          <w:rFonts w:ascii="Times New Roman" w:hAnsi="Times New Roman"/>
          <w:sz w:val="24"/>
          <w:szCs w:val="24"/>
        </w:rPr>
        <w:t></w:t>
      </w:r>
      <w:r w:rsidRPr="00731854">
        <w:rPr>
          <w:rFonts w:ascii="Times New Roman" w:hAnsi="Times New Roman"/>
          <w:sz w:val="24"/>
          <w:szCs w:val="24"/>
        </w:rPr>
        <w:tab/>
        <w:t xml:space="preserve">Criteri di pubblicazione </w:t>
      </w:r>
    </w:p>
    <w:p w14:paraId="5D2DE8B2"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p>
    <w:p w14:paraId="4544CA4F"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r w:rsidRPr="00731854">
        <w:rPr>
          <w:rFonts w:ascii="Times New Roman" w:hAnsi="Times New Roman"/>
          <w:sz w:val="24"/>
          <w:szCs w:val="24"/>
        </w:rPr>
        <w:t>Gli obblighi di pubblicazione sono analiticamente descritti nell’Allegato 1 unitamente all’indicazione dei soggetti responsabili  della trasmissione , dei soggetti  responsabili della pubblicazione , della periodicita’ del flusso  dell’aggiornamento ,  modalita’ del monitoraggio nell’Allegato 2.</w:t>
      </w:r>
    </w:p>
    <w:p w14:paraId="7B1203C6"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p>
    <w:p w14:paraId="7D27C347"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r w:rsidRPr="00731854">
        <w:rPr>
          <w:rFonts w:ascii="Times New Roman" w:hAnsi="Times New Roman"/>
          <w:sz w:val="24"/>
          <w:szCs w:val="24"/>
        </w:rPr>
        <w:t></w:t>
      </w:r>
      <w:r w:rsidRPr="00731854">
        <w:rPr>
          <w:rFonts w:ascii="Times New Roman" w:hAnsi="Times New Roman"/>
          <w:sz w:val="24"/>
          <w:szCs w:val="24"/>
        </w:rPr>
        <w:tab/>
        <w:t>Il formato dei dati   pubblicati</w:t>
      </w:r>
    </w:p>
    <w:p w14:paraId="797B80D6"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p>
    <w:p w14:paraId="120A904D"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r w:rsidRPr="00731854">
        <w:rPr>
          <w:rFonts w:ascii="Times New Roman" w:hAnsi="Times New Roman"/>
          <w:sz w:val="24"/>
          <w:szCs w:val="24"/>
        </w:rPr>
        <w:t>I dati devono essere pubblicati in formato tabellare  e resi disponibili on line  in formati non proprietari  in modo da consentirne il piu’ ampio riutilizzo  anche a fini statistici. Per la pubblicazione dei dati su Amministrazione trasparente  è stato individuato il formato aperto PDF/A.</w:t>
      </w:r>
    </w:p>
    <w:p w14:paraId="3A4E8582"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p>
    <w:p w14:paraId="71649428"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r w:rsidRPr="00731854">
        <w:rPr>
          <w:rFonts w:ascii="Times New Roman" w:hAnsi="Times New Roman"/>
          <w:sz w:val="24"/>
          <w:szCs w:val="24"/>
        </w:rPr>
        <w:t></w:t>
      </w:r>
      <w:r w:rsidRPr="00731854">
        <w:rPr>
          <w:rFonts w:ascii="Times New Roman" w:hAnsi="Times New Roman"/>
          <w:sz w:val="24"/>
          <w:szCs w:val="24"/>
        </w:rPr>
        <w:tab/>
        <w:t>Aggiornamento dei dati</w:t>
      </w:r>
    </w:p>
    <w:p w14:paraId="3A94AAC2"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p>
    <w:p w14:paraId="7467A16D"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r w:rsidRPr="00731854">
        <w:rPr>
          <w:rFonts w:ascii="Times New Roman" w:hAnsi="Times New Roman"/>
          <w:sz w:val="24"/>
          <w:szCs w:val="24"/>
        </w:rPr>
        <w:t>Al fine di garantire l’attualita’ e la qualita’ delle informazioni pubbliche , per ciascun dato o documento  vanno assicurati il costante e tempestivo aggiornamento  .</w:t>
      </w:r>
    </w:p>
    <w:p w14:paraId="46A8C157"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p>
    <w:p w14:paraId="530E126D"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r w:rsidRPr="00731854">
        <w:rPr>
          <w:rFonts w:ascii="Times New Roman" w:hAnsi="Times New Roman"/>
          <w:sz w:val="24"/>
          <w:szCs w:val="24"/>
        </w:rPr>
        <w:t></w:t>
      </w:r>
      <w:r w:rsidRPr="00731854">
        <w:rPr>
          <w:rFonts w:ascii="Times New Roman" w:hAnsi="Times New Roman"/>
          <w:sz w:val="24"/>
          <w:szCs w:val="24"/>
        </w:rPr>
        <w:tab/>
        <w:t>Protezione dei dati personali</w:t>
      </w:r>
    </w:p>
    <w:p w14:paraId="5DE5C80C"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p>
    <w:p w14:paraId="53385624" w14:textId="2E76C239" w:rsidR="00731854" w:rsidRPr="00731854" w:rsidRDefault="00731854" w:rsidP="00731854">
      <w:pPr>
        <w:pStyle w:val="Pidipagina"/>
        <w:widowControl/>
        <w:tabs>
          <w:tab w:val="left" w:pos="708"/>
        </w:tabs>
        <w:autoSpaceDE/>
        <w:autoSpaceDN/>
        <w:jc w:val="both"/>
        <w:rPr>
          <w:rFonts w:ascii="Times New Roman" w:hAnsi="Times New Roman"/>
          <w:sz w:val="24"/>
          <w:szCs w:val="24"/>
        </w:rPr>
      </w:pPr>
      <w:r w:rsidRPr="00731854">
        <w:rPr>
          <w:rFonts w:ascii="Times New Roman" w:hAnsi="Times New Roman"/>
          <w:sz w:val="24"/>
          <w:szCs w:val="24"/>
        </w:rPr>
        <w:t>In coerenza con i principi di liceita’ , correttezza , limitazione delle finalita’  , minimizzazione  di dati di cui al Regolamento UE 2016/679 noto come GDPR  relativo alla protezione delle persone fisiche  con riguardo al trattamento  e alla libera circolazione dei dati personali e al Regolamento   per la protezio</w:t>
      </w:r>
      <w:r>
        <w:rPr>
          <w:rFonts w:ascii="Times New Roman" w:hAnsi="Times New Roman"/>
          <w:sz w:val="24"/>
          <w:szCs w:val="24"/>
        </w:rPr>
        <w:t xml:space="preserve">ne dei dati personali  vigente </w:t>
      </w:r>
      <w:r w:rsidRPr="00731854">
        <w:rPr>
          <w:rFonts w:ascii="Times New Roman" w:hAnsi="Times New Roman"/>
          <w:sz w:val="24"/>
          <w:szCs w:val="24"/>
        </w:rPr>
        <w:t xml:space="preserve">   , è consentita la diffusione dei dati personali  la cui inclusione in atti  e documenti da pubblicare  sia realmente necessaria  e proporzionata alla finalita’ di trasparenza perseguita  nel caso concreto , pertanto  nella selezione dei dati da pubblicare  si provvede usualmente all’oscuramento delle informazioni eccedenti e non pertinenti.  E’ sempre omessa  ai sensi dell’art. 26 co. 4 Dlgs 33/2013 la pubblicazione dei dati identificativi delle persone fisiche destinatarie  di provvedimenti di attribuzione  di sovvenzioni , contributi  , sussidi e attribuzioni di vantaggio economico qualora  dagli stessi si possano ricavare informazioni relative allo stato di salute  o alla situazione di disagio economico e sociale.  Allo scopo il sistema informatico in uso presso l’ente consente la pseudonimizzazione   dei soggetti beneficiari con l’inserimento di omissis  e con  l’inserimento della dicitura omesso in base all’art. 26.c4. Dlgs 33/2013.</w:t>
      </w:r>
    </w:p>
    <w:p w14:paraId="334D7E7E"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p>
    <w:p w14:paraId="3EFA7254"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r w:rsidRPr="00731854">
        <w:rPr>
          <w:rFonts w:ascii="Times New Roman" w:hAnsi="Times New Roman"/>
          <w:sz w:val="24"/>
          <w:szCs w:val="24"/>
        </w:rPr>
        <w:t></w:t>
      </w:r>
      <w:r w:rsidRPr="00731854">
        <w:rPr>
          <w:rFonts w:ascii="Times New Roman" w:hAnsi="Times New Roman"/>
          <w:sz w:val="24"/>
          <w:szCs w:val="24"/>
        </w:rPr>
        <w:tab/>
        <w:t>Accesso civico generalizzato</w:t>
      </w:r>
    </w:p>
    <w:p w14:paraId="2900D017"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p>
    <w:p w14:paraId="1F3BD873"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r w:rsidRPr="00731854">
        <w:rPr>
          <w:rFonts w:ascii="Times New Roman" w:hAnsi="Times New Roman"/>
          <w:sz w:val="24"/>
          <w:szCs w:val="24"/>
        </w:rPr>
        <w:t xml:space="preserve">Il FOIA costituisce un diritto fondamentale  in se’ come strumento che tende a realizzare il miglior soddisfacimento degli altri diritti fondamentali che l’ordinamento giuridico riconosce alla persona . </w:t>
      </w:r>
    </w:p>
    <w:p w14:paraId="55EB824D"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r w:rsidRPr="00731854">
        <w:rPr>
          <w:rFonts w:ascii="Times New Roman" w:hAnsi="Times New Roman"/>
          <w:sz w:val="24"/>
          <w:szCs w:val="24"/>
        </w:rPr>
        <w:t>Esso rinviene sicuro fondamento nell’art. 10 CEDU ( Consiglio di Stato Adunanza Plenaria 2 aprile 2020 nr. 10 ).</w:t>
      </w:r>
    </w:p>
    <w:p w14:paraId="46F2AB99"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r w:rsidRPr="00731854">
        <w:rPr>
          <w:rFonts w:ascii="Times New Roman" w:hAnsi="Times New Roman"/>
          <w:sz w:val="24"/>
          <w:szCs w:val="24"/>
        </w:rPr>
        <w:t>L’art. 5 co. 2 Dlgs 33/2013  individua le seguenti finalita’ dell’accesso civico : Allo scopo di favorire forme diffuse di controllo  sul perseguimento delle funzioni istituzionali e sull’utilizzo delle risorse pubbliche e di promuovere la partecipazione al dibattito pubblico –</w:t>
      </w:r>
    </w:p>
    <w:p w14:paraId="66ADEE70"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r w:rsidRPr="00731854">
        <w:rPr>
          <w:rFonts w:ascii="Times New Roman" w:hAnsi="Times New Roman"/>
          <w:sz w:val="24"/>
          <w:szCs w:val="24"/>
        </w:rPr>
        <w:t>Anche richieste presentate per finalita’ egoistiche ( purche’ non emulative e di mera curiosita’ ) possono favorire un controllo diffuso  sull’amministrazione , se consentono di conoscere le scelte amministrative effettuate. In tal senso Tar Campania sez. IV 7 febbraio 2020 nr. 604-</w:t>
      </w:r>
    </w:p>
    <w:p w14:paraId="39A12112"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r w:rsidRPr="00731854">
        <w:rPr>
          <w:rFonts w:ascii="Times New Roman" w:hAnsi="Times New Roman"/>
          <w:sz w:val="24"/>
          <w:szCs w:val="24"/>
        </w:rPr>
        <w:t>Nel caso di richieste generiche o eccessivamente onerose è opportuno attivare un dialogo cooperativo con i richiedenti.  Circolare nr. 2/2017 del Ministro della Pubblica Amministrazione : Per realizzare le finalita’ di partecipazione e accountability proprie del c.d modello FOIA è auspicabile che le Ammininistrazioni  si adoperino  per soddisfare l’interesse conoscitivo su cui si fondano le domande di accesso evitando atteggiamenti ostruzionistici.  Nel trattare la richiesta è necessario che l’amministrazione  instauri un dialogo cooperativo con il richiedente.</w:t>
      </w:r>
    </w:p>
    <w:p w14:paraId="757E75F8"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r w:rsidRPr="00731854">
        <w:rPr>
          <w:rFonts w:ascii="Times New Roman" w:hAnsi="Times New Roman"/>
          <w:sz w:val="24"/>
          <w:szCs w:val="24"/>
        </w:rPr>
        <w:t xml:space="preserve">L’accesso civico generalizzato non sostituisce l’ accesso civico semplice  previsto dall’art. 5 co. 1 Dlgs 33/2013  rimane circoscritto  ai soli atti , documenti e informazioni oggetto di obblighi di pubblicazione  e costituisce un rimedio alla mancata osservanza degli obblighi di pubblicazione imposti dalla legge , sovrapponendo al dovere di pubblicazione  il diritto del privato  di accedere ai documenti  , dati e informazioni interessati dall’inadempienza. </w:t>
      </w:r>
    </w:p>
    <w:p w14:paraId="0F80A169"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r w:rsidRPr="00731854">
        <w:rPr>
          <w:rFonts w:ascii="Times New Roman" w:hAnsi="Times New Roman"/>
          <w:sz w:val="24"/>
          <w:szCs w:val="24"/>
        </w:rPr>
        <w:t xml:space="preserve">L’accesso generalizzato deve essere tenuto distinto anche dalla disciplina dell’accesso ai documenti amministrativi di cui all’art. 22 e seguenti L 7 agosto 1990 nr. 241  ( accesso documentale ). La finalita’ dell’accesso documentale ex L. 241/90  è in effetti ben differente  da quella sottesa all’accesso generalizzato ed è quella di porre i soggetti interessati in grado di esercitare  al meglio le facolta’ , partecipative ,e/o  oppositive e difensive , che l’ordinamento  attribuisce loro a tutela delle posizioni giuridiche qualificate  di cui sono titolari . Piu’ precisamente da un punto di vista soggettivo , ai fini dell’istanza dell’accesso ai sensi della L. nr. 241/90 il richiedente deve dimostrare di essere titolare  di un interesse diretto , concreto ed attuale corrispondente  ad una situazione giuridicamente tutelata e collegata al documentao al quale  è chiesto l’accesso. </w:t>
      </w:r>
    </w:p>
    <w:p w14:paraId="54BCE56D"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r w:rsidRPr="00731854">
        <w:rPr>
          <w:rFonts w:ascii="Times New Roman" w:hAnsi="Times New Roman"/>
          <w:sz w:val="24"/>
          <w:szCs w:val="24"/>
        </w:rPr>
        <w:t xml:space="preserve">La disciplina dell’accesso civico semplice e generalizzato è contenuta nel  Regolamento in materia di accesso civico  approvato con DCC nr. 65 del 3.11.2017 ; la disciplina in materia di accesso documentale è contenuta nel Regolamento approvato con DGC nr. 143 del 2007 come modificato da DCC N. 29/2017 e DCC n. 65/2017.       </w:t>
      </w:r>
    </w:p>
    <w:p w14:paraId="6DBA6DD9"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p>
    <w:p w14:paraId="24150336"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r w:rsidRPr="00731854">
        <w:rPr>
          <w:rFonts w:ascii="Times New Roman" w:hAnsi="Times New Roman"/>
          <w:sz w:val="24"/>
          <w:szCs w:val="24"/>
        </w:rPr>
        <w:t></w:t>
      </w:r>
      <w:r w:rsidRPr="00731854">
        <w:rPr>
          <w:rFonts w:ascii="Times New Roman" w:hAnsi="Times New Roman"/>
          <w:sz w:val="24"/>
          <w:szCs w:val="24"/>
        </w:rPr>
        <w:tab/>
        <w:t>Misure per assicurare l’efficacia dell’istituto dell’Accesso civico semplice e generalizzato. Vigilanza e Monitoraggio.</w:t>
      </w:r>
    </w:p>
    <w:p w14:paraId="5528FF50"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p>
    <w:p w14:paraId="20D791F5"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r w:rsidRPr="00731854">
        <w:rPr>
          <w:rFonts w:ascii="Times New Roman" w:hAnsi="Times New Roman"/>
          <w:sz w:val="24"/>
          <w:szCs w:val="24"/>
        </w:rPr>
        <w:t>Al fine di assicurare l’effettivita’ dell’accesso civico sono state individuate dal RPCT per l’anno 2023 tali misure :</w:t>
      </w:r>
    </w:p>
    <w:p w14:paraId="09071B14"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r w:rsidRPr="00731854">
        <w:rPr>
          <w:rFonts w:ascii="Times New Roman" w:hAnsi="Times New Roman"/>
          <w:sz w:val="24"/>
          <w:szCs w:val="24"/>
        </w:rPr>
        <w:t>-</w:t>
      </w:r>
      <w:r w:rsidRPr="00731854">
        <w:rPr>
          <w:rFonts w:ascii="Times New Roman" w:hAnsi="Times New Roman"/>
          <w:sz w:val="24"/>
          <w:szCs w:val="24"/>
        </w:rPr>
        <w:tab/>
        <w:t>vigilanza e monitoraggio semestrale sulle istanze di accesso pervenute a tutti i Servizi  tramite consultazione del registro informatizzato degli accessi  che traccia le varie fasi del procedimento ; tale strumento infatti consente di coordinare e controllare la regolare evasione  delle richieste ed è alimentato automaticamente dal sistema i protocollo Sicraweb . Le istanze vengono inoltre annotate sul Registro dell’accesso civico a compilazione manuale da parte degli addetti alla struttura prevenzione corruzione.</w:t>
      </w:r>
    </w:p>
    <w:p w14:paraId="70A69525"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r w:rsidRPr="00731854">
        <w:rPr>
          <w:rFonts w:ascii="Times New Roman" w:hAnsi="Times New Roman"/>
          <w:sz w:val="24"/>
          <w:szCs w:val="24"/>
        </w:rPr>
        <w:t xml:space="preserve">pecifica attivita’ di supporto e ausilio agli uffici  nell’evasione nei termini di legge delle richieste di accesso civico. </w:t>
      </w:r>
    </w:p>
    <w:p w14:paraId="41B4A633"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r w:rsidRPr="00731854">
        <w:rPr>
          <w:rFonts w:ascii="Times New Roman" w:hAnsi="Times New Roman"/>
          <w:sz w:val="24"/>
          <w:szCs w:val="24"/>
        </w:rPr>
        <w:t>-</w:t>
      </w:r>
      <w:r w:rsidRPr="00731854">
        <w:rPr>
          <w:rFonts w:ascii="Times New Roman" w:hAnsi="Times New Roman"/>
          <w:sz w:val="24"/>
          <w:szCs w:val="24"/>
        </w:rPr>
        <w:tab/>
        <w:t>Pubblicazione proattiva</w:t>
      </w:r>
    </w:p>
    <w:p w14:paraId="4A58D2CF" w14:textId="77777777" w:rsidR="00731854" w:rsidRPr="00731854" w:rsidRDefault="00731854" w:rsidP="00731854">
      <w:pPr>
        <w:pStyle w:val="Pidipagina"/>
        <w:widowControl/>
        <w:tabs>
          <w:tab w:val="left" w:pos="708"/>
        </w:tabs>
        <w:autoSpaceDE/>
        <w:autoSpaceDN/>
        <w:jc w:val="both"/>
        <w:rPr>
          <w:rFonts w:ascii="Times New Roman" w:hAnsi="Times New Roman"/>
          <w:sz w:val="24"/>
          <w:szCs w:val="24"/>
        </w:rPr>
      </w:pPr>
      <w:r w:rsidRPr="00731854">
        <w:rPr>
          <w:rFonts w:ascii="Times New Roman" w:hAnsi="Times New Roman"/>
          <w:sz w:val="24"/>
          <w:szCs w:val="24"/>
        </w:rPr>
        <w:t>Dati ulteriori</w:t>
      </w:r>
    </w:p>
    <w:p w14:paraId="4C9C38B3" w14:textId="60122D1D" w:rsidR="00731854" w:rsidRPr="00731854" w:rsidRDefault="00731854" w:rsidP="00731854">
      <w:pPr>
        <w:pStyle w:val="Pidipagina"/>
        <w:widowControl/>
        <w:tabs>
          <w:tab w:val="left" w:pos="708"/>
        </w:tabs>
        <w:autoSpaceDE/>
        <w:autoSpaceDN/>
        <w:jc w:val="both"/>
        <w:rPr>
          <w:rFonts w:ascii="Times New Roman" w:hAnsi="Times New Roman"/>
          <w:sz w:val="24"/>
          <w:szCs w:val="24"/>
        </w:rPr>
      </w:pPr>
      <w:r w:rsidRPr="00731854">
        <w:rPr>
          <w:rFonts w:ascii="Times New Roman" w:hAnsi="Times New Roman"/>
          <w:sz w:val="24"/>
          <w:szCs w:val="24"/>
        </w:rPr>
        <w:t>I cd dati ulteriori si identificano  in quei dati per i quali la normativa sulla trasparenza non prevede uno specifico obbligo  di pubblicazione. Tali dati  saranno  pubblicati nella sottosezione di primo livello Altri contenuti Dati ulteriori, laddove non sia possibile ricondurli  ad alcuna delle sottosezioni  in cui si articola la sezione Amministrazione trasparente.  I dati ulteriori potranno essere incrementati  nel corso del triennio sia in relazione a specifiche esigenze  di trasparenza collegate  all’attuazione del Piano triennale di prevenzione della corruzione  si a a motivate richieste provenienti dagli stakeholder. La decisione in ordine ai dati ulteriori da pubblicare è  assunta dal Comun</w:t>
      </w:r>
      <w:r>
        <w:rPr>
          <w:rFonts w:ascii="Times New Roman" w:hAnsi="Times New Roman"/>
          <w:sz w:val="24"/>
          <w:szCs w:val="24"/>
        </w:rPr>
        <w:t xml:space="preserve">e di Santi Cosma e Damiano </w:t>
      </w:r>
      <w:r w:rsidRPr="00731854">
        <w:rPr>
          <w:rFonts w:ascii="Times New Roman" w:hAnsi="Times New Roman"/>
          <w:sz w:val="24"/>
          <w:szCs w:val="24"/>
        </w:rPr>
        <w:t xml:space="preserve"> compatibilmente con i vincoli organizzativi e finanziari e con il rispetto della tutela della riservatezza  con l’anonimizzazione dei dati personali eventualmente presenti. </w:t>
      </w:r>
    </w:p>
    <w:p w14:paraId="189626CE" w14:textId="77777777" w:rsidR="00636418" w:rsidRDefault="00636418" w:rsidP="00636418">
      <w:pPr>
        <w:pStyle w:val="Pidipagina"/>
        <w:tabs>
          <w:tab w:val="left" w:pos="708"/>
        </w:tabs>
        <w:jc w:val="both"/>
        <w:rPr>
          <w:ins w:id="655" w:author="User" w:date="2022-03-21T18:41:00Z"/>
          <w:rFonts w:ascii="Times New Roman" w:hAnsi="Times New Roman"/>
        </w:rPr>
      </w:pPr>
      <w:ins w:id="656" w:author="User" w:date="2022-03-21T18:41:00Z">
        <w:r>
          <w:rPr>
            <w:rFonts w:ascii="Times New Roman" w:hAnsi="Times New Roman"/>
          </w:rPr>
          <w:t>Si propone di pubblicare nell’ambito dei dati ulteriori :</w:t>
        </w:r>
      </w:ins>
    </w:p>
    <w:p w14:paraId="535B79DD" w14:textId="77777777" w:rsidR="00636418" w:rsidRDefault="00636418" w:rsidP="00636418">
      <w:pPr>
        <w:pStyle w:val="Pidipagina"/>
        <w:tabs>
          <w:tab w:val="left" w:pos="708"/>
        </w:tabs>
        <w:jc w:val="both"/>
        <w:rPr>
          <w:ins w:id="657" w:author="User" w:date="2022-03-21T18:41:00Z"/>
          <w:rFonts w:ascii="Times New Roman" w:hAnsi="Times New Roman"/>
        </w:rPr>
      </w:pPr>
      <w:ins w:id="658" w:author="User" w:date="2022-03-21T18:41:00Z">
        <w:r>
          <w:rPr>
            <w:rFonts w:ascii="Times New Roman" w:hAnsi="Times New Roman"/>
          </w:rPr>
          <w:t>riconoscimenti debiti fuori bilancio</w:t>
        </w:r>
      </w:ins>
    </w:p>
    <w:p w14:paraId="775EE2A2" w14:textId="77777777" w:rsidR="00636418" w:rsidRDefault="00636418" w:rsidP="00636418">
      <w:pPr>
        <w:pStyle w:val="Pidipagina"/>
        <w:tabs>
          <w:tab w:val="left" w:pos="708"/>
        </w:tabs>
        <w:jc w:val="both"/>
        <w:rPr>
          <w:ins w:id="659" w:author="User" w:date="2022-03-21T18:41:00Z"/>
          <w:rFonts w:ascii="Times New Roman" w:hAnsi="Times New Roman"/>
        </w:rPr>
      </w:pPr>
      <w:ins w:id="660" w:author="User" w:date="2022-03-21T18:41:00Z">
        <w:r>
          <w:rPr>
            <w:rFonts w:ascii="Times New Roman" w:hAnsi="Times New Roman"/>
          </w:rPr>
          <w:t xml:space="preserve"> provvedimenti di designazione del RUP e relative dichiarazioni di incompatibilita’  inconferibilita’ e curriculum vitae</w:t>
        </w:r>
      </w:ins>
    </w:p>
    <w:p w14:paraId="0E294868" w14:textId="77777777" w:rsidR="00636418" w:rsidRDefault="00636418" w:rsidP="00636418">
      <w:pPr>
        <w:pStyle w:val="Pidipagina"/>
        <w:tabs>
          <w:tab w:val="left" w:pos="708"/>
        </w:tabs>
        <w:jc w:val="both"/>
        <w:rPr>
          <w:ins w:id="661" w:author="User" w:date="2022-03-21T18:41:00Z"/>
          <w:rFonts w:ascii="Times New Roman" w:hAnsi="Times New Roman"/>
        </w:rPr>
      </w:pPr>
      <w:ins w:id="662" w:author="User" w:date="2022-03-21T18:41:00Z">
        <w:r>
          <w:rPr>
            <w:rFonts w:ascii="Times New Roman" w:hAnsi="Times New Roman"/>
          </w:rPr>
          <w:t>verbali controlli interni ove non pubblicati in altre sezioni</w:t>
        </w:r>
      </w:ins>
    </w:p>
    <w:p w14:paraId="60CB7274" w14:textId="77777777" w:rsidR="00636418" w:rsidRDefault="00636418" w:rsidP="00636418">
      <w:pPr>
        <w:pStyle w:val="Pidipagina"/>
        <w:tabs>
          <w:tab w:val="left" w:pos="708"/>
        </w:tabs>
        <w:jc w:val="both"/>
        <w:rPr>
          <w:ins w:id="663" w:author="User" w:date="2022-03-21T18:41:00Z"/>
          <w:del w:id="664" w:author="Segreteria4" w:date="2022-03-22T11:36:00Z"/>
          <w:rFonts w:ascii="Times New Roman" w:hAnsi="Times New Roman"/>
        </w:rPr>
      </w:pPr>
    </w:p>
    <w:p w14:paraId="77F2C093" w14:textId="77777777" w:rsidR="00636418" w:rsidRDefault="00636418" w:rsidP="00636418">
      <w:pPr>
        <w:pStyle w:val="Pidipagina"/>
        <w:widowControl/>
        <w:tabs>
          <w:tab w:val="left" w:pos="708"/>
        </w:tabs>
        <w:autoSpaceDE/>
        <w:autoSpaceDN/>
        <w:jc w:val="both"/>
        <w:rPr>
          <w:ins w:id="665" w:author="User" w:date="2022-03-21T18:41:00Z"/>
          <w:del w:id="666" w:author="Segreteria4" w:date="2022-03-22T11:36:00Z"/>
          <w:rFonts w:eastAsia="MS ??"/>
          <w:sz w:val="24"/>
          <w:szCs w:val="24"/>
          <w:lang w:eastAsia="it-IT"/>
        </w:rPr>
      </w:pPr>
    </w:p>
    <w:p w14:paraId="36D2D1F2" w14:textId="77777777" w:rsidR="00636418" w:rsidRDefault="00636418" w:rsidP="00636418">
      <w:pPr>
        <w:pStyle w:val="Pidipagina"/>
        <w:tabs>
          <w:tab w:val="left" w:pos="708"/>
        </w:tabs>
        <w:jc w:val="both"/>
        <w:rPr>
          <w:ins w:id="667" w:author="User" w:date="2022-03-21T18:50:00Z"/>
          <w:rFonts w:ascii="Times New Roman" w:hAnsi="Times New Roman"/>
        </w:rPr>
      </w:pPr>
    </w:p>
    <w:tbl>
      <w:tblPr>
        <w:tblStyle w:val="Grigliatabella"/>
        <w:tblW w:w="0" w:type="auto"/>
        <w:tblLook w:val="04A0" w:firstRow="1" w:lastRow="0" w:firstColumn="1" w:lastColumn="0" w:noHBand="0" w:noVBand="1"/>
      </w:tblPr>
      <w:tblGrid>
        <w:gridCol w:w="3539"/>
        <w:gridCol w:w="2977"/>
        <w:gridCol w:w="2977"/>
      </w:tblGrid>
      <w:tr w:rsidR="00636418" w14:paraId="0F990A5E" w14:textId="77777777" w:rsidTr="00636418">
        <w:tc>
          <w:tcPr>
            <w:tcW w:w="3539" w:type="dxa"/>
            <w:tcBorders>
              <w:top w:val="single" w:sz="4" w:space="0" w:color="auto"/>
              <w:left w:val="single" w:sz="4" w:space="0" w:color="auto"/>
              <w:bottom w:val="single" w:sz="4" w:space="0" w:color="auto"/>
              <w:right w:val="single" w:sz="4" w:space="0" w:color="auto"/>
            </w:tcBorders>
            <w:hideMark/>
          </w:tcPr>
          <w:p w14:paraId="50CD0535" w14:textId="77777777" w:rsidR="00636418" w:rsidRDefault="00636418">
            <w:pPr>
              <w:pStyle w:val="Pidipagina"/>
              <w:tabs>
                <w:tab w:val="left" w:pos="708"/>
              </w:tabs>
              <w:jc w:val="both"/>
              <w:rPr>
                <w:rFonts w:ascii="Times New Roman" w:hAnsi="Times New Roman"/>
                <w:b/>
              </w:rPr>
            </w:pPr>
            <w:ins w:id="668" w:author="User" w:date="2022-03-21T18:50:00Z">
              <w:del w:id="669" w:author="Segreteria4" w:date="2022-03-22T11:37:00Z">
                <w:r>
                  <w:rPr>
                    <w:rFonts w:ascii="Times New Roman" w:hAnsi="Times New Roman"/>
                  </w:rPr>
                  <w:delText xml:space="preserve">  </w:delText>
                </w:r>
              </w:del>
            </w:ins>
            <w:r>
              <w:rPr>
                <w:rFonts w:ascii="Times New Roman" w:hAnsi="Times New Roman"/>
                <w:b/>
              </w:rPr>
              <w:t>Obbligo</w:t>
            </w:r>
            <w:ins w:id="670" w:author="User" w:date="2022-03-21T18:51:00Z">
              <w:r>
                <w:rPr>
                  <w:rFonts w:ascii="Times New Roman" w:eastAsia="MS ??" w:hAnsi="Times New Roman"/>
                  <w:b/>
                  <w:sz w:val="24"/>
                  <w:szCs w:val="24"/>
                  <w:lang w:eastAsia="it-IT"/>
                  <w:rPrChange w:id="671" w:author="SALVATORE VENTO" w:date="2022-03-22T09:23:00Z">
                    <w:rPr>
                      <w:rFonts w:ascii="Times New Roman" w:eastAsia="Times New Roman" w:hAnsi="Times New Roman"/>
                    </w:rPr>
                  </w:rPrChange>
                </w:rPr>
                <w:t xml:space="preserve"> </w:t>
              </w:r>
            </w:ins>
          </w:p>
        </w:tc>
        <w:tc>
          <w:tcPr>
            <w:tcW w:w="2977" w:type="dxa"/>
            <w:tcBorders>
              <w:top w:val="single" w:sz="4" w:space="0" w:color="auto"/>
              <w:left w:val="single" w:sz="4" w:space="0" w:color="auto"/>
              <w:bottom w:val="single" w:sz="4" w:space="0" w:color="auto"/>
              <w:right w:val="single" w:sz="4" w:space="0" w:color="auto"/>
            </w:tcBorders>
            <w:hideMark/>
          </w:tcPr>
          <w:p w14:paraId="644DA95A" w14:textId="77777777" w:rsidR="00636418" w:rsidRDefault="00636418">
            <w:pPr>
              <w:pStyle w:val="Pidipagina"/>
              <w:tabs>
                <w:tab w:val="left" w:pos="708"/>
              </w:tabs>
              <w:jc w:val="both"/>
              <w:rPr>
                <w:rFonts w:ascii="Times New Roman" w:hAnsi="Times New Roman"/>
                <w:b/>
              </w:rPr>
            </w:pPr>
            <w:r>
              <w:rPr>
                <w:rFonts w:ascii="Times New Roman" w:hAnsi="Times New Roman"/>
                <w:b/>
              </w:rPr>
              <w:t>Fonte normativa e atti di regolazione dell’ANAC</w:t>
            </w:r>
          </w:p>
        </w:tc>
        <w:tc>
          <w:tcPr>
            <w:tcW w:w="2977" w:type="dxa"/>
            <w:tcBorders>
              <w:top w:val="single" w:sz="4" w:space="0" w:color="auto"/>
              <w:left w:val="single" w:sz="4" w:space="0" w:color="auto"/>
              <w:bottom w:val="single" w:sz="4" w:space="0" w:color="auto"/>
              <w:right w:val="single" w:sz="4" w:space="0" w:color="auto"/>
            </w:tcBorders>
            <w:hideMark/>
          </w:tcPr>
          <w:p w14:paraId="1266DF81" w14:textId="77777777" w:rsidR="00636418" w:rsidRDefault="00636418">
            <w:pPr>
              <w:pStyle w:val="Pidipagina"/>
              <w:tabs>
                <w:tab w:val="left" w:pos="708"/>
              </w:tabs>
              <w:jc w:val="both"/>
              <w:rPr>
                <w:rFonts w:ascii="Times New Roman" w:hAnsi="Times New Roman"/>
                <w:b/>
              </w:rPr>
            </w:pPr>
            <w:r>
              <w:rPr>
                <w:rFonts w:ascii="Times New Roman" w:hAnsi="Times New Roman"/>
                <w:b/>
              </w:rPr>
              <w:t>Sezione e sotto sezione in cui effettuare la pubblicazione</w:t>
            </w:r>
          </w:p>
        </w:tc>
      </w:tr>
      <w:tr w:rsidR="00636418" w14:paraId="7C6E442A" w14:textId="77777777" w:rsidTr="00636418">
        <w:tc>
          <w:tcPr>
            <w:tcW w:w="3539" w:type="dxa"/>
            <w:tcBorders>
              <w:top w:val="single" w:sz="4" w:space="0" w:color="auto"/>
              <w:left w:val="single" w:sz="4" w:space="0" w:color="auto"/>
              <w:bottom w:val="single" w:sz="4" w:space="0" w:color="auto"/>
              <w:right w:val="single" w:sz="4" w:space="0" w:color="auto"/>
            </w:tcBorders>
          </w:tcPr>
          <w:p w14:paraId="7D2F7BF5" w14:textId="77777777" w:rsidR="00636418" w:rsidRDefault="00636418">
            <w:pPr>
              <w:pStyle w:val="Pidipagina"/>
              <w:tabs>
                <w:tab w:val="left" w:pos="708"/>
              </w:tabs>
              <w:jc w:val="both"/>
              <w:rPr>
                <w:rFonts w:ascii="Times New Roman" w:eastAsia="MS ??" w:hAnsi="Times New Roman"/>
                <w:sz w:val="24"/>
                <w:szCs w:val="24"/>
                <w:lang w:eastAsia="it-IT"/>
              </w:rPr>
            </w:pPr>
            <w:r>
              <w:rPr>
                <w:rFonts w:ascii="Times New Roman" w:hAnsi="Times New Roman"/>
              </w:rPr>
              <w:t>Pubblicazione provvedimento amministrativo di conclusione del procedimento di valutazione di fattibilità delle proposte di project financig.</w:t>
            </w:r>
          </w:p>
          <w:p w14:paraId="21B34E9B" w14:textId="77777777" w:rsidR="00636418" w:rsidRDefault="00636418">
            <w:pPr>
              <w:pStyle w:val="Pidipagina"/>
              <w:tabs>
                <w:tab w:val="left" w:pos="708"/>
              </w:tabs>
              <w:jc w:val="both"/>
              <w:rPr>
                <w:rFonts w:ascii="Times New Roman" w:hAnsi="Times New Roman"/>
              </w:rPr>
            </w:pPr>
          </w:p>
          <w:p w14:paraId="76DB59A9" w14:textId="77777777" w:rsidR="00636418" w:rsidRDefault="00636418">
            <w:pPr>
              <w:pStyle w:val="Pidipagina"/>
              <w:tabs>
                <w:tab w:val="left" w:pos="708"/>
              </w:tabs>
              <w:jc w:val="both"/>
              <w:rPr>
                <w:rFonts w:ascii="Times New Roman" w:hAnsi="Times New Roman"/>
              </w:rPr>
            </w:pPr>
            <w:r>
              <w:rPr>
                <w:rFonts w:ascii="Times New Roman" w:hAnsi="Times New Roman"/>
              </w:rPr>
              <w:t>Pubblicazione della relazione sui proventi art. 208, comma 1, e art. 142, comma 12bis, D.Lgs. n.285/1992.</w:t>
            </w:r>
          </w:p>
          <w:p w14:paraId="580BA1ED" w14:textId="77777777" w:rsidR="00636418" w:rsidRDefault="00636418">
            <w:pPr>
              <w:pStyle w:val="Pidipagina"/>
              <w:tabs>
                <w:tab w:val="left" w:pos="708"/>
              </w:tabs>
              <w:jc w:val="both"/>
              <w:rPr>
                <w:rFonts w:ascii="Times New Roman" w:hAnsi="Times New Roman"/>
              </w:rPr>
            </w:pPr>
          </w:p>
          <w:p w14:paraId="514FF2EA" w14:textId="77777777" w:rsidR="00636418" w:rsidRDefault="00636418">
            <w:pPr>
              <w:pStyle w:val="Pidipagina"/>
              <w:tabs>
                <w:tab w:val="left" w:pos="708"/>
              </w:tabs>
              <w:jc w:val="both"/>
              <w:rPr>
                <w:rFonts w:ascii="Times New Roman" w:hAnsi="Times New Roman"/>
              </w:rPr>
            </w:pPr>
            <w:r>
              <w:rPr>
                <w:rFonts w:ascii="Times New Roman" w:hAnsi="Times New Roman"/>
              </w:rPr>
              <w:t>Piano azioni positive.</w:t>
            </w:r>
          </w:p>
          <w:p w14:paraId="0326D17B" w14:textId="77777777" w:rsidR="00636418" w:rsidRDefault="00636418">
            <w:pPr>
              <w:pStyle w:val="Pidipagina"/>
              <w:tabs>
                <w:tab w:val="left" w:pos="708"/>
              </w:tabs>
              <w:jc w:val="both"/>
              <w:rPr>
                <w:rFonts w:ascii="Times New Roman" w:hAnsi="Times New Roman"/>
              </w:rPr>
            </w:pPr>
          </w:p>
          <w:p w14:paraId="033F0054" w14:textId="77777777" w:rsidR="00636418" w:rsidRDefault="00636418">
            <w:pPr>
              <w:pStyle w:val="Pidipagina"/>
              <w:tabs>
                <w:tab w:val="left" w:pos="708"/>
              </w:tabs>
              <w:jc w:val="both"/>
              <w:rPr>
                <w:rFonts w:ascii="Times New Roman" w:hAnsi="Times New Roman"/>
              </w:rPr>
            </w:pPr>
          </w:p>
          <w:p w14:paraId="22FC432D" w14:textId="77777777" w:rsidR="00636418" w:rsidRDefault="00636418">
            <w:pPr>
              <w:pStyle w:val="Pidipagina"/>
              <w:tabs>
                <w:tab w:val="left" w:pos="708"/>
              </w:tabs>
              <w:jc w:val="both"/>
              <w:rPr>
                <w:rFonts w:ascii="Times New Roman" w:hAnsi="Times New Roman"/>
              </w:rPr>
            </w:pPr>
            <w:r>
              <w:rPr>
                <w:rFonts w:ascii="Times New Roman" w:hAnsi="Times New Roman"/>
              </w:rPr>
              <w:t xml:space="preserve">Pubblicazione elenco autovetture di servizio in proprietà, in locazione o in noleggio </w:t>
            </w:r>
          </w:p>
          <w:p w14:paraId="42A9E9B6" w14:textId="77777777" w:rsidR="00636418" w:rsidRDefault="00636418">
            <w:pPr>
              <w:pStyle w:val="Pidipagina"/>
              <w:tabs>
                <w:tab w:val="left" w:pos="708"/>
              </w:tabs>
              <w:jc w:val="both"/>
              <w:rPr>
                <w:rFonts w:ascii="Times New Roman" w:hAnsi="Times New Roman"/>
              </w:rPr>
            </w:pPr>
          </w:p>
          <w:p w14:paraId="0B77D18C" w14:textId="77777777" w:rsidR="00636418" w:rsidRDefault="00636418">
            <w:pPr>
              <w:pStyle w:val="Pidipagina"/>
              <w:tabs>
                <w:tab w:val="left" w:pos="708"/>
              </w:tabs>
              <w:jc w:val="both"/>
              <w:rPr>
                <w:rFonts w:ascii="Times New Roman" w:hAnsi="Times New Roman"/>
              </w:rPr>
            </w:pPr>
            <w:ins w:id="672" w:author="User" w:date="2022-03-21T18:56:00Z">
              <w:r>
                <w:rPr>
                  <w:rFonts w:ascii="Times New Roman" w:hAnsi="Times New Roman"/>
                </w:rPr>
                <w:t xml:space="preserve">  </w:t>
              </w:r>
            </w:ins>
          </w:p>
        </w:tc>
        <w:tc>
          <w:tcPr>
            <w:tcW w:w="2977" w:type="dxa"/>
            <w:tcBorders>
              <w:top w:val="single" w:sz="4" w:space="0" w:color="auto"/>
              <w:left w:val="single" w:sz="4" w:space="0" w:color="auto"/>
              <w:bottom w:val="single" w:sz="4" w:space="0" w:color="auto"/>
              <w:right w:val="single" w:sz="4" w:space="0" w:color="auto"/>
            </w:tcBorders>
          </w:tcPr>
          <w:p w14:paraId="0EAEA6F4" w14:textId="77777777" w:rsidR="00636418" w:rsidRDefault="00636418">
            <w:pPr>
              <w:pStyle w:val="Pidipagina"/>
              <w:tabs>
                <w:tab w:val="left" w:pos="708"/>
              </w:tabs>
              <w:jc w:val="both"/>
              <w:rPr>
                <w:rFonts w:ascii="Times New Roman" w:eastAsia="MS ??" w:hAnsi="Times New Roman"/>
                <w:sz w:val="24"/>
                <w:szCs w:val="24"/>
                <w:lang w:eastAsia="it-IT"/>
              </w:rPr>
            </w:pPr>
            <w:r>
              <w:rPr>
                <w:rFonts w:ascii="Times New Roman" w:hAnsi="Times New Roman"/>
              </w:rPr>
              <w:t>Delibera ANAC n. 329 del 21.04.2021</w:t>
            </w:r>
          </w:p>
          <w:p w14:paraId="5D478FDE" w14:textId="77777777" w:rsidR="00636418" w:rsidRDefault="00636418">
            <w:pPr>
              <w:pStyle w:val="Pidipagina"/>
              <w:tabs>
                <w:tab w:val="left" w:pos="708"/>
              </w:tabs>
              <w:jc w:val="both"/>
              <w:rPr>
                <w:rFonts w:ascii="Times New Roman" w:hAnsi="Times New Roman"/>
              </w:rPr>
            </w:pPr>
          </w:p>
          <w:p w14:paraId="1D671E74" w14:textId="77777777" w:rsidR="00636418" w:rsidRDefault="00636418">
            <w:pPr>
              <w:pStyle w:val="Pidipagina"/>
              <w:tabs>
                <w:tab w:val="left" w:pos="708"/>
              </w:tabs>
              <w:jc w:val="both"/>
              <w:rPr>
                <w:rFonts w:ascii="Times New Roman" w:hAnsi="Times New Roman"/>
              </w:rPr>
            </w:pPr>
          </w:p>
          <w:p w14:paraId="180803B6" w14:textId="77777777" w:rsidR="00636418" w:rsidRDefault="00636418">
            <w:pPr>
              <w:pStyle w:val="Pidipagina"/>
              <w:tabs>
                <w:tab w:val="left" w:pos="708"/>
              </w:tabs>
              <w:jc w:val="both"/>
              <w:rPr>
                <w:rFonts w:ascii="Times New Roman" w:hAnsi="Times New Roman"/>
              </w:rPr>
            </w:pPr>
          </w:p>
          <w:p w14:paraId="0683201B" w14:textId="77777777" w:rsidR="00636418" w:rsidRDefault="00636418">
            <w:pPr>
              <w:pStyle w:val="Pidipagina"/>
              <w:tabs>
                <w:tab w:val="left" w:pos="708"/>
              </w:tabs>
              <w:jc w:val="both"/>
              <w:rPr>
                <w:rFonts w:ascii="Times New Roman" w:hAnsi="Times New Roman"/>
              </w:rPr>
            </w:pPr>
          </w:p>
          <w:p w14:paraId="6F736E1E" w14:textId="77777777" w:rsidR="00636418" w:rsidRDefault="00636418">
            <w:pPr>
              <w:pStyle w:val="Pidipagina"/>
              <w:tabs>
                <w:tab w:val="left" w:pos="708"/>
              </w:tabs>
              <w:jc w:val="both"/>
              <w:rPr>
                <w:rFonts w:ascii="Times New Roman" w:hAnsi="Times New Roman"/>
              </w:rPr>
            </w:pPr>
            <w:r>
              <w:rPr>
                <w:rFonts w:ascii="Times New Roman" w:hAnsi="Times New Roman"/>
              </w:rPr>
              <w:t>Art. 208, comma 1, e art. 142, comma 12bis, D.Lgs. n.285/1992</w:t>
            </w:r>
          </w:p>
          <w:p w14:paraId="3A546B96" w14:textId="77777777" w:rsidR="00636418" w:rsidRDefault="00636418">
            <w:pPr>
              <w:pStyle w:val="Pidipagina"/>
              <w:tabs>
                <w:tab w:val="left" w:pos="708"/>
              </w:tabs>
              <w:jc w:val="both"/>
              <w:rPr>
                <w:rFonts w:ascii="Times New Roman" w:hAnsi="Times New Roman"/>
              </w:rPr>
            </w:pPr>
          </w:p>
          <w:p w14:paraId="53B0288A" w14:textId="77777777" w:rsidR="00636418" w:rsidRDefault="00636418">
            <w:pPr>
              <w:pStyle w:val="Pidipagina"/>
              <w:tabs>
                <w:tab w:val="left" w:pos="708"/>
              </w:tabs>
              <w:jc w:val="both"/>
              <w:rPr>
                <w:rFonts w:ascii="Times New Roman" w:hAnsi="Times New Roman"/>
              </w:rPr>
            </w:pPr>
          </w:p>
          <w:p w14:paraId="2810282D" w14:textId="77777777" w:rsidR="00636418" w:rsidRDefault="00636418">
            <w:pPr>
              <w:pStyle w:val="Pidipagina"/>
              <w:tabs>
                <w:tab w:val="left" w:pos="708"/>
              </w:tabs>
              <w:jc w:val="both"/>
              <w:rPr>
                <w:rFonts w:ascii="Times New Roman" w:hAnsi="Times New Roman"/>
              </w:rPr>
            </w:pPr>
            <w:r>
              <w:rPr>
                <w:rFonts w:ascii="Times New Roman" w:hAnsi="Times New Roman"/>
              </w:rPr>
              <w:t>Delibera ANAC n. 803 del 07.10.2020</w:t>
            </w:r>
          </w:p>
          <w:p w14:paraId="0EE20B5C" w14:textId="77777777" w:rsidR="00636418" w:rsidRDefault="00636418">
            <w:pPr>
              <w:pStyle w:val="Pidipagina"/>
              <w:tabs>
                <w:tab w:val="left" w:pos="708"/>
              </w:tabs>
              <w:jc w:val="both"/>
              <w:rPr>
                <w:rFonts w:ascii="Times New Roman" w:hAnsi="Times New Roman"/>
              </w:rPr>
            </w:pPr>
          </w:p>
          <w:p w14:paraId="10DA8711" w14:textId="77777777" w:rsidR="00636418" w:rsidRDefault="00636418">
            <w:pPr>
              <w:pStyle w:val="Pidipagina"/>
              <w:tabs>
                <w:tab w:val="left" w:pos="708"/>
              </w:tabs>
              <w:jc w:val="both"/>
              <w:rPr>
                <w:rFonts w:ascii="Times New Roman" w:hAnsi="Times New Roman"/>
              </w:rPr>
            </w:pPr>
            <w:r>
              <w:rPr>
                <w:rFonts w:ascii="Times New Roman" w:hAnsi="Times New Roman"/>
              </w:rPr>
              <w:t>DPCM 25.09.2014</w:t>
            </w:r>
          </w:p>
        </w:tc>
        <w:tc>
          <w:tcPr>
            <w:tcW w:w="2977" w:type="dxa"/>
            <w:tcBorders>
              <w:top w:val="single" w:sz="4" w:space="0" w:color="auto"/>
              <w:left w:val="single" w:sz="4" w:space="0" w:color="auto"/>
              <w:bottom w:val="single" w:sz="4" w:space="0" w:color="auto"/>
              <w:right w:val="single" w:sz="4" w:space="0" w:color="auto"/>
            </w:tcBorders>
            <w:hideMark/>
          </w:tcPr>
          <w:p w14:paraId="2A7C44F5" w14:textId="77777777" w:rsidR="00636418" w:rsidRDefault="00636418">
            <w:pPr>
              <w:pStyle w:val="Pidipagina"/>
              <w:tabs>
                <w:tab w:val="left" w:pos="708"/>
              </w:tabs>
              <w:jc w:val="both"/>
              <w:rPr>
                <w:rFonts w:ascii="Times New Roman" w:hAnsi="Times New Roman"/>
              </w:rPr>
            </w:pPr>
            <w:r>
              <w:rPr>
                <w:rFonts w:ascii="Times New Roman" w:hAnsi="Times New Roman"/>
              </w:rPr>
              <w:t>Altri contenuti – dati ulteriori.</w:t>
            </w:r>
          </w:p>
        </w:tc>
      </w:tr>
      <w:tr w:rsidR="00636418" w14:paraId="3F13A9B9" w14:textId="77777777" w:rsidTr="00636418">
        <w:tc>
          <w:tcPr>
            <w:tcW w:w="3539" w:type="dxa"/>
            <w:tcBorders>
              <w:top w:val="single" w:sz="4" w:space="0" w:color="auto"/>
              <w:left w:val="single" w:sz="4" w:space="0" w:color="auto"/>
              <w:bottom w:val="single" w:sz="4" w:space="0" w:color="auto"/>
              <w:right w:val="single" w:sz="4" w:space="0" w:color="auto"/>
            </w:tcBorders>
          </w:tcPr>
          <w:p w14:paraId="2D3A054E" w14:textId="77777777" w:rsidR="00636418" w:rsidRDefault="00636418">
            <w:pPr>
              <w:pStyle w:val="Pidipagina"/>
              <w:tabs>
                <w:tab w:val="left" w:pos="708"/>
              </w:tabs>
              <w:jc w:val="both"/>
              <w:rPr>
                <w:rFonts w:ascii="Times New Roman" w:eastAsia="MS ??" w:hAnsi="Times New Roman"/>
                <w:sz w:val="24"/>
                <w:szCs w:val="24"/>
                <w:lang w:eastAsia="it-IT"/>
              </w:rPr>
            </w:pPr>
            <w:r>
              <w:rPr>
                <w:rFonts w:ascii="Times New Roman" w:hAnsi="Times New Roman"/>
              </w:rPr>
              <w:t>Pubblicazione elenco beni confiscati alla criminalità organizzata.</w:t>
            </w:r>
          </w:p>
          <w:p w14:paraId="25EA5987" w14:textId="77777777" w:rsidR="00636418" w:rsidRDefault="00636418">
            <w:pPr>
              <w:pStyle w:val="Pidipagina"/>
              <w:tabs>
                <w:tab w:val="left" w:pos="708"/>
              </w:tabs>
              <w:jc w:val="both"/>
              <w:rPr>
                <w:rFonts w:ascii="Times New Roman" w:hAnsi="Times New Roman"/>
              </w:rPr>
            </w:pPr>
          </w:p>
        </w:tc>
        <w:tc>
          <w:tcPr>
            <w:tcW w:w="2977" w:type="dxa"/>
            <w:tcBorders>
              <w:top w:val="single" w:sz="4" w:space="0" w:color="auto"/>
              <w:left w:val="single" w:sz="4" w:space="0" w:color="auto"/>
              <w:bottom w:val="single" w:sz="4" w:space="0" w:color="auto"/>
              <w:right w:val="single" w:sz="4" w:space="0" w:color="auto"/>
            </w:tcBorders>
            <w:hideMark/>
          </w:tcPr>
          <w:p w14:paraId="2A7961DE" w14:textId="77777777" w:rsidR="00636418" w:rsidRDefault="00636418">
            <w:pPr>
              <w:pStyle w:val="Pidipagina"/>
              <w:tabs>
                <w:tab w:val="left" w:pos="708"/>
              </w:tabs>
              <w:jc w:val="both"/>
              <w:rPr>
                <w:rFonts w:ascii="Times New Roman" w:hAnsi="Times New Roman"/>
              </w:rPr>
            </w:pPr>
            <w:r>
              <w:rPr>
                <w:rFonts w:ascii="Times New Roman" w:hAnsi="Times New Roman"/>
              </w:rPr>
              <w:t>Art. 48, comma 3, lett.c, D.Lgs. 159/2011</w:t>
            </w:r>
          </w:p>
        </w:tc>
        <w:tc>
          <w:tcPr>
            <w:tcW w:w="2977" w:type="dxa"/>
            <w:tcBorders>
              <w:top w:val="single" w:sz="4" w:space="0" w:color="auto"/>
              <w:left w:val="single" w:sz="4" w:space="0" w:color="auto"/>
              <w:bottom w:val="single" w:sz="4" w:space="0" w:color="auto"/>
              <w:right w:val="single" w:sz="4" w:space="0" w:color="auto"/>
            </w:tcBorders>
          </w:tcPr>
          <w:p w14:paraId="0DAC429D" w14:textId="77777777" w:rsidR="00636418" w:rsidRDefault="00636418">
            <w:pPr>
              <w:pStyle w:val="Pidipagina"/>
              <w:tabs>
                <w:tab w:val="left" w:pos="708"/>
              </w:tabs>
              <w:jc w:val="both"/>
              <w:rPr>
                <w:rFonts w:ascii="Times New Roman" w:eastAsia="MS ??" w:hAnsi="Times New Roman"/>
                <w:sz w:val="24"/>
                <w:szCs w:val="24"/>
                <w:lang w:eastAsia="it-IT"/>
              </w:rPr>
            </w:pPr>
            <w:r>
              <w:rPr>
                <w:rFonts w:ascii="Times New Roman" w:hAnsi="Times New Roman"/>
              </w:rPr>
              <w:t>Beni immobili e gestione patrimonio – Patrimonio immobiliare</w:t>
            </w:r>
          </w:p>
          <w:p w14:paraId="24844705" w14:textId="77777777" w:rsidR="00636418" w:rsidRDefault="00636418">
            <w:pPr>
              <w:pStyle w:val="Pidipagina"/>
              <w:tabs>
                <w:tab w:val="left" w:pos="708"/>
              </w:tabs>
              <w:jc w:val="both"/>
              <w:rPr>
                <w:rFonts w:ascii="Times New Roman" w:hAnsi="Times New Roman"/>
              </w:rPr>
            </w:pPr>
          </w:p>
          <w:p w14:paraId="01A55753" w14:textId="77777777" w:rsidR="00636418" w:rsidRDefault="00636418">
            <w:pPr>
              <w:pStyle w:val="Pidipagina"/>
              <w:tabs>
                <w:tab w:val="left" w:pos="708"/>
              </w:tabs>
              <w:jc w:val="both"/>
              <w:rPr>
                <w:rFonts w:ascii="Times New Roman" w:hAnsi="Times New Roman"/>
              </w:rPr>
            </w:pPr>
          </w:p>
        </w:tc>
      </w:tr>
      <w:tr w:rsidR="00636418" w14:paraId="68872884" w14:textId="77777777" w:rsidTr="00636418">
        <w:tc>
          <w:tcPr>
            <w:tcW w:w="3539" w:type="dxa"/>
            <w:tcBorders>
              <w:top w:val="single" w:sz="4" w:space="0" w:color="auto"/>
              <w:left w:val="single" w:sz="4" w:space="0" w:color="auto"/>
              <w:bottom w:val="single" w:sz="4" w:space="0" w:color="auto"/>
              <w:right w:val="single" w:sz="4" w:space="0" w:color="auto"/>
            </w:tcBorders>
          </w:tcPr>
          <w:p w14:paraId="7062FC3E" w14:textId="77777777" w:rsidR="00636418" w:rsidRDefault="00636418">
            <w:pPr>
              <w:pStyle w:val="Pidipagina"/>
              <w:tabs>
                <w:tab w:val="left" w:pos="708"/>
              </w:tabs>
              <w:jc w:val="both"/>
              <w:rPr>
                <w:rFonts w:ascii="Times New Roman" w:eastAsia="MS ??" w:hAnsi="Times New Roman"/>
                <w:sz w:val="24"/>
                <w:szCs w:val="24"/>
                <w:lang w:eastAsia="it-IT"/>
              </w:rPr>
            </w:pPr>
            <w:r>
              <w:rPr>
                <w:rFonts w:ascii="Times New Roman" w:hAnsi="Times New Roman"/>
              </w:rPr>
              <w:t>Relazione di fine mandato</w:t>
            </w:r>
          </w:p>
          <w:p w14:paraId="2073BA41" w14:textId="77777777" w:rsidR="00636418" w:rsidRDefault="00636418">
            <w:pPr>
              <w:pStyle w:val="Pidipagina"/>
              <w:tabs>
                <w:tab w:val="left" w:pos="708"/>
              </w:tabs>
              <w:jc w:val="both"/>
              <w:rPr>
                <w:rFonts w:ascii="Times New Roman" w:hAnsi="Times New Roman"/>
              </w:rPr>
            </w:pPr>
          </w:p>
          <w:p w14:paraId="12BD2077" w14:textId="77777777" w:rsidR="00636418" w:rsidRDefault="00636418">
            <w:pPr>
              <w:pStyle w:val="Pidipagina"/>
              <w:tabs>
                <w:tab w:val="left" w:pos="708"/>
              </w:tabs>
              <w:jc w:val="both"/>
              <w:rPr>
                <w:rFonts w:ascii="Times New Roman" w:hAnsi="Times New Roman"/>
              </w:rPr>
            </w:pPr>
          </w:p>
          <w:p w14:paraId="7C932854" w14:textId="77777777" w:rsidR="00636418" w:rsidRDefault="00636418">
            <w:pPr>
              <w:pStyle w:val="Pidipagina"/>
              <w:tabs>
                <w:tab w:val="left" w:pos="708"/>
              </w:tabs>
              <w:jc w:val="both"/>
              <w:rPr>
                <w:rFonts w:ascii="Times New Roman" w:hAnsi="Times New Roman"/>
              </w:rPr>
            </w:pPr>
            <w:r>
              <w:rPr>
                <w:rFonts w:ascii="Times New Roman" w:hAnsi="Times New Roman"/>
              </w:rPr>
              <w:t>Relazione di inizio mandato</w:t>
            </w:r>
          </w:p>
        </w:tc>
        <w:tc>
          <w:tcPr>
            <w:tcW w:w="2977" w:type="dxa"/>
            <w:tcBorders>
              <w:top w:val="single" w:sz="4" w:space="0" w:color="auto"/>
              <w:left w:val="single" w:sz="4" w:space="0" w:color="auto"/>
              <w:bottom w:val="single" w:sz="4" w:space="0" w:color="auto"/>
              <w:right w:val="single" w:sz="4" w:space="0" w:color="auto"/>
            </w:tcBorders>
          </w:tcPr>
          <w:p w14:paraId="347F1A13" w14:textId="77777777" w:rsidR="00636418" w:rsidRDefault="00636418">
            <w:pPr>
              <w:pStyle w:val="Pidipagina"/>
              <w:tabs>
                <w:tab w:val="left" w:pos="708"/>
              </w:tabs>
              <w:jc w:val="both"/>
              <w:rPr>
                <w:rFonts w:ascii="Times New Roman" w:eastAsia="MS ??" w:hAnsi="Times New Roman"/>
                <w:sz w:val="24"/>
                <w:szCs w:val="24"/>
                <w:lang w:eastAsia="it-IT"/>
              </w:rPr>
            </w:pPr>
            <w:r>
              <w:rPr>
                <w:rFonts w:ascii="Times New Roman" w:hAnsi="Times New Roman"/>
              </w:rPr>
              <w:t>Art. 4, commi 2 e 3, D.lgs. n. 149/2011</w:t>
            </w:r>
          </w:p>
          <w:p w14:paraId="0B18129D" w14:textId="77777777" w:rsidR="00636418" w:rsidRDefault="00636418">
            <w:pPr>
              <w:pStyle w:val="Pidipagina"/>
              <w:tabs>
                <w:tab w:val="left" w:pos="708"/>
              </w:tabs>
              <w:jc w:val="both"/>
              <w:rPr>
                <w:rFonts w:ascii="Times New Roman" w:hAnsi="Times New Roman"/>
              </w:rPr>
            </w:pPr>
          </w:p>
          <w:p w14:paraId="358EBDFE" w14:textId="77777777" w:rsidR="00636418" w:rsidRDefault="00636418">
            <w:pPr>
              <w:pStyle w:val="Pidipagina"/>
              <w:tabs>
                <w:tab w:val="left" w:pos="708"/>
              </w:tabs>
              <w:jc w:val="both"/>
              <w:rPr>
                <w:rFonts w:ascii="Times New Roman" w:hAnsi="Times New Roman"/>
              </w:rPr>
            </w:pPr>
            <w:r>
              <w:rPr>
                <w:rFonts w:ascii="Times New Roman" w:hAnsi="Times New Roman"/>
              </w:rPr>
              <w:t>Art. 4 bis D.Lgs. n. 149/2011</w:t>
            </w:r>
          </w:p>
        </w:tc>
        <w:tc>
          <w:tcPr>
            <w:tcW w:w="2977" w:type="dxa"/>
            <w:tcBorders>
              <w:top w:val="single" w:sz="4" w:space="0" w:color="auto"/>
              <w:left w:val="single" w:sz="4" w:space="0" w:color="auto"/>
              <w:bottom w:val="single" w:sz="4" w:space="0" w:color="auto"/>
              <w:right w:val="single" w:sz="4" w:space="0" w:color="auto"/>
            </w:tcBorders>
          </w:tcPr>
          <w:p w14:paraId="401B9283" w14:textId="77777777" w:rsidR="00636418" w:rsidRDefault="00636418">
            <w:pPr>
              <w:pStyle w:val="Pidipagina"/>
              <w:tabs>
                <w:tab w:val="left" w:pos="708"/>
              </w:tabs>
              <w:jc w:val="both"/>
              <w:rPr>
                <w:rFonts w:ascii="Times New Roman" w:eastAsia="MS ??" w:hAnsi="Times New Roman"/>
                <w:sz w:val="24"/>
                <w:szCs w:val="24"/>
                <w:lang w:eastAsia="it-IT"/>
              </w:rPr>
            </w:pPr>
            <w:r>
              <w:rPr>
                <w:rFonts w:ascii="Times New Roman" w:hAnsi="Times New Roman"/>
              </w:rPr>
              <w:t>Organizzazione – Titolari di incarichi politici di amministrazione, di direzione o di governo</w:t>
            </w:r>
          </w:p>
          <w:p w14:paraId="7CD0923D" w14:textId="77777777" w:rsidR="00636418" w:rsidRDefault="00636418">
            <w:pPr>
              <w:pStyle w:val="Pidipagina"/>
              <w:tabs>
                <w:tab w:val="left" w:pos="708"/>
              </w:tabs>
              <w:jc w:val="both"/>
              <w:rPr>
                <w:rFonts w:ascii="Times New Roman" w:hAnsi="Times New Roman"/>
              </w:rPr>
            </w:pPr>
          </w:p>
        </w:tc>
      </w:tr>
      <w:tr w:rsidR="00636418" w14:paraId="003CA1EC" w14:textId="77777777" w:rsidTr="00636418">
        <w:tc>
          <w:tcPr>
            <w:tcW w:w="3539" w:type="dxa"/>
            <w:tcBorders>
              <w:top w:val="single" w:sz="4" w:space="0" w:color="auto"/>
              <w:left w:val="single" w:sz="4" w:space="0" w:color="auto"/>
              <w:bottom w:val="single" w:sz="4" w:space="0" w:color="auto"/>
              <w:right w:val="single" w:sz="4" w:space="0" w:color="auto"/>
            </w:tcBorders>
          </w:tcPr>
          <w:p w14:paraId="242A419F" w14:textId="77777777" w:rsidR="00636418" w:rsidRDefault="00636418">
            <w:pPr>
              <w:pStyle w:val="Pidipagina"/>
              <w:tabs>
                <w:tab w:val="left" w:pos="708"/>
              </w:tabs>
              <w:jc w:val="both"/>
              <w:rPr>
                <w:rFonts w:ascii="Times New Roman" w:eastAsia="MS ??" w:hAnsi="Times New Roman"/>
                <w:sz w:val="24"/>
                <w:szCs w:val="24"/>
                <w:lang w:eastAsia="it-IT"/>
              </w:rPr>
            </w:pPr>
            <w:r>
              <w:rPr>
                <w:rFonts w:ascii="Times New Roman" w:hAnsi="Times New Roman"/>
              </w:rPr>
              <w:t>Pubblicazione, al termine dello stato di emergenza sanitaria, della rendicontazione separata della erogazione liberali ricevute da ciascuna Amministrazione</w:t>
            </w:r>
          </w:p>
          <w:p w14:paraId="0424394C" w14:textId="77777777" w:rsidR="00636418" w:rsidRDefault="00636418">
            <w:pPr>
              <w:pStyle w:val="Pidipagina"/>
              <w:tabs>
                <w:tab w:val="left" w:pos="708"/>
              </w:tabs>
              <w:jc w:val="both"/>
              <w:rPr>
                <w:rFonts w:ascii="Times New Roman" w:hAnsi="Times New Roman"/>
              </w:rPr>
            </w:pPr>
          </w:p>
        </w:tc>
        <w:tc>
          <w:tcPr>
            <w:tcW w:w="2977" w:type="dxa"/>
            <w:tcBorders>
              <w:top w:val="single" w:sz="4" w:space="0" w:color="auto"/>
              <w:left w:val="single" w:sz="4" w:space="0" w:color="auto"/>
              <w:bottom w:val="single" w:sz="4" w:space="0" w:color="auto"/>
              <w:right w:val="single" w:sz="4" w:space="0" w:color="auto"/>
            </w:tcBorders>
            <w:hideMark/>
          </w:tcPr>
          <w:p w14:paraId="7CB6C57D" w14:textId="77777777" w:rsidR="00636418" w:rsidRDefault="00636418">
            <w:pPr>
              <w:pStyle w:val="Pidipagina"/>
              <w:tabs>
                <w:tab w:val="left" w:pos="708"/>
              </w:tabs>
              <w:jc w:val="both"/>
              <w:rPr>
                <w:rFonts w:ascii="Times New Roman" w:hAnsi="Times New Roman"/>
              </w:rPr>
            </w:pPr>
            <w:r>
              <w:rPr>
                <w:rFonts w:ascii="Times New Roman" w:hAnsi="Times New Roman"/>
              </w:rPr>
              <w:t>Comunicato Presidente ANAC 29.07.2020 integrato con Comunicato 07.10.2020</w:t>
            </w:r>
          </w:p>
        </w:tc>
        <w:tc>
          <w:tcPr>
            <w:tcW w:w="2977" w:type="dxa"/>
            <w:tcBorders>
              <w:top w:val="single" w:sz="4" w:space="0" w:color="auto"/>
              <w:left w:val="single" w:sz="4" w:space="0" w:color="auto"/>
              <w:bottom w:val="single" w:sz="4" w:space="0" w:color="auto"/>
              <w:right w:val="single" w:sz="4" w:space="0" w:color="auto"/>
            </w:tcBorders>
            <w:hideMark/>
          </w:tcPr>
          <w:p w14:paraId="0AC3450C" w14:textId="77777777" w:rsidR="00636418" w:rsidRDefault="00636418">
            <w:pPr>
              <w:pStyle w:val="Pidipagina"/>
              <w:tabs>
                <w:tab w:val="left" w:pos="708"/>
              </w:tabs>
              <w:jc w:val="both"/>
              <w:rPr>
                <w:rFonts w:ascii="Times New Roman" w:hAnsi="Times New Roman"/>
              </w:rPr>
            </w:pPr>
            <w:r>
              <w:rPr>
                <w:rFonts w:ascii="Times New Roman" w:hAnsi="Times New Roman"/>
              </w:rPr>
              <w:t>Interventi straordinari e di emergenza</w:t>
            </w:r>
          </w:p>
        </w:tc>
      </w:tr>
      <w:tr w:rsidR="00636418" w14:paraId="072234CD" w14:textId="77777777" w:rsidTr="00636418">
        <w:tc>
          <w:tcPr>
            <w:tcW w:w="3539" w:type="dxa"/>
            <w:tcBorders>
              <w:top w:val="single" w:sz="4" w:space="0" w:color="auto"/>
              <w:left w:val="single" w:sz="4" w:space="0" w:color="auto"/>
              <w:bottom w:val="single" w:sz="4" w:space="0" w:color="auto"/>
              <w:right w:val="single" w:sz="4" w:space="0" w:color="auto"/>
            </w:tcBorders>
            <w:hideMark/>
          </w:tcPr>
          <w:p w14:paraId="311C95EE" w14:textId="77777777" w:rsidR="00636418" w:rsidRDefault="00636418">
            <w:pPr>
              <w:pStyle w:val="Pidipagina"/>
              <w:tabs>
                <w:tab w:val="left" w:pos="708"/>
              </w:tabs>
              <w:jc w:val="both"/>
              <w:rPr>
                <w:rFonts w:ascii="Times New Roman" w:eastAsia="MS ??" w:hAnsi="Times New Roman"/>
                <w:sz w:val="24"/>
                <w:szCs w:val="24"/>
                <w:lang w:eastAsia="it-IT"/>
              </w:rPr>
            </w:pPr>
            <w:r>
              <w:rPr>
                <w:rFonts w:ascii="Times New Roman" w:hAnsi="Times New Roman"/>
              </w:rPr>
              <w:t>Pubblicazione delle liquidazione incentivi tecnici ai dipendenti</w:t>
            </w:r>
          </w:p>
          <w:p w14:paraId="30B091F9" w14:textId="77777777" w:rsidR="00636418" w:rsidRDefault="00636418">
            <w:pPr>
              <w:pStyle w:val="Pidipagina"/>
              <w:tabs>
                <w:tab w:val="left" w:pos="708"/>
              </w:tabs>
              <w:jc w:val="both"/>
              <w:rPr>
                <w:rFonts w:ascii="Times New Roman" w:hAnsi="Times New Roman"/>
              </w:rPr>
            </w:pPr>
            <w:ins w:id="673" w:author="User" w:date="2022-03-21T19:00:00Z">
              <w:r>
                <w:rPr>
                  <w:rFonts w:ascii="Times New Roman" w:hAnsi="Times New Roman"/>
                </w:rPr>
                <w:t xml:space="preserve"> </w:t>
              </w:r>
            </w:ins>
          </w:p>
        </w:tc>
        <w:tc>
          <w:tcPr>
            <w:tcW w:w="2977" w:type="dxa"/>
            <w:tcBorders>
              <w:top w:val="single" w:sz="4" w:space="0" w:color="auto"/>
              <w:left w:val="single" w:sz="4" w:space="0" w:color="auto"/>
              <w:bottom w:val="single" w:sz="4" w:space="0" w:color="auto"/>
              <w:right w:val="single" w:sz="4" w:space="0" w:color="auto"/>
            </w:tcBorders>
            <w:hideMark/>
          </w:tcPr>
          <w:p w14:paraId="00DCBC67" w14:textId="77777777" w:rsidR="00636418" w:rsidRDefault="00636418">
            <w:pPr>
              <w:pStyle w:val="Pidipagina"/>
              <w:tabs>
                <w:tab w:val="left" w:pos="708"/>
              </w:tabs>
              <w:jc w:val="both"/>
              <w:rPr>
                <w:rFonts w:ascii="Times New Roman" w:hAnsi="Times New Roman"/>
              </w:rPr>
            </w:pPr>
            <w:r>
              <w:rPr>
                <w:rFonts w:ascii="Times New Roman" w:hAnsi="Times New Roman"/>
              </w:rPr>
              <w:t>Delibera ANAC n. 1047 del 25.11.2020</w:t>
            </w:r>
          </w:p>
        </w:tc>
        <w:tc>
          <w:tcPr>
            <w:tcW w:w="2977" w:type="dxa"/>
            <w:tcBorders>
              <w:top w:val="single" w:sz="4" w:space="0" w:color="auto"/>
              <w:left w:val="single" w:sz="4" w:space="0" w:color="auto"/>
              <w:bottom w:val="single" w:sz="4" w:space="0" w:color="auto"/>
              <w:right w:val="single" w:sz="4" w:space="0" w:color="auto"/>
            </w:tcBorders>
            <w:hideMark/>
          </w:tcPr>
          <w:p w14:paraId="2F345EB6" w14:textId="77777777" w:rsidR="00636418" w:rsidRDefault="00636418">
            <w:pPr>
              <w:pStyle w:val="Pidipagina"/>
              <w:tabs>
                <w:tab w:val="left" w:pos="708"/>
              </w:tabs>
              <w:jc w:val="both"/>
              <w:rPr>
                <w:rFonts w:ascii="Times New Roman" w:hAnsi="Times New Roman"/>
              </w:rPr>
            </w:pPr>
            <w:r>
              <w:rPr>
                <w:rFonts w:ascii="Times New Roman" w:hAnsi="Times New Roman"/>
              </w:rPr>
              <w:t>Incarichi conferiti ed autorizzati ai dipendenti</w:t>
            </w:r>
          </w:p>
        </w:tc>
      </w:tr>
      <w:tr w:rsidR="00636418" w14:paraId="2565FA0C" w14:textId="77777777" w:rsidTr="00636418">
        <w:tc>
          <w:tcPr>
            <w:tcW w:w="3539" w:type="dxa"/>
            <w:tcBorders>
              <w:top w:val="single" w:sz="4" w:space="0" w:color="auto"/>
              <w:left w:val="single" w:sz="4" w:space="0" w:color="auto"/>
              <w:bottom w:val="single" w:sz="4" w:space="0" w:color="auto"/>
              <w:right w:val="single" w:sz="4" w:space="0" w:color="auto"/>
            </w:tcBorders>
          </w:tcPr>
          <w:p w14:paraId="465062CB" w14:textId="77777777" w:rsidR="00636418" w:rsidRDefault="00636418">
            <w:pPr>
              <w:pStyle w:val="Pidipagina"/>
              <w:tabs>
                <w:tab w:val="left" w:pos="708"/>
              </w:tabs>
              <w:jc w:val="both"/>
              <w:rPr>
                <w:rFonts w:ascii="Times New Roman" w:eastAsia="MS ??" w:hAnsi="Times New Roman"/>
                <w:sz w:val="24"/>
                <w:szCs w:val="24"/>
                <w:lang w:eastAsia="it-IT"/>
              </w:rPr>
            </w:pPr>
            <w:ins w:id="674" w:author="User" w:date="2022-03-21T18:53:00Z">
              <w:del w:id="675" w:author="Segreteria4" w:date="2022-03-22T11:37:00Z">
                <w:r>
                  <w:rPr>
                    <w:rFonts w:ascii="Times New Roman" w:eastAsia="MS ??" w:hAnsi="Times New Roman"/>
                    <w:b/>
                    <w:sz w:val="24"/>
                    <w:szCs w:val="24"/>
                    <w:lang w:eastAsia="it-IT"/>
                    <w:rPrChange w:id="676" w:author="SALVATORE VENTO" w:date="2022-03-22T09:23:00Z">
                      <w:rPr>
                        <w:rFonts w:ascii="Times New Roman" w:eastAsia="Times New Roman" w:hAnsi="Times New Roman"/>
                      </w:rPr>
                    </w:rPrChange>
                  </w:rPr>
                  <w:delText xml:space="preserve"> </w:delText>
                </w:r>
              </w:del>
            </w:ins>
            <w:ins w:id="677" w:author="User" w:date="2022-03-21T18:54:00Z">
              <w:del w:id="678" w:author="Segreteria4" w:date="2022-03-22T11:37:00Z">
                <w:r>
                  <w:rPr>
                    <w:rFonts w:ascii="Times New Roman" w:eastAsia="MS ??" w:hAnsi="Times New Roman"/>
                    <w:b/>
                    <w:sz w:val="24"/>
                    <w:szCs w:val="24"/>
                    <w:lang w:eastAsia="it-IT"/>
                    <w:rPrChange w:id="679" w:author="SALVATORE VENTO" w:date="2022-03-22T09:23:00Z">
                      <w:rPr>
                        <w:rFonts w:ascii="Times New Roman" w:eastAsia="Times New Roman" w:hAnsi="Times New Roman"/>
                      </w:rPr>
                    </w:rPrChange>
                  </w:rPr>
                  <w:delText xml:space="preserve"> </w:delText>
                </w:r>
              </w:del>
            </w:ins>
            <w:r>
              <w:rPr>
                <w:rFonts w:ascii="Times New Roman" w:hAnsi="Times New Roman"/>
              </w:rPr>
              <w:t>Pubblicazione criteri e modalità assegnazione beni immobili del patrimonio disponibile.</w:t>
            </w:r>
          </w:p>
          <w:p w14:paraId="14EADE6D" w14:textId="77777777" w:rsidR="00636418" w:rsidRDefault="00636418">
            <w:pPr>
              <w:pStyle w:val="Pidipagina"/>
              <w:tabs>
                <w:tab w:val="left" w:pos="708"/>
              </w:tabs>
              <w:jc w:val="both"/>
              <w:rPr>
                <w:rFonts w:ascii="Times New Roman" w:hAnsi="Times New Roman"/>
              </w:rPr>
            </w:pPr>
          </w:p>
          <w:p w14:paraId="1163C122" w14:textId="77777777" w:rsidR="00636418" w:rsidRDefault="00636418">
            <w:pPr>
              <w:pStyle w:val="Pidipagina"/>
              <w:tabs>
                <w:tab w:val="left" w:pos="708"/>
              </w:tabs>
              <w:jc w:val="both"/>
              <w:rPr>
                <w:rFonts w:ascii="Times New Roman" w:hAnsi="Times New Roman"/>
              </w:rPr>
            </w:pPr>
            <w:r>
              <w:rPr>
                <w:rFonts w:ascii="Times New Roman" w:hAnsi="Times New Roman"/>
              </w:rPr>
              <w:t>Pubblicazione criteri, modalità e procedure per assegnazione alloggi ERP.</w:t>
            </w:r>
          </w:p>
          <w:p w14:paraId="3AF4FE68" w14:textId="77777777" w:rsidR="00636418" w:rsidRDefault="00636418">
            <w:pPr>
              <w:pStyle w:val="Pidipagina"/>
              <w:tabs>
                <w:tab w:val="left" w:pos="708"/>
              </w:tabs>
              <w:jc w:val="both"/>
              <w:rPr>
                <w:rFonts w:ascii="Times New Roman" w:hAnsi="Times New Roman"/>
              </w:rPr>
            </w:pPr>
          </w:p>
          <w:p w14:paraId="63D0B971" w14:textId="77777777" w:rsidR="00636418" w:rsidRDefault="00636418">
            <w:pPr>
              <w:pStyle w:val="Pidipagina"/>
              <w:tabs>
                <w:tab w:val="left" w:pos="708"/>
              </w:tabs>
              <w:jc w:val="both"/>
              <w:rPr>
                <w:rFonts w:ascii="Times New Roman" w:hAnsi="Times New Roman"/>
              </w:rPr>
            </w:pPr>
            <w:r>
              <w:rPr>
                <w:rFonts w:ascii="Times New Roman" w:hAnsi="Times New Roman"/>
              </w:rPr>
              <w:t>Pubblicazione criteri, modalità e procedure servizi educativi integrati 0 – 6 anni.</w:t>
            </w:r>
          </w:p>
        </w:tc>
        <w:tc>
          <w:tcPr>
            <w:tcW w:w="2977" w:type="dxa"/>
            <w:tcBorders>
              <w:top w:val="single" w:sz="4" w:space="0" w:color="auto"/>
              <w:left w:val="single" w:sz="4" w:space="0" w:color="auto"/>
              <w:bottom w:val="single" w:sz="4" w:space="0" w:color="auto"/>
              <w:right w:val="single" w:sz="4" w:space="0" w:color="auto"/>
            </w:tcBorders>
            <w:hideMark/>
          </w:tcPr>
          <w:p w14:paraId="5966FFD6" w14:textId="77777777" w:rsidR="00636418" w:rsidRDefault="00636418">
            <w:pPr>
              <w:pStyle w:val="Pidipagina"/>
              <w:tabs>
                <w:tab w:val="left" w:pos="708"/>
              </w:tabs>
              <w:jc w:val="both"/>
              <w:rPr>
                <w:rFonts w:ascii="Times New Roman" w:hAnsi="Times New Roman"/>
              </w:rPr>
            </w:pPr>
            <w:r>
              <w:rPr>
                <w:rFonts w:ascii="Times New Roman" w:hAnsi="Times New Roman"/>
              </w:rPr>
              <w:t>Delibera ANAC n. 468 del 16.06.2021</w:t>
            </w:r>
          </w:p>
        </w:tc>
        <w:tc>
          <w:tcPr>
            <w:tcW w:w="2977" w:type="dxa"/>
            <w:tcBorders>
              <w:top w:val="single" w:sz="4" w:space="0" w:color="auto"/>
              <w:left w:val="single" w:sz="4" w:space="0" w:color="auto"/>
              <w:bottom w:val="single" w:sz="4" w:space="0" w:color="auto"/>
              <w:right w:val="single" w:sz="4" w:space="0" w:color="auto"/>
            </w:tcBorders>
            <w:hideMark/>
          </w:tcPr>
          <w:p w14:paraId="5F71A223" w14:textId="77777777" w:rsidR="00636418" w:rsidRDefault="00636418">
            <w:pPr>
              <w:pStyle w:val="Pidipagina"/>
              <w:tabs>
                <w:tab w:val="left" w:pos="708"/>
              </w:tabs>
              <w:jc w:val="both"/>
              <w:rPr>
                <w:rFonts w:ascii="Times New Roman" w:hAnsi="Times New Roman"/>
              </w:rPr>
            </w:pPr>
            <w:r>
              <w:rPr>
                <w:rFonts w:ascii="Times New Roman" w:hAnsi="Times New Roman"/>
              </w:rPr>
              <w:t>Sovvenzioni, contributi, sussidi e vantaggi economici</w:t>
            </w:r>
          </w:p>
        </w:tc>
      </w:tr>
      <w:tr w:rsidR="00636418" w14:paraId="0D53ED1D" w14:textId="77777777" w:rsidTr="00636418">
        <w:tc>
          <w:tcPr>
            <w:tcW w:w="3539" w:type="dxa"/>
            <w:tcBorders>
              <w:top w:val="single" w:sz="4" w:space="0" w:color="auto"/>
              <w:left w:val="single" w:sz="4" w:space="0" w:color="auto"/>
              <w:bottom w:val="single" w:sz="4" w:space="0" w:color="auto"/>
              <w:right w:val="single" w:sz="4" w:space="0" w:color="auto"/>
            </w:tcBorders>
          </w:tcPr>
          <w:p w14:paraId="54367653" w14:textId="77777777" w:rsidR="00636418" w:rsidRDefault="00636418">
            <w:pPr>
              <w:pStyle w:val="Pidipagina"/>
              <w:tabs>
                <w:tab w:val="left" w:pos="708"/>
              </w:tabs>
              <w:jc w:val="both"/>
              <w:rPr>
                <w:rFonts w:ascii="Times New Roman" w:eastAsia="MS ??" w:hAnsi="Times New Roman"/>
                <w:sz w:val="24"/>
                <w:szCs w:val="24"/>
                <w:lang w:eastAsia="it-IT"/>
              </w:rPr>
            </w:pPr>
            <w:r>
              <w:rPr>
                <w:rFonts w:ascii="Times New Roman" w:hAnsi="Times New Roman"/>
              </w:rPr>
              <w:t>Pubblicazione rapporti sulla situazione del personale, relazione di genere sul personale dipendente in relazione ad appalti afferenti il PNRR e PNC.</w:t>
            </w:r>
          </w:p>
          <w:p w14:paraId="4866316F" w14:textId="77777777" w:rsidR="00636418" w:rsidRDefault="00636418">
            <w:pPr>
              <w:pStyle w:val="Pidipagina"/>
              <w:tabs>
                <w:tab w:val="left" w:pos="708"/>
              </w:tabs>
              <w:jc w:val="both"/>
              <w:rPr>
                <w:rFonts w:ascii="Times New Roman" w:hAnsi="Times New Roman"/>
              </w:rPr>
            </w:pPr>
          </w:p>
        </w:tc>
        <w:tc>
          <w:tcPr>
            <w:tcW w:w="2977" w:type="dxa"/>
            <w:tcBorders>
              <w:top w:val="single" w:sz="4" w:space="0" w:color="auto"/>
              <w:left w:val="single" w:sz="4" w:space="0" w:color="auto"/>
              <w:bottom w:val="single" w:sz="4" w:space="0" w:color="auto"/>
              <w:right w:val="single" w:sz="4" w:space="0" w:color="auto"/>
            </w:tcBorders>
            <w:hideMark/>
          </w:tcPr>
          <w:p w14:paraId="13833CA7" w14:textId="77777777" w:rsidR="00636418" w:rsidRDefault="00636418">
            <w:pPr>
              <w:pStyle w:val="Pidipagina"/>
              <w:tabs>
                <w:tab w:val="left" w:pos="708"/>
              </w:tabs>
              <w:jc w:val="both"/>
              <w:rPr>
                <w:rFonts w:ascii="Times New Roman" w:hAnsi="Times New Roman"/>
              </w:rPr>
            </w:pPr>
            <w:r>
              <w:rPr>
                <w:rFonts w:ascii="Times New Roman" w:hAnsi="Times New Roman"/>
              </w:rPr>
              <w:t>Art. 47, comma 9, D.Lgs. n. 77/2021 convertito in Legge 108/2021</w:t>
            </w:r>
          </w:p>
        </w:tc>
        <w:tc>
          <w:tcPr>
            <w:tcW w:w="2977" w:type="dxa"/>
            <w:tcBorders>
              <w:top w:val="single" w:sz="4" w:space="0" w:color="auto"/>
              <w:left w:val="single" w:sz="4" w:space="0" w:color="auto"/>
              <w:bottom w:val="single" w:sz="4" w:space="0" w:color="auto"/>
              <w:right w:val="single" w:sz="4" w:space="0" w:color="auto"/>
            </w:tcBorders>
            <w:hideMark/>
          </w:tcPr>
          <w:p w14:paraId="2CBA9787" w14:textId="77777777" w:rsidR="00636418" w:rsidRDefault="00636418">
            <w:pPr>
              <w:pStyle w:val="Pidipagina"/>
              <w:tabs>
                <w:tab w:val="left" w:pos="708"/>
              </w:tabs>
              <w:jc w:val="both"/>
              <w:rPr>
                <w:rFonts w:ascii="Times New Roman" w:hAnsi="Times New Roman"/>
              </w:rPr>
            </w:pPr>
            <w:r>
              <w:rPr>
                <w:rFonts w:ascii="Times New Roman" w:hAnsi="Times New Roman"/>
              </w:rPr>
              <w:t>Bandi di gare e contratti – atti delle Amministrazioni aggiudicatrici</w:t>
            </w:r>
          </w:p>
        </w:tc>
      </w:tr>
      <w:tr w:rsidR="00636418" w14:paraId="341433F7" w14:textId="77777777" w:rsidTr="00636418">
        <w:tc>
          <w:tcPr>
            <w:tcW w:w="3539" w:type="dxa"/>
            <w:tcBorders>
              <w:top w:val="single" w:sz="4" w:space="0" w:color="auto"/>
              <w:left w:val="single" w:sz="4" w:space="0" w:color="auto"/>
              <w:bottom w:val="single" w:sz="4" w:space="0" w:color="auto"/>
              <w:right w:val="single" w:sz="4" w:space="0" w:color="auto"/>
            </w:tcBorders>
          </w:tcPr>
          <w:p w14:paraId="67BC278E" w14:textId="77777777" w:rsidR="00636418" w:rsidRDefault="00636418">
            <w:pPr>
              <w:pStyle w:val="Pidipagina"/>
              <w:tabs>
                <w:tab w:val="left" w:pos="708"/>
              </w:tabs>
              <w:jc w:val="both"/>
              <w:rPr>
                <w:rFonts w:ascii="Times New Roman" w:eastAsia="MS ??" w:hAnsi="Times New Roman"/>
                <w:sz w:val="24"/>
                <w:szCs w:val="24"/>
                <w:lang w:eastAsia="it-IT"/>
              </w:rPr>
            </w:pPr>
            <w:r>
              <w:rPr>
                <w:rFonts w:ascii="Times New Roman" w:hAnsi="Times New Roman"/>
              </w:rPr>
              <w:t>Pubblicazione dati pagamenti informatici, data di adesione alla piattaforma PagoPA</w:t>
            </w:r>
          </w:p>
          <w:p w14:paraId="3846715E" w14:textId="77777777" w:rsidR="00636418" w:rsidRDefault="00636418">
            <w:pPr>
              <w:pStyle w:val="Pidipagina"/>
              <w:tabs>
                <w:tab w:val="left" w:pos="708"/>
              </w:tabs>
              <w:jc w:val="both"/>
              <w:rPr>
                <w:rFonts w:ascii="Times New Roman" w:hAnsi="Times New Roman"/>
              </w:rPr>
            </w:pPr>
          </w:p>
          <w:p w14:paraId="0177E384" w14:textId="77777777" w:rsidR="00636418" w:rsidRDefault="00636418">
            <w:pPr>
              <w:pStyle w:val="Pidipagina"/>
              <w:tabs>
                <w:tab w:val="left" w:pos="708"/>
              </w:tabs>
              <w:jc w:val="both"/>
              <w:rPr>
                <w:rFonts w:ascii="Times New Roman" w:hAnsi="Times New Roman"/>
              </w:rPr>
            </w:pPr>
          </w:p>
          <w:p w14:paraId="6F5FF38D" w14:textId="77777777" w:rsidR="00636418" w:rsidRDefault="00636418">
            <w:pPr>
              <w:pStyle w:val="NormaleWeb"/>
              <w:spacing w:before="120"/>
              <w:jc w:val="both"/>
              <w:rPr>
                <w:i/>
                <w:szCs w:val="22"/>
              </w:rPr>
            </w:pPr>
            <w:r>
              <w:rPr>
                <w:szCs w:val="22"/>
              </w:rPr>
              <w:t>Collegamento Ipertestuale  all’apposita sezione del sito  istituzionale dedicata al servizio di gestione dei rifiuti  costituita ai sensi della delibera ARERA nr. 444 del 31 ottobre 2019 – Delibera ARERA 15/2022 .</w:t>
            </w:r>
          </w:p>
          <w:p w14:paraId="4F0F55B2" w14:textId="77777777" w:rsidR="00636418" w:rsidRDefault="00636418">
            <w:pPr>
              <w:pStyle w:val="Pidipagina"/>
              <w:tabs>
                <w:tab w:val="left" w:pos="708"/>
              </w:tabs>
              <w:jc w:val="both"/>
              <w:rPr>
                <w:rFonts w:ascii="Times New Roman" w:hAnsi="Times New Roman"/>
                <w:szCs w:val="24"/>
              </w:rPr>
            </w:pPr>
          </w:p>
          <w:p w14:paraId="1A575B38" w14:textId="77777777" w:rsidR="00636418" w:rsidRDefault="00636418">
            <w:pPr>
              <w:pStyle w:val="Pidipagina"/>
              <w:tabs>
                <w:tab w:val="left" w:pos="708"/>
              </w:tabs>
              <w:jc w:val="both"/>
              <w:rPr>
                <w:rFonts w:ascii="Times New Roman" w:hAnsi="Times New Roman"/>
                <w:b/>
              </w:rPr>
            </w:pPr>
          </w:p>
        </w:tc>
        <w:tc>
          <w:tcPr>
            <w:tcW w:w="2977" w:type="dxa"/>
            <w:tcBorders>
              <w:top w:val="single" w:sz="4" w:space="0" w:color="auto"/>
              <w:left w:val="single" w:sz="4" w:space="0" w:color="auto"/>
              <w:bottom w:val="single" w:sz="4" w:space="0" w:color="auto"/>
              <w:right w:val="single" w:sz="4" w:space="0" w:color="auto"/>
            </w:tcBorders>
          </w:tcPr>
          <w:p w14:paraId="245326BF" w14:textId="77777777" w:rsidR="00636418" w:rsidRDefault="00636418">
            <w:pPr>
              <w:pStyle w:val="Pidipagina"/>
              <w:tabs>
                <w:tab w:val="left" w:pos="708"/>
              </w:tabs>
              <w:jc w:val="both"/>
              <w:rPr>
                <w:rFonts w:ascii="Times New Roman" w:eastAsia="MS ??" w:hAnsi="Times New Roman"/>
                <w:sz w:val="24"/>
                <w:szCs w:val="24"/>
                <w:lang w:eastAsia="it-IT"/>
              </w:rPr>
            </w:pPr>
            <w:r>
              <w:rPr>
                <w:rFonts w:ascii="Times New Roman" w:hAnsi="Times New Roman"/>
              </w:rPr>
              <w:t>Delibera ANAC n. 77 del 16.02.2022</w:t>
            </w:r>
          </w:p>
          <w:p w14:paraId="25023818" w14:textId="77777777" w:rsidR="00636418" w:rsidRDefault="00636418">
            <w:pPr>
              <w:pStyle w:val="Pidipagina"/>
              <w:tabs>
                <w:tab w:val="left" w:pos="708"/>
              </w:tabs>
              <w:jc w:val="both"/>
              <w:rPr>
                <w:rFonts w:ascii="Times New Roman" w:hAnsi="Times New Roman"/>
              </w:rPr>
            </w:pPr>
          </w:p>
          <w:p w14:paraId="612EA7DD" w14:textId="77777777" w:rsidR="00636418" w:rsidRDefault="00636418">
            <w:pPr>
              <w:pStyle w:val="Pidipagina"/>
              <w:tabs>
                <w:tab w:val="left" w:pos="708"/>
              </w:tabs>
              <w:jc w:val="both"/>
              <w:rPr>
                <w:rFonts w:ascii="Times New Roman" w:hAnsi="Times New Roman"/>
              </w:rPr>
            </w:pPr>
          </w:p>
          <w:p w14:paraId="55EABD7F" w14:textId="77777777" w:rsidR="00636418" w:rsidRDefault="00636418">
            <w:pPr>
              <w:pStyle w:val="Pidipagina"/>
              <w:tabs>
                <w:tab w:val="left" w:pos="708"/>
              </w:tabs>
              <w:jc w:val="both"/>
              <w:rPr>
                <w:rFonts w:ascii="Times New Roman" w:hAnsi="Times New Roman"/>
              </w:rPr>
            </w:pPr>
          </w:p>
          <w:p w14:paraId="2974A6C7" w14:textId="77777777" w:rsidR="00636418" w:rsidRDefault="00636418">
            <w:pPr>
              <w:pStyle w:val="NormaleWeb"/>
              <w:spacing w:before="120"/>
              <w:jc w:val="center"/>
              <w:rPr>
                <w:szCs w:val="22"/>
              </w:rPr>
            </w:pPr>
            <w:r>
              <w:rPr>
                <w:szCs w:val="22"/>
              </w:rPr>
              <w:t>Deliberazione ANAC nr. 803 del 7 ottobre 2020</w:t>
            </w:r>
          </w:p>
          <w:p w14:paraId="7B2EDA82" w14:textId="77777777" w:rsidR="00636418" w:rsidRDefault="00636418">
            <w:pPr>
              <w:pStyle w:val="Pidipagina"/>
              <w:tabs>
                <w:tab w:val="left" w:pos="708"/>
              </w:tabs>
              <w:jc w:val="both"/>
              <w:rPr>
                <w:rFonts w:ascii="Times New Roman" w:hAnsi="Times New Roman"/>
              </w:rPr>
            </w:pPr>
          </w:p>
        </w:tc>
        <w:tc>
          <w:tcPr>
            <w:tcW w:w="2977" w:type="dxa"/>
            <w:tcBorders>
              <w:top w:val="single" w:sz="4" w:space="0" w:color="auto"/>
              <w:left w:val="single" w:sz="4" w:space="0" w:color="auto"/>
              <w:bottom w:val="single" w:sz="4" w:space="0" w:color="auto"/>
              <w:right w:val="single" w:sz="4" w:space="0" w:color="auto"/>
            </w:tcBorders>
          </w:tcPr>
          <w:p w14:paraId="4F81B299" w14:textId="77777777" w:rsidR="00636418" w:rsidRDefault="00636418">
            <w:pPr>
              <w:pStyle w:val="Pidipagina"/>
              <w:tabs>
                <w:tab w:val="left" w:pos="708"/>
              </w:tabs>
              <w:jc w:val="both"/>
              <w:rPr>
                <w:rFonts w:ascii="Times New Roman" w:eastAsia="MS ??" w:hAnsi="Times New Roman"/>
                <w:sz w:val="24"/>
                <w:szCs w:val="24"/>
                <w:lang w:eastAsia="it-IT"/>
              </w:rPr>
            </w:pPr>
            <w:r>
              <w:rPr>
                <w:rFonts w:ascii="Times New Roman" w:hAnsi="Times New Roman"/>
              </w:rPr>
              <w:t>Pagamenti dell’Amministrazione – IBAN – e pagamenti informatici.</w:t>
            </w:r>
          </w:p>
          <w:p w14:paraId="3DAD7DB6" w14:textId="77777777" w:rsidR="00636418" w:rsidRDefault="00636418">
            <w:pPr>
              <w:pStyle w:val="Pidipagina"/>
              <w:tabs>
                <w:tab w:val="left" w:pos="708"/>
              </w:tabs>
              <w:jc w:val="both"/>
              <w:rPr>
                <w:rFonts w:ascii="Times New Roman" w:hAnsi="Times New Roman"/>
              </w:rPr>
            </w:pPr>
          </w:p>
          <w:p w14:paraId="43BC78B2" w14:textId="77777777" w:rsidR="00636418" w:rsidRDefault="00636418">
            <w:pPr>
              <w:pStyle w:val="Pidipagina"/>
              <w:tabs>
                <w:tab w:val="left" w:pos="708"/>
              </w:tabs>
              <w:jc w:val="both"/>
              <w:rPr>
                <w:rFonts w:ascii="Times New Roman" w:hAnsi="Times New Roman"/>
              </w:rPr>
            </w:pPr>
          </w:p>
          <w:p w14:paraId="306F2CBE" w14:textId="77777777" w:rsidR="00636418" w:rsidRDefault="00636418">
            <w:pPr>
              <w:pStyle w:val="Pidipagina"/>
              <w:tabs>
                <w:tab w:val="left" w:pos="708"/>
              </w:tabs>
              <w:jc w:val="both"/>
              <w:rPr>
                <w:rFonts w:ascii="Times New Roman" w:hAnsi="Times New Roman"/>
              </w:rPr>
            </w:pPr>
            <w:r>
              <w:rPr>
                <w:i/>
              </w:rPr>
              <w:t>sottosezione Servizi erogati</w:t>
            </w:r>
          </w:p>
        </w:tc>
      </w:tr>
    </w:tbl>
    <w:p w14:paraId="5D42E946" w14:textId="77777777" w:rsidR="002F17EC" w:rsidRDefault="002F17EC" w:rsidP="002F17EC">
      <w:pPr>
        <w:rPr>
          <w:rFonts w:ascii="Times New Roman" w:hAnsi="Times New Roman"/>
        </w:rPr>
      </w:pPr>
    </w:p>
    <w:p w14:paraId="01BDE9FB" w14:textId="5A0DC4C7" w:rsidR="002F17EC" w:rsidRPr="002F17EC" w:rsidRDefault="002F17EC" w:rsidP="002F17EC">
      <w:pPr>
        <w:jc w:val="both"/>
        <w:rPr>
          <w:rFonts w:ascii="Times New Roman" w:hAnsi="Times New Roman"/>
        </w:rPr>
      </w:pPr>
      <w:r>
        <w:rPr>
          <w:rFonts w:ascii="Times New Roman" w:hAnsi="Times New Roman"/>
        </w:rPr>
        <w:t xml:space="preserve">I Responsabili dei Settori  pubblicano e validano  i dati da pubblicare su Amministrazione trasparente. </w:t>
      </w:r>
    </w:p>
    <w:p w14:paraId="475BB981" w14:textId="4F707651" w:rsidR="002F17EC" w:rsidRPr="002F17EC" w:rsidRDefault="002F17EC" w:rsidP="002F17EC">
      <w:pPr>
        <w:rPr>
          <w:rFonts w:ascii="Times New Roman" w:hAnsi="Times New Roman"/>
        </w:rPr>
      </w:pPr>
      <w:r w:rsidRPr="002F17EC">
        <w:rPr>
          <w:rFonts w:ascii="Times New Roman" w:hAnsi="Times New Roman"/>
        </w:rPr>
        <w:t xml:space="preserve">. </w:t>
      </w:r>
    </w:p>
    <w:p w14:paraId="24E872FD" w14:textId="77777777" w:rsidR="002F17EC" w:rsidRPr="002F17EC" w:rsidRDefault="002F17EC" w:rsidP="002F17EC">
      <w:pPr>
        <w:rPr>
          <w:rFonts w:ascii="Times New Roman" w:hAnsi="Times New Roman"/>
        </w:rPr>
      </w:pPr>
    </w:p>
    <w:p w14:paraId="061A5464" w14:textId="5C6CA7DB" w:rsidR="00636418" w:rsidRDefault="00636418" w:rsidP="00636418">
      <w:pPr>
        <w:pStyle w:val="Pidipagina"/>
        <w:tabs>
          <w:tab w:val="left" w:pos="708"/>
        </w:tabs>
        <w:jc w:val="both"/>
        <w:rPr>
          <w:ins w:id="680" w:author="User" w:date="2022-03-21T18:55:00Z"/>
          <w:rFonts w:ascii="Times New Roman" w:eastAsia="MS ??" w:hAnsi="Times New Roman"/>
          <w:sz w:val="24"/>
          <w:szCs w:val="24"/>
          <w:lang w:eastAsia="it-IT"/>
        </w:rPr>
      </w:pPr>
    </w:p>
    <w:tbl>
      <w:tblPr>
        <w:tblStyle w:val="Grigliatabella"/>
        <w:tblpPr w:leftFromText="141" w:rightFromText="141" w:vertAnchor="page" w:horzAnchor="margin" w:tblpY="11161"/>
        <w:tblW w:w="0" w:type="auto"/>
        <w:tblLook w:val="04A0" w:firstRow="1" w:lastRow="0" w:firstColumn="1" w:lastColumn="0" w:noHBand="0" w:noVBand="1"/>
        <w:tblPrChange w:id="681" w:author="User" w:date="2022-03-21T19:18:00Z">
          <w:tblPr>
            <w:tblStyle w:val="Grigliatabella"/>
            <w:tblpPr w:leftFromText="141" w:rightFromText="141" w:vertAnchor="page" w:horzAnchor="margin" w:tblpY="8401"/>
            <w:tblW w:w="0" w:type="nil"/>
            <w:tblLook w:val="04A0" w:firstRow="1" w:lastRow="0" w:firstColumn="1" w:lastColumn="0" w:noHBand="0" w:noVBand="1"/>
          </w:tblPr>
        </w:tblPrChange>
      </w:tblPr>
      <w:tblGrid>
        <w:gridCol w:w="4811"/>
        <w:gridCol w:w="4811"/>
        <w:tblGridChange w:id="682">
          <w:tblGrid>
            <w:gridCol w:w="4811"/>
            <w:gridCol w:w="4811"/>
          </w:tblGrid>
        </w:tblGridChange>
      </w:tblGrid>
      <w:tr w:rsidR="00636418" w14:paraId="2DE17031" w14:textId="77777777" w:rsidTr="00636418">
        <w:trPr>
          <w:trHeight w:val="416"/>
          <w:ins w:id="683" w:author="User" w:date="2022-03-21T19:18:00Z"/>
          <w:trPrChange w:id="684" w:author="User" w:date="2022-03-21T19:18:00Z">
            <w:trPr>
              <w:trHeight w:val="416"/>
            </w:trPr>
          </w:trPrChange>
        </w:trPr>
        <w:tc>
          <w:tcPr>
            <w:tcW w:w="4811" w:type="dxa"/>
            <w:tcBorders>
              <w:top w:val="single" w:sz="4" w:space="0" w:color="auto"/>
              <w:left w:val="single" w:sz="4" w:space="0" w:color="auto"/>
              <w:bottom w:val="single" w:sz="4" w:space="0" w:color="auto"/>
              <w:right w:val="single" w:sz="4" w:space="0" w:color="auto"/>
            </w:tcBorders>
            <w:tcPrChange w:id="685" w:author="User" w:date="2022-03-21T19:18:00Z">
              <w:tcPr>
                <w:tcW w:w="4811" w:type="dxa"/>
                <w:tcBorders>
                  <w:top w:val="single" w:sz="4" w:space="0" w:color="auto"/>
                  <w:left w:val="single" w:sz="4" w:space="5" w:color="auto"/>
                  <w:bottom w:val="single" w:sz="4" w:space="0" w:color="auto"/>
                  <w:right w:val="single" w:sz="4" w:space="5" w:color="auto"/>
                </w:tcBorders>
              </w:tcPr>
            </w:tcPrChange>
          </w:tcPr>
          <w:p w14:paraId="3B2422A5" w14:textId="77777777" w:rsidR="00636418" w:rsidRDefault="00636418">
            <w:pPr>
              <w:autoSpaceDE/>
              <w:rPr>
                <w:ins w:id="686" w:author="User" w:date="2022-03-21T19:18:00Z"/>
                <w:rFonts w:ascii="Times New Roman" w:eastAsia="Times New Roman" w:hAnsi="Times New Roman"/>
                <w:sz w:val="24"/>
                <w:szCs w:val="24"/>
                <w:lang w:eastAsia="it-IT"/>
              </w:rPr>
            </w:pPr>
            <w:ins w:id="687" w:author="User" w:date="2022-03-21T19:23:00Z">
              <w:r>
                <w:rPr>
                  <w:sz w:val="24"/>
                  <w:szCs w:val="24"/>
                  <w:lang w:eastAsia="it-IT"/>
                </w:rPr>
                <w:t xml:space="preserve">RESPONSABILI </w:t>
              </w:r>
            </w:ins>
          </w:p>
          <w:p w14:paraId="7451F51F" w14:textId="77777777" w:rsidR="00636418" w:rsidRDefault="00636418">
            <w:pPr>
              <w:autoSpaceDE/>
              <w:rPr>
                <w:ins w:id="688" w:author="User" w:date="2022-03-21T19:18:00Z"/>
                <w:rFonts w:ascii="Times New Roman" w:eastAsia="Times New Roman" w:hAnsi="Times New Roman" w:cs="Times New Roman"/>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hideMark/>
            <w:tcPrChange w:id="689" w:author="User" w:date="2022-03-21T19:18:00Z">
              <w:tcPr>
                <w:tcW w:w="4811" w:type="dxa"/>
                <w:tcBorders>
                  <w:top w:val="single" w:sz="4" w:space="0" w:color="auto"/>
                  <w:left w:val="single" w:sz="4" w:space="5" w:color="auto"/>
                  <w:bottom w:val="single" w:sz="4" w:space="0" w:color="auto"/>
                  <w:right w:val="single" w:sz="4" w:space="5" w:color="auto"/>
                </w:tcBorders>
                <w:hideMark/>
              </w:tcPr>
            </w:tcPrChange>
          </w:tcPr>
          <w:p w14:paraId="073596A8" w14:textId="77777777" w:rsidR="00636418" w:rsidRDefault="00636418">
            <w:pPr>
              <w:autoSpaceDE/>
              <w:rPr>
                <w:ins w:id="690" w:author="User" w:date="2022-03-21T19:18:00Z"/>
                <w:rFonts w:ascii="Times New Roman" w:eastAsia="Times New Roman" w:hAnsi="Times New Roman" w:cs="Times New Roman"/>
                <w:sz w:val="24"/>
                <w:szCs w:val="24"/>
                <w:lang w:eastAsia="it-IT"/>
              </w:rPr>
            </w:pPr>
            <w:ins w:id="691" w:author="User" w:date="2022-03-21T19:24:00Z">
              <w:r>
                <w:rPr>
                  <w:sz w:val="24"/>
                  <w:szCs w:val="24"/>
                  <w:lang w:eastAsia="it-IT"/>
                </w:rPr>
                <w:t>Tutti i Responsabili dei Se</w:t>
              </w:r>
            </w:ins>
            <w:r>
              <w:rPr>
                <w:sz w:val="24"/>
                <w:szCs w:val="24"/>
                <w:lang w:eastAsia="it-IT"/>
              </w:rPr>
              <w:t xml:space="preserve">ttori </w:t>
            </w:r>
            <w:ins w:id="692" w:author="User" w:date="2022-03-21T19:24:00Z">
              <w:r>
                <w:rPr>
                  <w:sz w:val="24"/>
                  <w:szCs w:val="24"/>
                  <w:lang w:eastAsia="it-IT"/>
                </w:rPr>
                <w:t xml:space="preserve"> </w:t>
              </w:r>
            </w:ins>
          </w:p>
        </w:tc>
      </w:tr>
      <w:tr w:rsidR="00636418" w14:paraId="54E993FE" w14:textId="77777777" w:rsidTr="00636418">
        <w:trPr>
          <w:ins w:id="693" w:author="User" w:date="2022-03-21T19:18:00Z"/>
        </w:trPr>
        <w:tc>
          <w:tcPr>
            <w:tcW w:w="4811" w:type="dxa"/>
            <w:tcBorders>
              <w:top w:val="single" w:sz="4" w:space="0" w:color="auto"/>
              <w:left w:val="single" w:sz="4" w:space="0" w:color="auto"/>
              <w:bottom w:val="single" w:sz="4" w:space="0" w:color="auto"/>
              <w:right w:val="single" w:sz="4" w:space="0" w:color="auto"/>
            </w:tcBorders>
            <w:hideMark/>
            <w:tcPrChange w:id="694" w:author="User" w:date="2022-03-21T19:18:00Z">
              <w:tcPr>
                <w:tcW w:w="4811" w:type="dxa"/>
                <w:tcBorders>
                  <w:top w:val="single" w:sz="4" w:space="0" w:color="auto"/>
                  <w:left w:val="single" w:sz="4" w:space="5" w:color="auto"/>
                  <w:bottom w:val="single" w:sz="4" w:space="0" w:color="auto"/>
                  <w:right w:val="single" w:sz="4" w:space="5" w:color="auto"/>
                </w:tcBorders>
                <w:hideMark/>
              </w:tcPr>
            </w:tcPrChange>
          </w:tcPr>
          <w:p w14:paraId="3C99D461" w14:textId="77777777" w:rsidR="00636418" w:rsidRDefault="00636418">
            <w:pPr>
              <w:autoSpaceDE/>
              <w:rPr>
                <w:ins w:id="695" w:author="User" w:date="2022-03-21T19:18:00Z"/>
                <w:rFonts w:ascii="Times New Roman" w:eastAsia="Times New Roman" w:hAnsi="Times New Roman" w:cs="Times New Roman"/>
                <w:sz w:val="24"/>
                <w:szCs w:val="24"/>
                <w:lang w:eastAsia="it-IT"/>
              </w:rPr>
            </w:pPr>
            <w:ins w:id="696" w:author="User" w:date="2022-03-21T19:23:00Z">
              <w:r>
                <w:rPr>
                  <w:sz w:val="24"/>
                  <w:szCs w:val="24"/>
                  <w:lang w:eastAsia="it-IT"/>
                </w:rPr>
                <w:t xml:space="preserve">AZIONI  </w:t>
              </w:r>
            </w:ins>
          </w:p>
        </w:tc>
        <w:tc>
          <w:tcPr>
            <w:tcW w:w="4811" w:type="dxa"/>
            <w:tcBorders>
              <w:top w:val="single" w:sz="4" w:space="0" w:color="auto"/>
              <w:left w:val="single" w:sz="4" w:space="0" w:color="auto"/>
              <w:bottom w:val="single" w:sz="4" w:space="0" w:color="auto"/>
              <w:right w:val="single" w:sz="4" w:space="0" w:color="auto"/>
            </w:tcBorders>
            <w:hideMark/>
            <w:tcPrChange w:id="697" w:author="User" w:date="2022-03-21T19:18:00Z">
              <w:tcPr>
                <w:tcW w:w="4811" w:type="dxa"/>
                <w:tcBorders>
                  <w:top w:val="single" w:sz="4" w:space="0" w:color="auto"/>
                  <w:left w:val="single" w:sz="4" w:space="5" w:color="auto"/>
                  <w:bottom w:val="single" w:sz="4" w:space="0" w:color="auto"/>
                  <w:right w:val="single" w:sz="4" w:space="5" w:color="auto"/>
                </w:tcBorders>
                <w:hideMark/>
              </w:tcPr>
            </w:tcPrChange>
          </w:tcPr>
          <w:p w14:paraId="74755923" w14:textId="77777777" w:rsidR="00636418" w:rsidRDefault="00636418">
            <w:pPr>
              <w:autoSpaceDE/>
              <w:rPr>
                <w:ins w:id="698" w:author="User" w:date="2022-03-21T19:18:00Z"/>
                <w:rFonts w:ascii="Times New Roman" w:eastAsia="Times New Roman" w:hAnsi="Times New Roman" w:cs="Times New Roman"/>
                <w:sz w:val="24"/>
                <w:szCs w:val="24"/>
                <w:lang w:eastAsia="it-IT"/>
              </w:rPr>
            </w:pPr>
            <w:ins w:id="699" w:author="User" w:date="2022-03-21T19:18:00Z">
              <w:r>
                <w:rPr>
                  <w:sz w:val="24"/>
                  <w:szCs w:val="24"/>
                  <w:lang w:eastAsia="it-IT"/>
                </w:rPr>
                <w:t xml:space="preserve">AZIONI   </w:t>
              </w:r>
            </w:ins>
          </w:p>
        </w:tc>
      </w:tr>
      <w:tr w:rsidR="00636418" w14:paraId="6C4A0764" w14:textId="77777777" w:rsidTr="00636418">
        <w:trPr>
          <w:ins w:id="700" w:author="User" w:date="2022-03-21T19:18:00Z"/>
        </w:trPr>
        <w:tc>
          <w:tcPr>
            <w:tcW w:w="4811" w:type="dxa"/>
            <w:tcBorders>
              <w:top w:val="single" w:sz="4" w:space="0" w:color="auto"/>
              <w:left w:val="single" w:sz="4" w:space="0" w:color="auto"/>
              <w:bottom w:val="single" w:sz="4" w:space="0" w:color="auto"/>
              <w:right w:val="single" w:sz="4" w:space="0" w:color="auto"/>
            </w:tcBorders>
            <w:hideMark/>
            <w:tcPrChange w:id="701" w:author="User" w:date="2022-03-21T19:18:00Z">
              <w:tcPr>
                <w:tcW w:w="4811" w:type="dxa"/>
                <w:tcBorders>
                  <w:top w:val="single" w:sz="4" w:space="0" w:color="auto"/>
                  <w:left w:val="single" w:sz="4" w:space="5" w:color="auto"/>
                  <w:bottom w:val="single" w:sz="4" w:space="0" w:color="auto"/>
                  <w:right w:val="single" w:sz="4" w:space="5" w:color="auto"/>
                </w:tcBorders>
                <w:hideMark/>
              </w:tcPr>
            </w:tcPrChange>
          </w:tcPr>
          <w:p w14:paraId="1FDF4FEA" w14:textId="77777777" w:rsidR="00636418" w:rsidRDefault="00636418">
            <w:pPr>
              <w:autoSpaceDE/>
              <w:rPr>
                <w:ins w:id="702" w:author="User" w:date="2022-03-21T19:18:00Z"/>
                <w:rFonts w:ascii="Times New Roman" w:eastAsia="Times New Roman" w:hAnsi="Times New Roman" w:cs="Times New Roman"/>
                <w:sz w:val="24"/>
                <w:szCs w:val="24"/>
                <w:lang w:eastAsia="it-IT"/>
              </w:rPr>
            </w:pPr>
            <w:ins w:id="703" w:author="User" w:date="2022-03-21T19:24:00Z">
              <w:r>
                <w:rPr>
                  <w:sz w:val="24"/>
                  <w:szCs w:val="24"/>
                  <w:lang w:eastAsia="it-IT"/>
                </w:rPr>
                <w:t>MONITORAGGIO dell’APPLICAZIONE</w:t>
              </w:r>
            </w:ins>
          </w:p>
        </w:tc>
        <w:tc>
          <w:tcPr>
            <w:tcW w:w="4811" w:type="dxa"/>
            <w:tcBorders>
              <w:top w:val="single" w:sz="4" w:space="0" w:color="auto"/>
              <w:left w:val="single" w:sz="4" w:space="0" w:color="auto"/>
              <w:bottom w:val="single" w:sz="4" w:space="0" w:color="auto"/>
              <w:right w:val="single" w:sz="4" w:space="0" w:color="auto"/>
            </w:tcBorders>
            <w:hideMark/>
            <w:tcPrChange w:id="704" w:author="User" w:date="2022-03-21T19:18:00Z">
              <w:tcPr>
                <w:tcW w:w="4811" w:type="dxa"/>
                <w:tcBorders>
                  <w:top w:val="single" w:sz="4" w:space="0" w:color="auto"/>
                  <w:left w:val="single" w:sz="4" w:space="5" w:color="auto"/>
                  <w:bottom w:val="single" w:sz="4" w:space="0" w:color="auto"/>
                  <w:right w:val="single" w:sz="4" w:space="5" w:color="auto"/>
                </w:tcBorders>
                <w:hideMark/>
              </w:tcPr>
            </w:tcPrChange>
          </w:tcPr>
          <w:p w14:paraId="55099946" w14:textId="77777777" w:rsidR="00636418" w:rsidRDefault="00636418">
            <w:pPr>
              <w:autoSpaceDE/>
              <w:rPr>
                <w:ins w:id="705" w:author="User" w:date="2022-03-21T19:18:00Z"/>
                <w:rFonts w:ascii="Times New Roman" w:eastAsia="Times New Roman" w:hAnsi="Times New Roman" w:cs="Times New Roman"/>
                <w:sz w:val="24"/>
                <w:szCs w:val="24"/>
                <w:lang w:eastAsia="it-IT"/>
              </w:rPr>
            </w:pPr>
            <w:ins w:id="706" w:author="User" w:date="2022-03-21T19:24:00Z">
              <w:r>
                <w:rPr>
                  <w:sz w:val="24"/>
                  <w:szCs w:val="24"/>
                  <w:lang w:eastAsia="it-IT"/>
                </w:rPr>
                <w:t>Report dei monitoraggi periodici  effettuati dal Responsabile Prevenzione Corruzione e Trasparenza ; report annuale e attestazione NTVC  sullo stato di pubblicazione  in Amministrazione trasparente secondo quanto previsto da Delibera ANAC nr. 1309/2016</w:t>
              </w:r>
            </w:ins>
          </w:p>
        </w:tc>
      </w:tr>
    </w:tbl>
    <w:p w14:paraId="6F0A75EB" w14:textId="77777777" w:rsidR="00636418" w:rsidRDefault="00636418" w:rsidP="00636418">
      <w:pPr>
        <w:pStyle w:val="Pidipagina"/>
        <w:tabs>
          <w:tab w:val="left" w:pos="708"/>
        </w:tabs>
        <w:jc w:val="both"/>
        <w:rPr>
          <w:ins w:id="707" w:author="User" w:date="2022-03-21T18:55:00Z"/>
          <w:del w:id="708" w:author="Segreteria4" w:date="2022-03-22T11:37:00Z"/>
          <w:rFonts w:ascii="Times New Roman" w:eastAsia="MS ??" w:hAnsi="Times New Roman"/>
          <w:sz w:val="24"/>
          <w:szCs w:val="24"/>
          <w:lang w:eastAsia="it-IT"/>
        </w:rPr>
      </w:pPr>
    </w:p>
    <w:p w14:paraId="7F5ABC77" w14:textId="77777777" w:rsidR="00636418" w:rsidRDefault="00636418" w:rsidP="00636418">
      <w:pPr>
        <w:pStyle w:val="Pidipagina"/>
        <w:widowControl/>
        <w:tabs>
          <w:tab w:val="left" w:pos="708"/>
        </w:tabs>
        <w:autoSpaceDE/>
        <w:autoSpaceDN/>
        <w:jc w:val="both"/>
        <w:rPr>
          <w:ins w:id="709" w:author="User" w:date="2022-03-21T18:53:00Z"/>
          <w:del w:id="710" w:author="Segreteria4" w:date="2022-03-22T11:37:00Z"/>
          <w:rFonts w:eastAsia="MS ??"/>
          <w:sz w:val="24"/>
          <w:szCs w:val="24"/>
          <w:lang w:eastAsia="it-IT"/>
        </w:rPr>
      </w:pPr>
    </w:p>
    <w:p w14:paraId="56FD2A6C" w14:textId="6F077CB6" w:rsidR="00636418" w:rsidRDefault="00636418" w:rsidP="00636418">
      <w:pPr>
        <w:pStyle w:val="Pidipagina"/>
        <w:widowControl/>
        <w:tabs>
          <w:tab w:val="left" w:pos="708"/>
        </w:tabs>
        <w:autoSpaceDE/>
        <w:autoSpaceDN/>
        <w:jc w:val="both"/>
        <w:rPr>
          <w:ins w:id="711" w:author="User" w:date="2022-03-21T19:18:00Z"/>
          <w:rFonts w:eastAsia="MS ??"/>
          <w:sz w:val="24"/>
          <w:szCs w:val="24"/>
          <w:lang w:eastAsia="it-IT"/>
        </w:rPr>
      </w:pPr>
      <w:ins w:id="712" w:author="User" w:date="2022-03-21T19:14:00Z">
        <w:r>
          <w:t>Per l’anno 202</w:t>
        </w:r>
      </w:ins>
      <w:r w:rsidR="00731854">
        <w:t>5</w:t>
      </w:r>
      <w:ins w:id="713" w:author="User" w:date="2022-03-21T19:14:00Z">
        <w:r>
          <w:t xml:space="preserve"> si propongono le seguenti attivit</w:t>
        </w:r>
      </w:ins>
      <w:r>
        <w:t>à</w:t>
      </w:r>
      <w:ins w:id="714" w:author="User" w:date="2022-03-21T19:14:00Z">
        <w:r>
          <w:t xml:space="preserve">: </w:t>
        </w:r>
      </w:ins>
    </w:p>
    <w:p w14:paraId="4951618D" w14:textId="77777777" w:rsidR="00636418" w:rsidRDefault="00636418" w:rsidP="00636418">
      <w:pPr>
        <w:pStyle w:val="Pidipagina"/>
        <w:tabs>
          <w:tab w:val="left" w:pos="708"/>
        </w:tabs>
        <w:jc w:val="both"/>
        <w:rPr>
          <w:del w:id="715" w:author="Segreteria4" w:date="2022-03-22T11:38:00Z"/>
          <w:rFonts w:ascii="Times New Roman" w:hAnsi="Times New Roman"/>
        </w:rPr>
      </w:pPr>
    </w:p>
    <w:p w14:paraId="521842C7" w14:textId="77777777" w:rsidR="00636418" w:rsidRDefault="00636418" w:rsidP="00636418">
      <w:pPr>
        <w:pStyle w:val="Pidipagina"/>
        <w:widowControl/>
        <w:tabs>
          <w:tab w:val="left" w:pos="708"/>
        </w:tabs>
        <w:autoSpaceDE/>
        <w:autoSpaceDN/>
        <w:jc w:val="both"/>
        <w:rPr>
          <w:del w:id="716" w:author="Segreteria4" w:date="2022-03-22T11:38:00Z"/>
          <w:rFonts w:eastAsia="MS ??"/>
          <w:sz w:val="24"/>
          <w:szCs w:val="24"/>
          <w:lang w:eastAsia="it-IT"/>
        </w:rPr>
      </w:pPr>
    </w:p>
    <w:p w14:paraId="07C69CFF" w14:textId="77777777" w:rsidR="00636418" w:rsidRDefault="00636418" w:rsidP="00636418">
      <w:pPr>
        <w:pStyle w:val="Pidipagina"/>
        <w:widowControl/>
        <w:tabs>
          <w:tab w:val="left" w:pos="708"/>
        </w:tabs>
        <w:autoSpaceDE/>
        <w:autoSpaceDN/>
        <w:jc w:val="both"/>
        <w:rPr>
          <w:del w:id="717" w:author="Segreteria4" w:date="2022-03-22T11:38:00Z"/>
          <w:rFonts w:eastAsia="MS ??"/>
          <w:sz w:val="24"/>
          <w:szCs w:val="24"/>
          <w:lang w:eastAsia="it-IT"/>
        </w:rPr>
      </w:pPr>
    </w:p>
    <w:p w14:paraId="698187CD" w14:textId="77777777" w:rsidR="00636418" w:rsidRDefault="00636418" w:rsidP="00636418">
      <w:pPr>
        <w:rPr>
          <w:ins w:id="718" w:author="User" w:date="2022-03-21T19:20:00Z"/>
          <w:del w:id="719" w:author="Segreteria4" w:date="2022-03-22T11:38:00Z"/>
          <w:rFonts w:ascii="Times New Roman" w:hAnsi="Times New Roman"/>
          <w:sz w:val="24"/>
          <w:szCs w:val="24"/>
        </w:rPr>
      </w:pPr>
    </w:p>
    <w:tbl>
      <w:tblPr>
        <w:tblStyle w:val="Grigliatabella"/>
        <w:tblW w:w="0" w:type="auto"/>
        <w:tblLook w:val="04A0" w:firstRow="1" w:lastRow="0" w:firstColumn="1" w:lastColumn="0" w:noHBand="0" w:noVBand="1"/>
      </w:tblPr>
      <w:tblGrid>
        <w:gridCol w:w="4811"/>
        <w:gridCol w:w="4811"/>
      </w:tblGrid>
      <w:tr w:rsidR="00636418" w14:paraId="7EA4D7E4" w14:textId="77777777" w:rsidTr="00636418">
        <w:trPr>
          <w:ins w:id="720" w:author="User" w:date="2022-03-21T19:20:00Z"/>
        </w:trPr>
        <w:tc>
          <w:tcPr>
            <w:tcW w:w="4811" w:type="dxa"/>
            <w:tcBorders>
              <w:top w:val="single" w:sz="4" w:space="0" w:color="auto"/>
              <w:left w:val="single" w:sz="4" w:space="0" w:color="auto"/>
              <w:bottom w:val="single" w:sz="4" w:space="0" w:color="auto"/>
              <w:right w:val="single" w:sz="4" w:space="0" w:color="auto"/>
            </w:tcBorders>
            <w:hideMark/>
          </w:tcPr>
          <w:p w14:paraId="2943A0E9" w14:textId="77777777" w:rsidR="00636418" w:rsidRDefault="00636418">
            <w:pPr>
              <w:autoSpaceDE/>
              <w:rPr>
                <w:ins w:id="721" w:author="User" w:date="2022-03-21T19:20:00Z"/>
                <w:rFonts w:ascii="Times New Roman" w:eastAsia="Times New Roman" w:hAnsi="Times New Roman" w:cs="Times New Roman"/>
                <w:sz w:val="24"/>
                <w:szCs w:val="24"/>
                <w:lang w:eastAsia="it-IT"/>
              </w:rPr>
            </w:pPr>
            <w:ins w:id="722" w:author="User" w:date="2022-03-21T19:20:00Z">
              <w:r>
                <w:rPr>
                  <w:sz w:val="24"/>
                  <w:szCs w:val="24"/>
                  <w:lang w:eastAsia="it-IT"/>
                </w:rPr>
                <w:t>RESPONSABILI</w:t>
              </w:r>
            </w:ins>
          </w:p>
        </w:tc>
        <w:tc>
          <w:tcPr>
            <w:tcW w:w="4811" w:type="dxa"/>
            <w:tcBorders>
              <w:top w:val="single" w:sz="4" w:space="0" w:color="auto"/>
              <w:left w:val="single" w:sz="4" w:space="0" w:color="auto"/>
              <w:bottom w:val="single" w:sz="4" w:space="0" w:color="auto"/>
              <w:right w:val="single" w:sz="4" w:space="0" w:color="auto"/>
            </w:tcBorders>
          </w:tcPr>
          <w:p w14:paraId="2280D187" w14:textId="619C2B97" w:rsidR="00636418" w:rsidRDefault="00636418">
            <w:pPr>
              <w:autoSpaceDE/>
              <w:rPr>
                <w:ins w:id="723" w:author="User" w:date="2022-03-21T19:20:00Z"/>
                <w:rFonts w:ascii="Times New Roman" w:eastAsia="Times New Roman" w:hAnsi="Times New Roman"/>
                <w:sz w:val="24"/>
                <w:szCs w:val="24"/>
                <w:lang w:eastAsia="it-IT"/>
              </w:rPr>
            </w:pPr>
            <w:ins w:id="724" w:author="User" w:date="2022-03-21T19:20:00Z">
              <w:r>
                <w:rPr>
                  <w:sz w:val="24"/>
                  <w:szCs w:val="24"/>
                  <w:lang w:eastAsia="it-IT"/>
                </w:rPr>
                <w:t xml:space="preserve">  Tutti i Responsabili </w:t>
              </w:r>
            </w:ins>
            <w:r w:rsidR="002F17EC">
              <w:rPr>
                <w:sz w:val="24"/>
                <w:szCs w:val="24"/>
                <w:lang w:eastAsia="it-IT"/>
              </w:rPr>
              <w:t xml:space="preserve">dei Settori </w:t>
            </w:r>
          </w:p>
          <w:p w14:paraId="42F2FB70" w14:textId="77777777" w:rsidR="00636418" w:rsidRDefault="00636418">
            <w:pPr>
              <w:autoSpaceDE/>
              <w:rPr>
                <w:ins w:id="725" w:author="User" w:date="2022-03-21T19:20:00Z"/>
                <w:rFonts w:ascii="Times New Roman" w:eastAsia="Times New Roman" w:hAnsi="Times New Roman" w:cs="Times New Roman"/>
                <w:sz w:val="24"/>
                <w:szCs w:val="24"/>
                <w:lang w:eastAsia="it-IT"/>
              </w:rPr>
            </w:pPr>
          </w:p>
        </w:tc>
      </w:tr>
      <w:tr w:rsidR="00636418" w14:paraId="31B54C58" w14:textId="77777777" w:rsidTr="00636418">
        <w:trPr>
          <w:ins w:id="726" w:author="User" w:date="2022-03-21T19:20:00Z"/>
        </w:trPr>
        <w:tc>
          <w:tcPr>
            <w:tcW w:w="4811" w:type="dxa"/>
            <w:tcBorders>
              <w:top w:val="single" w:sz="4" w:space="0" w:color="auto"/>
              <w:left w:val="single" w:sz="4" w:space="0" w:color="auto"/>
              <w:bottom w:val="single" w:sz="4" w:space="0" w:color="auto"/>
              <w:right w:val="single" w:sz="4" w:space="0" w:color="auto"/>
            </w:tcBorders>
            <w:hideMark/>
          </w:tcPr>
          <w:p w14:paraId="14FB4EBA" w14:textId="77777777" w:rsidR="00636418" w:rsidRDefault="00636418">
            <w:pPr>
              <w:autoSpaceDE/>
              <w:rPr>
                <w:ins w:id="727" w:author="User" w:date="2022-03-21T19:20:00Z"/>
                <w:rFonts w:ascii="Times New Roman" w:eastAsia="Times New Roman" w:hAnsi="Times New Roman" w:cs="Times New Roman"/>
                <w:sz w:val="24"/>
                <w:szCs w:val="24"/>
                <w:lang w:eastAsia="it-IT"/>
              </w:rPr>
            </w:pPr>
            <w:ins w:id="728" w:author="User" w:date="2022-03-21T19:20:00Z">
              <w:r>
                <w:rPr>
                  <w:sz w:val="24"/>
                  <w:szCs w:val="24"/>
                  <w:lang w:eastAsia="it-IT"/>
                </w:rPr>
                <w:t xml:space="preserve">AZIONI </w:t>
              </w:r>
            </w:ins>
          </w:p>
        </w:tc>
        <w:tc>
          <w:tcPr>
            <w:tcW w:w="4811" w:type="dxa"/>
            <w:tcBorders>
              <w:top w:val="single" w:sz="4" w:space="0" w:color="auto"/>
              <w:left w:val="single" w:sz="4" w:space="0" w:color="auto"/>
              <w:bottom w:val="single" w:sz="4" w:space="0" w:color="auto"/>
              <w:right w:val="single" w:sz="4" w:space="0" w:color="auto"/>
            </w:tcBorders>
            <w:hideMark/>
          </w:tcPr>
          <w:p w14:paraId="0807E3A8" w14:textId="77777777" w:rsidR="00636418" w:rsidRDefault="00636418">
            <w:pPr>
              <w:autoSpaceDE/>
              <w:rPr>
                <w:ins w:id="729" w:author="User" w:date="2022-03-21T19:20:00Z"/>
                <w:rFonts w:ascii="Times New Roman" w:eastAsia="Times New Roman" w:hAnsi="Times New Roman" w:cs="Times New Roman"/>
                <w:sz w:val="24"/>
                <w:szCs w:val="24"/>
                <w:lang w:eastAsia="it-IT"/>
              </w:rPr>
            </w:pPr>
            <w:ins w:id="730" w:author="User" w:date="2022-03-21T19:20:00Z">
              <w:r>
                <w:rPr>
                  <w:sz w:val="24"/>
                  <w:szCs w:val="24"/>
                  <w:lang w:eastAsia="it-IT"/>
                </w:rPr>
                <w:t>Regolare attuazione dell’accesso civico generalizzato secondo la normativa vigente</w:t>
              </w:r>
            </w:ins>
          </w:p>
        </w:tc>
      </w:tr>
      <w:tr w:rsidR="00636418" w14:paraId="47D0D2ED" w14:textId="77777777" w:rsidTr="00636418">
        <w:trPr>
          <w:ins w:id="731" w:author="User" w:date="2022-03-21T19:20:00Z"/>
        </w:trPr>
        <w:tc>
          <w:tcPr>
            <w:tcW w:w="4811" w:type="dxa"/>
            <w:tcBorders>
              <w:top w:val="single" w:sz="4" w:space="0" w:color="auto"/>
              <w:left w:val="single" w:sz="4" w:space="0" w:color="auto"/>
              <w:bottom w:val="single" w:sz="4" w:space="0" w:color="auto"/>
              <w:right w:val="single" w:sz="4" w:space="0" w:color="auto"/>
            </w:tcBorders>
            <w:hideMark/>
          </w:tcPr>
          <w:p w14:paraId="133E9B2C" w14:textId="77777777" w:rsidR="00636418" w:rsidRDefault="00636418">
            <w:pPr>
              <w:autoSpaceDE/>
              <w:rPr>
                <w:ins w:id="732" w:author="User" w:date="2022-03-21T19:20:00Z"/>
                <w:rFonts w:ascii="Times New Roman" w:eastAsia="Times New Roman" w:hAnsi="Times New Roman" w:cs="Times New Roman"/>
                <w:sz w:val="24"/>
                <w:szCs w:val="24"/>
                <w:lang w:eastAsia="it-IT"/>
              </w:rPr>
            </w:pPr>
            <w:ins w:id="733" w:author="User" w:date="2022-03-21T19:20:00Z">
              <w:r>
                <w:rPr>
                  <w:sz w:val="24"/>
                  <w:szCs w:val="24"/>
                  <w:lang w:eastAsia="it-IT"/>
                </w:rPr>
                <w:t>MONITORAGGIO dell’applicazione</w:t>
              </w:r>
            </w:ins>
          </w:p>
        </w:tc>
        <w:tc>
          <w:tcPr>
            <w:tcW w:w="4811" w:type="dxa"/>
            <w:tcBorders>
              <w:top w:val="single" w:sz="4" w:space="0" w:color="auto"/>
              <w:left w:val="single" w:sz="4" w:space="0" w:color="auto"/>
              <w:bottom w:val="single" w:sz="4" w:space="0" w:color="auto"/>
              <w:right w:val="single" w:sz="4" w:space="0" w:color="auto"/>
            </w:tcBorders>
            <w:hideMark/>
          </w:tcPr>
          <w:p w14:paraId="63D39A3C" w14:textId="77777777" w:rsidR="00636418" w:rsidRDefault="00636418">
            <w:pPr>
              <w:autoSpaceDE/>
              <w:rPr>
                <w:ins w:id="734" w:author="User" w:date="2022-03-21T19:20:00Z"/>
                <w:rFonts w:ascii="Times New Roman" w:eastAsia="Times New Roman" w:hAnsi="Times New Roman" w:cs="Times New Roman"/>
                <w:sz w:val="24"/>
                <w:szCs w:val="24"/>
                <w:lang w:eastAsia="it-IT"/>
              </w:rPr>
            </w:pPr>
            <w:ins w:id="735" w:author="User" w:date="2022-03-21T19:20:00Z">
              <w:r>
                <w:rPr>
                  <w:sz w:val="24"/>
                  <w:szCs w:val="24"/>
                  <w:lang w:eastAsia="it-IT"/>
                </w:rPr>
                <w:t xml:space="preserve">  </w:t>
              </w:r>
            </w:ins>
            <w:ins w:id="736" w:author="User" w:date="2022-03-21T19:21:00Z">
              <w:r>
                <w:rPr>
                  <w:sz w:val="24"/>
                  <w:szCs w:val="24"/>
                  <w:lang w:eastAsia="it-IT"/>
                </w:rPr>
                <w:t>Report dei monitoraggi periodici  effettuati dal RPC</w:t>
              </w:r>
            </w:ins>
          </w:p>
        </w:tc>
      </w:tr>
    </w:tbl>
    <w:p w14:paraId="3138B3DA" w14:textId="77777777" w:rsidR="00636418" w:rsidRDefault="00636418" w:rsidP="00772A9E">
      <w:pPr>
        <w:pStyle w:val="Corpotesto"/>
        <w:spacing w:before="119"/>
        <w:ind w:right="556"/>
        <w:jc w:val="both"/>
        <w:rPr>
          <w:ins w:id="737" w:author="User" w:date="2022-03-21T19:20:00Z"/>
          <w:del w:id="738" w:author="Segreteria4" w:date="2022-03-22T11:38:00Z"/>
          <w:rFonts w:eastAsia="Times New Roman"/>
          <w:sz w:val="24"/>
          <w:szCs w:val="24"/>
        </w:rPr>
      </w:pPr>
    </w:p>
    <w:p w14:paraId="67587F4B" w14:textId="77777777" w:rsidR="00636418" w:rsidRDefault="00636418" w:rsidP="00636418">
      <w:pPr>
        <w:pStyle w:val="Pidipagina"/>
        <w:widowControl/>
        <w:tabs>
          <w:tab w:val="left" w:pos="708"/>
        </w:tabs>
        <w:autoSpaceDE/>
        <w:autoSpaceDN/>
        <w:jc w:val="both"/>
        <w:rPr>
          <w:rFonts w:eastAsia="MS ??"/>
          <w:sz w:val="24"/>
          <w:szCs w:val="24"/>
          <w:lang w:eastAsia="it-IT"/>
        </w:rPr>
      </w:pPr>
    </w:p>
    <w:p w14:paraId="49185CED" w14:textId="77777777" w:rsidR="00636418" w:rsidRDefault="00636418" w:rsidP="00636418">
      <w:pPr>
        <w:pStyle w:val="Pidipagina"/>
        <w:tabs>
          <w:tab w:val="left" w:pos="708"/>
        </w:tabs>
        <w:jc w:val="both"/>
        <w:rPr>
          <w:ins w:id="739" w:author="User" w:date="2022-03-21T19:27:00Z"/>
          <w:rFonts w:ascii="Times New Roman" w:hAnsi="Times New Roman"/>
        </w:rPr>
      </w:pPr>
      <w:ins w:id="740" w:author="User" w:date="2022-03-21T19:25:00Z">
        <w:r>
          <w:rPr>
            <w:rFonts w:ascii="Times New Roman" w:hAnsi="Times New Roman"/>
          </w:rPr>
          <w:t>L’inadempimento degli obblighi di pubblicazione previsti dalla normativa vigente e il rifiuto , il differimento e la limitazione dell</w:t>
        </w:r>
      </w:ins>
      <w:ins w:id="741" w:author="User" w:date="2022-03-21T19:26:00Z">
        <w:r>
          <w:rPr>
            <w:rFonts w:ascii="Times New Roman" w:hAnsi="Times New Roman"/>
          </w:rPr>
          <w:t>’accesso civico  , al di fuori delle ipotesi dell’art. 5 bis  , costituiscono elemento di valutazione della responsabilita’ dirigenziale , eventuale causa di responsabilita’ per danno all’immagine  dell</w:t>
        </w:r>
      </w:ins>
      <w:ins w:id="742" w:author="User" w:date="2022-03-21T19:27:00Z">
        <w:r>
          <w:rPr>
            <w:rFonts w:ascii="Times New Roman" w:hAnsi="Times New Roman"/>
          </w:rPr>
          <w:t xml:space="preserve">’amministrazione e comunque sono valutati ai fini della corresponsione della retribuzione di risultato  e del trattamento accessorio collegato alla performance individuale dei responsabili. </w:t>
        </w:r>
      </w:ins>
    </w:p>
    <w:p w14:paraId="46B1D387" w14:textId="77777777" w:rsidR="00636418" w:rsidRDefault="00636418" w:rsidP="00636418">
      <w:pPr>
        <w:pStyle w:val="Pidipagina"/>
        <w:tabs>
          <w:tab w:val="left" w:pos="708"/>
        </w:tabs>
        <w:jc w:val="both"/>
        <w:rPr>
          <w:rFonts w:ascii="Times New Roman" w:hAnsi="Times New Roman"/>
        </w:rPr>
      </w:pPr>
      <w:ins w:id="743" w:author="User" w:date="2022-03-21T19:27:00Z">
        <w:r>
          <w:rPr>
            <w:rFonts w:ascii="Times New Roman" w:hAnsi="Times New Roman"/>
          </w:rPr>
          <w:t>Il responsabile non risponde dell’inadempimento degli obblighi di cui al comma 1 se prova che tale inadempimento è dipeso da causa a lui non imputabile.</w:t>
        </w:r>
      </w:ins>
    </w:p>
    <w:p w14:paraId="3F412B14" w14:textId="1874A755" w:rsidR="002F17EC" w:rsidRDefault="002F17EC" w:rsidP="00636418">
      <w:pPr>
        <w:pStyle w:val="Pidipagina"/>
        <w:tabs>
          <w:tab w:val="left" w:pos="708"/>
        </w:tabs>
        <w:jc w:val="both"/>
        <w:rPr>
          <w:rFonts w:ascii="Times New Roman" w:hAnsi="Times New Roman"/>
        </w:rPr>
      </w:pPr>
      <w:r>
        <w:rPr>
          <w:rFonts w:ascii="Times New Roman" w:hAnsi="Times New Roman"/>
        </w:rPr>
        <w:t xml:space="preserve">Con decorrenza dal 1 gennaio 2024 le informazioni relative al ciclo di vita dei contratti pubblici ai  sensi dell’art. 27 e art 28 Dlgs 36/2023 vengono trasmesse alla BDNCP per il tramite della PCP.  Le stazioni appaltanti come previsto dalla DElibera Anac 264/ del 20 giurno 2023  come integrata e modificata da Delibera ANAC  nr. 601 del 19 dicembre 2023 art 3 c. 3 inseriscono sul sito istituzionale nella sezione  Amministrazione Trasparente </w:t>
      </w:r>
      <w:r w:rsidR="000B0A76">
        <w:rPr>
          <w:rFonts w:ascii="Times New Roman" w:hAnsi="Times New Roman"/>
        </w:rPr>
        <w:t xml:space="preserve"> un collegamento ipertestuale  che rinvia ai dati  relativi all’intero ciclo  di vita del contratto  contenuti nella BDNCP . Su Amministrazione  Trasparente le stazioni appaltanti pubblicano  i dati che non devono essere comunicati  alla BDNCP e che sono oggetto di pubblicazione obbligatoria ai sensi della Delibera ANAC 264/2024.</w:t>
      </w:r>
    </w:p>
    <w:p w14:paraId="4E441895" w14:textId="77777777" w:rsidR="000B0A76" w:rsidRDefault="000B0A76" w:rsidP="00636418">
      <w:pPr>
        <w:pStyle w:val="Pidipagina"/>
        <w:tabs>
          <w:tab w:val="left" w:pos="708"/>
        </w:tabs>
        <w:jc w:val="both"/>
        <w:rPr>
          <w:rFonts w:ascii="Times New Roman" w:hAnsi="Times New Roman"/>
        </w:rPr>
      </w:pPr>
    </w:p>
    <w:p w14:paraId="256FE884" w14:textId="271C9779" w:rsidR="000B0A76" w:rsidRPr="000B0A76" w:rsidRDefault="000B0A76" w:rsidP="00636418">
      <w:pPr>
        <w:pStyle w:val="Pidipagina"/>
        <w:tabs>
          <w:tab w:val="left" w:pos="708"/>
        </w:tabs>
        <w:jc w:val="both"/>
        <w:rPr>
          <w:rFonts w:ascii="Times New Roman" w:hAnsi="Times New Roman"/>
          <w:b/>
        </w:rPr>
      </w:pPr>
      <w:r w:rsidRPr="000B0A76">
        <w:rPr>
          <w:rFonts w:ascii="Times New Roman" w:hAnsi="Times New Roman"/>
          <w:b/>
        </w:rPr>
        <w:t xml:space="preserve">Conformemente a quanto previsto da Delibera ANAC 495/2024  i Responsabili dei Settori  validano i dati da pubblicare su Amministrazione trasparente , controlllando i requisiti di qualita’ , vale a dire aggiornamento , completezza , tempestivita’ , semplicita’ di consultazione , comprensibilita’ , omogeneita’ , facile accessibilita’ , conformita’ a documenti originali  in possesso dell’Amministrazioen , indicazione della loro provenienza e della loro riutilizzabilita’. </w:t>
      </w:r>
    </w:p>
    <w:p w14:paraId="16C73C52" w14:textId="77777777" w:rsidR="004130BB" w:rsidRDefault="004130BB" w:rsidP="00636418">
      <w:pPr>
        <w:pStyle w:val="Pidipagina"/>
        <w:tabs>
          <w:tab w:val="left" w:pos="708"/>
        </w:tabs>
        <w:jc w:val="both"/>
        <w:rPr>
          <w:ins w:id="744" w:author="User" w:date="2022-03-21T19:28:00Z"/>
          <w:del w:id="745" w:author="Segreteria4" w:date="2022-03-22T11:38:00Z"/>
          <w:rFonts w:ascii="Times New Roman" w:hAnsi="Times New Roman"/>
        </w:rPr>
      </w:pPr>
    </w:p>
    <w:p w14:paraId="7461C73D" w14:textId="77777777" w:rsidR="00636418" w:rsidRDefault="00636418" w:rsidP="00636418">
      <w:pPr>
        <w:pStyle w:val="Pidipagina"/>
        <w:widowControl/>
        <w:tabs>
          <w:tab w:val="left" w:pos="708"/>
        </w:tabs>
        <w:autoSpaceDE/>
        <w:autoSpaceDN/>
        <w:jc w:val="both"/>
        <w:rPr>
          <w:ins w:id="746" w:author="User" w:date="2022-03-21T19:28:00Z"/>
          <w:rFonts w:eastAsia="MS ??"/>
          <w:sz w:val="24"/>
          <w:szCs w:val="24"/>
          <w:lang w:eastAsia="it-IT"/>
        </w:rPr>
      </w:pPr>
    </w:p>
    <w:p w14:paraId="66256ADD" w14:textId="77777777" w:rsidR="00636418" w:rsidRDefault="00636418" w:rsidP="00636418">
      <w:pPr>
        <w:pStyle w:val="Pidipagina"/>
        <w:tabs>
          <w:tab w:val="left" w:pos="708"/>
        </w:tabs>
        <w:jc w:val="both"/>
        <w:rPr>
          <w:rFonts w:ascii="Times New Roman" w:hAnsi="Times New Roman"/>
        </w:rPr>
      </w:pPr>
    </w:p>
    <w:tbl>
      <w:tblPr>
        <w:tblStyle w:val="Grigliatabella"/>
        <w:tblW w:w="9639" w:type="dxa"/>
        <w:tblInd w:w="-5" w:type="dxa"/>
        <w:tblLook w:val="04A0" w:firstRow="1" w:lastRow="0" w:firstColumn="1" w:lastColumn="0" w:noHBand="0" w:noVBand="1"/>
      </w:tblPr>
      <w:tblGrid>
        <w:gridCol w:w="9639"/>
      </w:tblGrid>
      <w:tr w:rsidR="00636418" w14:paraId="3B55B453" w14:textId="77777777" w:rsidTr="00636418">
        <w:tc>
          <w:tcPr>
            <w:tcW w:w="9639" w:type="dxa"/>
            <w:tcBorders>
              <w:top w:val="single" w:sz="4" w:space="0" w:color="auto"/>
              <w:left w:val="single" w:sz="4" w:space="0" w:color="auto"/>
              <w:bottom w:val="single" w:sz="4" w:space="0" w:color="auto"/>
              <w:right w:val="single" w:sz="4" w:space="0" w:color="auto"/>
            </w:tcBorders>
            <w:hideMark/>
          </w:tcPr>
          <w:p w14:paraId="44819C4B" w14:textId="77777777" w:rsidR="00636418" w:rsidRDefault="00CE58BF">
            <w:pPr>
              <w:pStyle w:val="Pidipagina"/>
              <w:tabs>
                <w:tab w:val="left" w:pos="708"/>
              </w:tabs>
              <w:jc w:val="both"/>
              <w:rPr>
                <w:rFonts w:ascii="Times New Roman" w:hAnsi="Times New Roman"/>
              </w:rPr>
            </w:pPr>
            <w:r>
              <w:rPr>
                <w:rFonts w:ascii="Times New Roman" w:hAnsi="Times New Roman"/>
              </w:rPr>
              <w:t>2.3.31</w:t>
            </w:r>
            <w:r w:rsidR="00636418">
              <w:rPr>
                <w:rFonts w:ascii="Times New Roman" w:hAnsi="Times New Roman"/>
              </w:rPr>
              <w:t xml:space="preserve"> MISURE  DI ATTUAZIONE  DEL PIANO NAZIONALE RIPRESA E RESILIENZA </w:t>
            </w:r>
          </w:p>
        </w:tc>
      </w:tr>
    </w:tbl>
    <w:p w14:paraId="61F3AE24" w14:textId="77777777" w:rsidR="00636418" w:rsidRDefault="00636418" w:rsidP="00636418">
      <w:pPr>
        <w:pStyle w:val="Pidipagina"/>
        <w:tabs>
          <w:tab w:val="left" w:pos="708"/>
        </w:tabs>
        <w:ind w:left="1114"/>
        <w:jc w:val="both"/>
        <w:rPr>
          <w:rFonts w:ascii="Times New Roman" w:eastAsia="MS ??" w:hAnsi="Times New Roman"/>
          <w:sz w:val="24"/>
          <w:szCs w:val="24"/>
          <w:lang w:eastAsia="it-IT"/>
        </w:rPr>
      </w:pPr>
    </w:p>
    <w:p w14:paraId="5C6C7AAF"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Ai sensi  dell’art 9 DL 77/2022 convertito nella L. 29 luglio 2021 nr. 108 gli Enti locali sono stati individuati quali soggetti attuatori cui è demandata l’attuazione dei singoli progetti finanziati  nell’ambito del PNRR.</w:t>
      </w:r>
    </w:p>
    <w:p w14:paraId="48AB8316"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 xml:space="preserve">I soggetti attuatori sono responsabili dell’avvio, dell’attuazione e della funzionalita’ dei singoli progetti , della regolarita’ delle procedure e delle spese rendicontate  a valere sul risorse del PNRR  nonche’ del monitoraggio circa il conseguimento  dei valori definiti per gli indicatori associati ai singoli  propri progetti. </w:t>
      </w:r>
    </w:p>
    <w:p w14:paraId="76D0B1F7"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 xml:space="preserve">ha Ad analogia di quanto previsto per le Amministrazioni centrali dalla Circolare RGS nr. 9 del 10  febbraio 2022 all’interno del sito web dovra’ essere  istituita una sezione denominata </w:t>
      </w:r>
      <w:r>
        <w:rPr>
          <w:rFonts w:ascii="Times New Roman" w:hAnsi="Times New Roman"/>
          <w:i/>
        </w:rPr>
        <w:t>Attuazione Misure PNRR</w:t>
      </w:r>
      <w:r>
        <w:rPr>
          <w:rFonts w:ascii="Times New Roman" w:hAnsi="Times New Roman"/>
        </w:rPr>
        <w:t xml:space="preserve">  in cui pubblicare tutti gli atti normativi adottati e gli  atti amministrativi  emanati  per l’attuazione delle misure di competenza.</w:t>
      </w:r>
    </w:p>
    <w:p w14:paraId="3F483BCE"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In tale sezione, al RPC attesi anche i compiti di coordinamento attribuiti in sede di Piano della performance provvedera’ a pubblicare le proprie direttive di aggiornamento circa le disposizioni normative da rispettare   per i finanziamenti PNRR con particolare riferimento alle nuove regole in materia di appalti.</w:t>
      </w:r>
    </w:p>
    <w:p w14:paraId="512B170A" w14:textId="77777777" w:rsidR="00636418" w:rsidRDefault="00636418" w:rsidP="00636418">
      <w:pPr>
        <w:pStyle w:val="Pidipagina"/>
        <w:tabs>
          <w:tab w:val="left" w:pos="708"/>
        </w:tabs>
        <w:ind w:left="1114"/>
        <w:jc w:val="both"/>
        <w:rPr>
          <w:rFonts w:ascii="Times New Roman" w:hAnsi="Times New Roman"/>
        </w:rPr>
      </w:pPr>
    </w:p>
    <w:p w14:paraId="7D1FC63A" w14:textId="77777777" w:rsidR="00636418" w:rsidRDefault="00636418" w:rsidP="00636418">
      <w:pPr>
        <w:pStyle w:val="Pidipagina"/>
        <w:tabs>
          <w:tab w:val="left" w:pos="708"/>
        </w:tabs>
        <w:jc w:val="both"/>
        <w:rPr>
          <w:ins w:id="747" w:author="User" w:date="2022-03-21T19:28:00Z"/>
          <w:rFonts w:ascii="Times New Roman" w:hAnsi="Times New Roman"/>
        </w:rPr>
      </w:pPr>
    </w:p>
    <w:tbl>
      <w:tblPr>
        <w:tblStyle w:val="Grigliatabella"/>
        <w:tblW w:w="0" w:type="auto"/>
        <w:tblInd w:w="-5" w:type="dxa"/>
        <w:tblLook w:val="04A0" w:firstRow="1" w:lastRow="0" w:firstColumn="1" w:lastColumn="0" w:noHBand="0" w:noVBand="1"/>
      </w:tblPr>
      <w:tblGrid>
        <w:gridCol w:w="9227"/>
      </w:tblGrid>
      <w:tr w:rsidR="00636418" w14:paraId="166D9D0B" w14:textId="77777777" w:rsidTr="00636418">
        <w:tc>
          <w:tcPr>
            <w:tcW w:w="9227" w:type="dxa"/>
            <w:tcBorders>
              <w:top w:val="single" w:sz="4" w:space="0" w:color="auto"/>
              <w:left w:val="single" w:sz="4" w:space="0" w:color="auto"/>
              <w:bottom w:val="single" w:sz="4" w:space="0" w:color="auto"/>
              <w:right w:val="single" w:sz="4" w:space="0" w:color="auto"/>
            </w:tcBorders>
            <w:hideMark/>
          </w:tcPr>
          <w:p w14:paraId="470498FB" w14:textId="77777777" w:rsidR="00636418" w:rsidRDefault="00CE58BF">
            <w:pPr>
              <w:pStyle w:val="Pidipagina"/>
              <w:tabs>
                <w:tab w:val="left" w:pos="708"/>
              </w:tabs>
              <w:ind w:left="53"/>
              <w:jc w:val="both"/>
              <w:rPr>
                <w:rFonts w:ascii="Times New Roman" w:hAnsi="Times New Roman"/>
              </w:rPr>
            </w:pPr>
            <w:r>
              <w:rPr>
                <w:rFonts w:ascii="Times New Roman" w:hAnsi="Times New Roman"/>
              </w:rPr>
              <w:t xml:space="preserve">2.3.32 </w:t>
            </w:r>
            <w:r w:rsidR="00636418">
              <w:rPr>
                <w:rFonts w:ascii="Times New Roman" w:hAnsi="Times New Roman"/>
              </w:rPr>
              <w:t>.</w:t>
            </w:r>
            <w:ins w:id="748" w:author="User" w:date="2022-03-21T19:28:00Z">
              <w:r w:rsidR="00636418">
                <w:rPr>
                  <w:rFonts w:ascii="Times New Roman" w:hAnsi="Times New Roman"/>
                </w:rPr>
                <w:t>MONITORAGGIO</w:t>
              </w:r>
            </w:ins>
          </w:p>
        </w:tc>
      </w:tr>
    </w:tbl>
    <w:p w14:paraId="062E69E5" w14:textId="77777777" w:rsidR="00636418" w:rsidRDefault="00636418" w:rsidP="00636418">
      <w:pPr>
        <w:pStyle w:val="Pidipagina"/>
        <w:tabs>
          <w:tab w:val="left" w:pos="708"/>
        </w:tabs>
        <w:jc w:val="both"/>
        <w:rPr>
          <w:rFonts w:ascii="Times New Roman" w:eastAsia="MS ??" w:hAnsi="Times New Roman"/>
          <w:sz w:val="24"/>
          <w:szCs w:val="24"/>
          <w:lang w:eastAsia="it-IT"/>
        </w:rPr>
      </w:pPr>
    </w:p>
    <w:p w14:paraId="3DA120D3"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I Responsabili dei Settori comunicano al Responsabile Prevenzione Corruzione i nominativi dei dipendenti assegnati al proprio Settore  cui sono demandate attivita’ nell’ambito dei processi a rischio corruzione  non gia’ precedentemente comunicati .</w:t>
      </w:r>
    </w:p>
    <w:p w14:paraId="6975260D"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I Responsabili dei Settori  informano i dipendenti assegnati alle attivita’ a rischio corruzione dei contenuti del Piano  ed impartiscono le relative istruzioni  operative al fine di assicurare il monitoraggio ed il feedback constante sulle attivita’.</w:t>
      </w:r>
    </w:p>
    <w:p w14:paraId="4E41B409"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Tali istruzioni  contemplano in ogni caso, lo specifico obbligo informativo  in capo al dipendente assegnato  ad attivita’ a rischio corruzione  di riferire periodicamente al Responsabile del Settore  circa l’andamento  dei procedimenti loro  assegnati  ed il rispetto dei tempi dei procedimenti  o dell’impossibilita’ di rispettare i tempi e di qualsiasi altra anomalia  rilevata , indicando per ciascun procedimento  nel quale i termini  non possono essere rispettati  , le motivazioni in fatto ed in diritto che giustificano i ritardi.</w:t>
      </w:r>
    </w:p>
    <w:p w14:paraId="49A4AC03"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I Responsabili dei Settori  attivano  tempestivamente e senza soluzione di continuita’  il monitoraggio dei processi interni  ai propri Servizi   e attestano il rispetto o meno  delle misure del Piano  e calcolano gli indicatori di monitoraggio  attestandone la veridicita’.</w:t>
      </w:r>
    </w:p>
    <w:p w14:paraId="4D67DAC3"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I Responsabili dei Settori    e i dipendenti , a decorrere dall’approvazione del presente Piano , sono tenuti ad informare  per iscritto tempestivamente  e senza soluzione di continuita’  il Responsabile della Prevenzione Corruzione   in merito ad ogni scostamento  dal Piano ed ogni altra attivita’ che possa destare allarme.</w:t>
      </w:r>
    </w:p>
    <w:p w14:paraId="2440455B"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 xml:space="preserve">E’ fatta salva la facolta’ di accertamento ispettivo da parte del Responsabile della Prevenzione Corruzione. </w:t>
      </w:r>
    </w:p>
    <w:p w14:paraId="50B177B8"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Ai sensi del PNA , come approvato con Deliberazione ANAC nr. 1064 del 13.11.2019 il Piano della Prevenzione Corruzione  è un documento  di programmazione al quale deve seguire  un adeguato monitoraggio  e controllo della corretta e continua attuazione delle misure.</w:t>
      </w:r>
    </w:p>
    <w:p w14:paraId="434AA882" w14:textId="77777777" w:rsidR="00636418" w:rsidRDefault="00636418" w:rsidP="00636418">
      <w:pPr>
        <w:pStyle w:val="Pidipagina"/>
        <w:tabs>
          <w:tab w:val="left" w:pos="708"/>
        </w:tabs>
        <w:jc w:val="both"/>
        <w:rPr>
          <w:rFonts w:ascii="Times New Roman" w:hAnsi="Times New Roman"/>
        </w:rPr>
      </w:pPr>
    </w:p>
    <w:p w14:paraId="222F54D3"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 xml:space="preserve">Il monitoraggio pertanto assolve alla funzione di verificare la corretta individuazione ed applicazione delle misure anticorruzione previste nel Piano secondo le modalita’ e nei tempi previsti  , nonche’ l’idoneita’ ed efficacia delle stesse nel prevenire il rischio di fenomeni corruttivi, o di maladministration, consentendo in tal modo di apportare le modifiche necessarie. </w:t>
      </w:r>
    </w:p>
    <w:p w14:paraId="0CD5F514" w14:textId="77777777" w:rsidR="00636418" w:rsidRDefault="00636418" w:rsidP="00636418">
      <w:pPr>
        <w:pStyle w:val="Pidipagina"/>
        <w:tabs>
          <w:tab w:val="left" w:pos="708"/>
        </w:tabs>
        <w:jc w:val="both"/>
        <w:rPr>
          <w:rFonts w:ascii="Times New Roman" w:hAnsi="Times New Roman"/>
        </w:rPr>
      </w:pPr>
    </w:p>
    <w:p w14:paraId="0727AC41"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 xml:space="preserve">Il monitoraggio si articola mediante trasmissione di specifici reports di verifica da parte del RPC ai Responsabili dei Settori , o mediante acquisizione di informazioni, dati  in via diretta. </w:t>
      </w:r>
    </w:p>
    <w:p w14:paraId="1807DEA1" w14:textId="77777777" w:rsidR="00636418" w:rsidRDefault="00636418" w:rsidP="00636418">
      <w:pPr>
        <w:pStyle w:val="Pidipagina"/>
        <w:tabs>
          <w:tab w:val="left" w:pos="708"/>
        </w:tabs>
        <w:jc w:val="both"/>
        <w:rPr>
          <w:rFonts w:ascii="Times New Roman" w:hAnsi="Times New Roman"/>
        </w:rPr>
      </w:pPr>
    </w:p>
    <w:p w14:paraId="00F495FE" w14:textId="06D24902" w:rsidR="00636418" w:rsidRDefault="00636418" w:rsidP="00636418">
      <w:pPr>
        <w:pStyle w:val="Pidipagina"/>
        <w:tabs>
          <w:tab w:val="left" w:pos="708"/>
        </w:tabs>
        <w:jc w:val="both"/>
        <w:rPr>
          <w:rFonts w:ascii="Times New Roman" w:hAnsi="Times New Roman"/>
        </w:rPr>
      </w:pPr>
      <w:r>
        <w:rPr>
          <w:rFonts w:ascii="Times New Roman" w:hAnsi="Times New Roman"/>
        </w:rPr>
        <w:t>Il monitoraggio riguarda l’attuazi</w:t>
      </w:r>
      <w:r w:rsidR="00F729DB">
        <w:rPr>
          <w:rFonts w:ascii="Times New Roman" w:hAnsi="Times New Roman"/>
        </w:rPr>
        <w:t xml:space="preserve">one delle misure di prevenzione. </w:t>
      </w:r>
    </w:p>
    <w:p w14:paraId="4C477744" w14:textId="64BC7E93" w:rsidR="00F729DB" w:rsidRDefault="00F729DB" w:rsidP="00636418">
      <w:pPr>
        <w:pStyle w:val="Pidipagina"/>
        <w:tabs>
          <w:tab w:val="left" w:pos="708"/>
        </w:tabs>
        <w:jc w:val="both"/>
        <w:rPr>
          <w:rFonts w:ascii="Times New Roman" w:hAnsi="Times New Roman"/>
        </w:rPr>
      </w:pPr>
      <w:r>
        <w:rPr>
          <w:rFonts w:ascii="Times New Roman" w:hAnsi="Times New Roman"/>
        </w:rPr>
        <w:t xml:space="preserve"> Sul versante della trasparenza il monitoraggio  viene svolto a un primo livello dai Responsabili dei settori i quali validano i dati da pubblicare  controllando i requisiti di qualita’ vale a dire aggiornamento , completezza , tempestivita’, semplificita’ di consultazione , comprensibilita’ , omogeneita’ , facile accessibilita’, conformita’ a documenti originali , indicazione della loro provenienza e della riutilizzabilita’. </w:t>
      </w:r>
    </w:p>
    <w:p w14:paraId="543D9A12" w14:textId="20C3AA69" w:rsidR="00F729DB" w:rsidRDefault="00F729DB" w:rsidP="00636418">
      <w:pPr>
        <w:pStyle w:val="Pidipagina"/>
        <w:tabs>
          <w:tab w:val="left" w:pos="708"/>
        </w:tabs>
        <w:jc w:val="both"/>
        <w:rPr>
          <w:rFonts w:ascii="Times New Roman" w:hAnsi="Times New Roman"/>
        </w:rPr>
      </w:pPr>
      <w:r>
        <w:rPr>
          <w:rFonts w:ascii="Times New Roman" w:hAnsi="Times New Roman"/>
        </w:rPr>
        <w:t xml:space="preserve">Il secondo livello di monitoraggio  viene svolto dal Responsabile della Trasparenza. </w:t>
      </w:r>
    </w:p>
    <w:p w14:paraId="139F566C"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 xml:space="preserve">Il Nucleo Tecnico di Valutazione e Controllo verifica , ai fini della propria attivita’ , la corretta applicazione del Piano di prevenzione corruzione  da parte dei Responsabili dei Settori . </w:t>
      </w:r>
    </w:p>
    <w:p w14:paraId="62C3165E" w14:textId="77777777" w:rsidR="00636418" w:rsidRDefault="00636418" w:rsidP="00636418">
      <w:pPr>
        <w:pStyle w:val="Pidipagina"/>
        <w:tabs>
          <w:tab w:val="left" w:pos="708"/>
        </w:tabs>
        <w:jc w:val="both"/>
        <w:rPr>
          <w:rFonts w:ascii="Times New Roman" w:hAnsi="Times New Roman"/>
        </w:rPr>
      </w:pPr>
    </w:p>
    <w:p w14:paraId="713E09A2" w14:textId="77777777" w:rsidR="0088682E" w:rsidRPr="00FA4BF6" w:rsidRDefault="00FA4BF6" w:rsidP="00FA4BF6">
      <w:r>
        <w:rPr>
          <w:rFonts w:asciiTheme="minorHAnsi" w:eastAsia="Times New Roman" w:hAnsiTheme="minorHAnsi" w:cstheme="minorHAnsi"/>
          <w:sz w:val="24"/>
          <w:szCs w:val="24"/>
        </w:rPr>
        <w:t xml:space="preserve">        </w:t>
      </w:r>
    </w:p>
    <w:p w14:paraId="5936625E" w14:textId="77777777" w:rsidR="00CF4963" w:rsidRDefault="00973423" w:rsidP="00EB595B">
      <w:pPr>
        <w:pStyle w:val="Titolo1"/>
        <w:numPr>
          <w:ilvl w:val="1"/>
          <w:numId w:val="3"/>
        </w:numPr>
        <w:tabs>
          <w:tab w:val="left" w:pos="667"/>
        </w:tabs>
        <w:spacing w:before="20"/>
      </w:pPr>
      <w:r>
        <w:rPr>
          <w:color w:val="2E5395"/>
        </w:rPr>
        <w:t>O</w:t>
      </w:r>
      <w:r w:rsidR="00AA5D50">
        <w:rPr>
          <w:color w:val="2E5395"/>
        </w:rPr>
        <w:t>RGANIZZAZIONE</w:t>
      </w:r>
      <w:r w:rsidR="00AA5D50">
        <w:rPr>
          <w:color w:val="2E5395"/>
          <w:spacing w:val="-4"/>
        </w:rPr>
        <w:t xml:space="preserve"> </w:t>
      </w:r>
      <w:r w:rsidR="00AA5D50">
        <w:rPr>
          <w:color w:val="2E5395"/>
        </w:rPr>
        <w:t>E</w:t>
      </w:r>
      <w:r w:rsidR="00AA5D50">
        <w:rPr>
          <w:color w:val="2E5395"/>
          <w:spacing w:val="-3"/>
        </w:rPr>
        <w:t xml:space="preserve"> </w:t>
      </w:r>
      <w:r w:rsidR="00AA5D50">
        <w:rPr>
          <w:color w:val="2E5395"/>
        </w:rPr>
        <w:t>CAPITALE</w:t>
      </w:r>
      <w:r w:rsidR="00AA5D50">
        <w:rPr>
          <w:color w:val="2E5395"/>
          <w:spacing w:val="-4"/>
        </w:rPr>
        <w:t xml:space="preserve"> </w:t>
      </w:r>
      <w:r w:rsidR="00AA5D50">
        <w:rPr>
          <w:color w:val="2E5395"/>
        </w:rPr>
        <w:t>UMANO</w:t>
      </w:r>
    </w:p>
    <w:p w14:paraId="16688B6A" w14:textId="77777777" w:rsidR="007C539A" w:rsidRPr="00261A59" w:rsidRDefault="00AA5D50" w:rsidP="00EB595B">
      <w:pPr>
        <w:pStyle w:val="Titolo5"/>
        <w:numPr>
          <w:ilvl w:val="2"/>
          <w:numId w:val="3"/>
        </w:numPr>
        <w:tabs>
          <w:tab w:val="left" w:pos="741"/>
          <w:tab w:val="left" w:pos="9723"/>
        </w:tabs>
        <w:spacing w:before="71"/>
        <w:jc w:val="left"/>
        <w:rPr>
          <w:color w:val="2E5395"/>
          <w:sz w:val="28"/>
          <w:szCs w:val="28"/>
        </w:rPr>
      </w:pPr>
      <w:bookmarkStart w:id="749" w:name="3.1_Modello_organizzativo_dell'Ente_(org"/>
      <w:bookmarkEnd w:id="749"/>
      <w:r w:rsidRPr="00261A59">
        <w:rPr>
          <w:color w:val="2E5395"/>
          <w:sz w:val="28"/>
          <w:szCs w:val="28"/>
          <w:shd w:val="clear" w:color="auto" w:fill="FCFBF9"/>
        </w:rPr>
        <w:t>Modello</w:t>
      </w:r>
      <w:r w:rsidRPr="00261A59">
        <w:rPr>
          <w:color w:val="2E5395"/>
          <w:spacing w:val="2"/>
          <w:sz w:val="28"/>
          <w:szCs w:val="28"/>
          <w:shd w:val="clear" w:color="auto" w:fill="FCFBF9"/>
        </w:rPr>
        <w:t xml:space="preserve"> </w:t>
      </w:r>
      <w:r w:rsidRPr="00261A59">
        <w:rPr>
          <w:color w:val="2E5395"/>
          <w:sz w:val="28"/>
          <w:szCs w:val="28"/>
          <w:shd w:val="clear" w:color="auto" w:fill="FCFBF9"/>
        </w:rPr>
        <w:t>organizzativo dell'Ente</w:t>
      </w:r>
    </w:p>
    <w:p w14:paraId="43B91E20" w14:textId="77777777" w:rsidR="00261A59" w:rsidRPr="00261A59" w:rsidRDefault="00261A59" w:rsidP="00261A59">
      <w:pPr>
        <w:pStyle w:val="Titolo5"/>
        <w:tabs>
          <w:tab w:val="left" w:pos="741"/>
          <w:tab w:val="left" w:pos="9723"/>
        </w:tabs>
        <w:spacing w:before="71"/>
        <w:ind w:left="529"/>
        <w:rPr>
          <w:color w:val="2E5395"/>
          <w:sz w:val="28"/>
          <w:szCs w:val="28"/>
        </w:rPr>
      </w:pPr>
    </w:p>
    <w:p w14:paraId="2FC58971" w14:textId="77777777" w:rsidR="00CF4963" w:rsidRPr="00623491" w:rsidRDefault="00AA5D50" w:rsidP="00623491">
      <w:pPr>
        <w:pStyle w:val="Corpotesto"/>
        <w:rPr>
          <w:shd w:val="clear" w:color="auto" w:fill="FCFBF9"/>
        </w:rPr>
      </w:pPr>
      <w:r>
        <w:rPr>
          <w:color w:val="2E5395"/>
          <w:shd w:val="clear" w:color="auto" w:fill="FCFBF9"/>
        </w:rPr>
        <w:tab/>
      </w:r>
      <w:r w:rsidR="007C539A" w:rsidRPr="00623491">
        <w:rPr>
          <w:shd w:val="clear" w:color="auto" w:fill="FCFBF9"/>
        </w:rPr>
        <w:t xml:space="preserve">Il  modello organizzativo </w:t>
      </w:r>
      <w:r w:rsidR="002E1C9F">
        <w:rPr>
          <w:shd w:val="clear" w:color="auto" w:fill="FCFBF9"/>
        </w:rPr>
        <w:t xml:space="preserve">del Comune di Santi Cosma e Damiano </w:t>
      </w:r>
      <w:r w:rsidR="007C539A" w:rsidRPr="00623491">
        <w:rPr>
          <w:shd w:val="clear" w:color="auto" w:fill="FCFBF9"/>
        </w:rPr>
        <w:t>, per l’anno 202</w:t>
      </w:r>
      <w:r w:rsidR="00D445D1">
        <w:rPr>
          <w:shd w:val="clear" w:color="auto" w:fill="FCFBF9"/>
        </w:rPr>
        <w:t>4</w:t>
      </w:r>
      <w:r w:rsidR="007C539A" w:rsidRPr="00623491">
        <w:rPr>
          <w:shd w:val="clear" w:color="auto" w:fill="FCFBF9"/>
        </w:rPr>
        <w:t xml:space="preserve">, è stato approvato con delibera di Giunta Comunale n. </w:t>
      </w:r>
      <w:r w:rsidR="00D445D1">
        <w:rPr>
          <w:shd w:val="clear" w:color="auto" w:fill="FCFBF9"/>
        </w:rPr>
        <w:t xml:space="preserve">25/2018 </w:t>
      </w:r>
      <w:r w:rsidR="007A69E5">
        <w:rPr>
          <w:shd w:val="clear" w:color="auto" w:fill="FCFBF9"/>
        </w:rPr>
        <w:t xml:space="preserve"> ed è confermativo dell’assetto organizzativo </w:t>
      </w:r>
      <w:r w:rsidR="00D445D1">
        <w:rPr>
          <w:shd w:val="clear" w:color="auto" w:fill="FCFBF9"/>
        </w:rPr>
        <w:t>dell’Ente relativo all’anno 2024</w:t>
      </w:r>
      <w:r w:rsidR="007A69E5">
        <w:rPr>
          <w:shd w:val="clear" w:color="auto" w:fill="FCFBF9"/>
        </w:rPr>
        <w:t>.</w:t>
      </w:r>
    </w:p>
    <w:p w14:paraId="48368965" w14:textId="77777777" w:rsidR="007A69E5" w:rsidRDefault="001D0A03" w:rsidP="00623491">
      <w:pPr>
        <w:pStyle w:val="Corpotesto"/>
        <w:rPr>
          <w:shd w:val="clear" w:color="auto" w:fill="FCFBF9"/>
        </w:rPr>
      </w:pPr>
      <w:r w:rsidRPr="00623491">
        <w:rPr>
          <w:shd w:val="clear" w:color="auto" w:fill="FCFBF9"/>
        </w:rPr>
        <w:tab/>
        <w:t xml:space="preserve">La Microstruttura organizzativa è stata approvata con </w:t>
      </w:r>
      <w:r w:rsidR="007A69E5">
        <w:rPr>
          <w:shd w:val="clear" w:color="auto" w:fill="FCFBF9"/>
        </w:rPr>
        <w:t>il medesimo atto deliberativo, con assegnazione dei contingenti numerici alle varie unità organizzative</w:t>
      </w:r>
      <w:r w:rsidRPr="00623491">
        <w:rPr>
          <w:shd w:val="clear" w:color="auto" w:fill="FCFBF9"/>
        </w:rPr>
        <w:t>.</w:t>
      </w:r>
    </w:p>
    <w:p w14:paraId="6F41BD42" w14:textId="51902B18" w:rsidR="003166F4" w:rsidRDefault="007A69E5" w:rsidP="00623491">
      <w:pPr>
        <w:pStyle w:val="Corpotesto"/>
        <w:rPr>
          <w:shd w:val="clear" w:color="auto" w:fill="FCFBF9"/>
        </w:rPr>
      </w:pPr>
      <w:r>
        <w:rPr>
          <w:shd w:val="clear" w:color="auto" w:fill="FCFBF9"/>
        </w:rPr>
        <w:t xml:space="preserve">              </w:t>
      </w:r>
      <w:r w:rsidR="003166F4" w:rsidRPr="00623491">
        <w:rPr>
          <w:shd w:val="clear" w:color="auto" w:fill="FCFBF9"/>
        </w:rPr>
        <w:tab/>
        <w:t>Si  riporta</w:t>
      </w:r>
      <w:r w:rsidR="001D0A03" w:rsidRPr="00623491">
        <w:rPr>
          <w:shd w:val="clear" w:color="auto" w:fill="FCFBF9"/>
        </w:rPr>
        <w:t xml:space="preserve"> l’</w:t>
      </w:r>
      <w:r w:rsidR="00E81ACC">
        <w:rPr>
          <w:shd w:val="clear" w:color="auto" w:fill="FCFBF9"/>
        </w:rPr>
        <w:t>elenco del personale in servizio aggiornato alle nuove Aree del CCNL 16.11.2022</w:t>
      </w:r>
      <w:r w:rsidR="00A768D7">
        <w:rPr>
          <w:shd w:val="clear" w:color="auto" w:fill="FCFBF9"/>
        </w:rPr>
        <w:t>:</w:t>
      </w:r>
    </w:p>
    <w:p w14:paraId="22D20BDE" w14:textId="6B847975" w:rsidR="006E6896" w:rsidRDefault="006E6896" w:rsidP="00623491">
      <w:pPr>
        <w:pStyle w:val="Corpotesto"/>
        <w:rPr>
          <w:shd w:val="clear" w:color="auto" w:fill="FCFBF9"/>
        </w:rPr>
      </w:pPr>
    </w:p>
    <w:p w14:paraId="54347C0F" w14:textId="785C908D" w:rsidR="006E6896" w:rsidRDefault="006E6896" w:rsidP="00623491">
      <w:pPr>
        <w:pStyle w:val="Corpotesto"/>
        <w:rPr>
          <w:shd w:val="clear" w:color="auto" w:fill="FCFBF9"/>
        </w:rPr>
      </w:pPr>
      <w:r>
        <w:rPr>
          <w:noProof/>
          <w:shd w:val="clear" w:color="auto" w:fill="FCFBF9"/>
          <w:lang w:eastAsia="it-IT"/>
        </w:rPr>
        <w:drawing>
          <wp:inline distT="0" distB="0" distL="0" distR="0" wp14:anchorId="12225900" wp14:editId="78AFD198">
            <wp:extent cx="6470650" cy="4445635"/>
            <wp:effectExtent l="0" t="0" r="635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ersonale TI.JPG"/>
                    <pic:cNvPicPr/>
                  </pic:nvPicPr>
                  <pic:blipFill>
                    <a:blip r:embed="rId12">
                      <a:extLst>
                        <a:ext uri="{28A0092B-C50C-407E-A947-70E740481C1C}">
                          <a14:useLocalDpi xmlns:a14="http://schemas.microsoft.com/office/drawing/2010/main" val="0"/>
                        </a:ext>
                      </a:extLst>
                    </a:blip>
                    <a:stretch>
                      <a:fillRect/>
                    </a:stretch>
                  </pic:blipFill>
                  <pic:spPr>
                    <a:xfrm>
                      <a:off x="0" y="0"/>
                      <a:ext cx="6470650" cy="4445635"/>
                    </a:xfrm>
                    <a:prstGeom prst="rect">
                      <a:avLst/>
                    </a:prstGeom>
                  </pic:spPr>
                </pic:pic>
              </a:graphicData>
            </a:graphic>
          </wp:inline>
        </w:drawing>
      </w:r>
    </w:p>
    <w:p w14:paraId="0CDAA744" w14:textId="77777777" w:rsidR="006E6896" w:rsidRDefault="006E6896" w:rsidP="00623491">
      <w:pPr>
        <w:pStyle w:val="Corpotesto"/>
        <w:rPr>
          <w:shd w:val="clear" w:color="auto" w:fill="FCFBF9"/>
        </w:rPr>
      </w:pPr>
    </w:p>
    <w:p w14:paraId="7D9A801B" w14:textId="64F25D38" w:rsidR="00A768D7" w:rsidRDefault="00A768D7" w:rsidP="00623491">
      <w:pPr>
        <w:pStyle w:val="Corpotesto"/>
        <w:rPr>
          <w:shd w:val="clear" w:color="auto" w:fill="FCFBF9"/>
        </w:rPr>
      </w:pPr>
    </w:p>
    <w:p w14:paraId="40EF271A" w14:textId="31BBF0A8" w:rsidR="000842F8" w:rsidRDefault="000842F8" w:rsidP="00623491">
      <w:pPr>
        <w:pStyle w:val="Corpotesto"/>
        <w:rPr>
          <w:shd w:val="clear" w:color="auto" w:fill="FCFBF9"/>
        </w:rPr>
      </w:pPr>
    </w:p>
    <w:p w14:paraId="120C1934" w14:textId="752F8DE5" w:rsidR="000842F8" w:rsidRDefault="000842F8" w:rsidP="00623491">
      <w:pPr>
        <w:pStyle w:val="Corpotesto"/>
        <w:rPr>
          <w:shd w:val="clear" w:color="auto" w:fill="FCFBF9"/>
        </w:rPr>
      </w:pPr>
    </w:p>
    <w:p w14:paraId="3C637843" w14:textId="4F0975BC" w:rsidR="000842F8" w:rsidRDefault="000842F8" w:rsidP="00623491">
      <w:pPr>
        <w:pStyle w:val="Corpotesto"/>
        <w:rPr>
          <w:shd w:val="clear" w:color="auto" w:fill="FCFBF9"/>
        </w:rPr>
      </w:pPr>
    </w:p>
    <w:p w14:paraId="38F68D81" w14:textId="659F7064" w:rsidR="000842F8" w:rsidRDefault="000842F8" w:rsidP="00623491">
      <w:pPr>
        <w:pStyle w:val="Corpotesto"/>
        <w:rPr>
          <w:shd w:val="clear" w:color="auto" w:fill="FCFBF9"/>
        </w:rPr>
      </w:pPr>
    </w:p>
    <w:p w14:paraId="30A7A710" w14:textId="2AC0D885" w:rsidR="000842F8" w:rsidRDefault="000842F8" w:rsidP="00623491">
      <w:pPr>
        <w:pStyle w:val="Corpotesto"/>
        <w:rPr>
          <w:shd w:val="clear" w:color="auto" w:fill="FCFBF9"/>
        </w:rPr>
      </w:pPr>
    </w:p>
    <w:p w14:paraId="433F39A3" w14:textId="1358D8DE" w:rsidR="000842F8" w:rsidRDefault="000842F8" w:rsidP="00623491">
      <w:pPr>
        <w:pStyle w:val="Corpotesto"/>
        <w:rPr>
          <w:shd w:val="clear" w:color="auto" w:fill="FCFBF9"/>
        </w:rPr>
      </w:pPr>
      <w:r>
        <w:rPr>
          <w:noProof/>
          <w:shd w:val="clear" w:color="auto" w:fill="FCFBF9"/>
          <w:lang w:eastAsia="it-IT"/>
        </w:rPr>
        <w:drawing>
          <wp:inline distT="0" distB="0" distL="0" distR="0" wp14:anchorId="52846EB3" wp14:editId="5DA0BCE3">
            <wp:extent cx="6470650" cy="1270000"/>
            <wp:effectExtent l="0" t="0" r="6350" b="635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ersonale TD.JPG"/>
                    <pic:cNvPicPr/>
                  </pic:nvPicPr>
                  <pic:blipFill>
                    <a:blip r:embed="rId13">
                      <a:extLst>
                        <a:ext uri="{28A0092B-C50C-407E-A947-70E740481C1C}">
                          <a14:useLocalDpi xmlns:a14="http://schemas.microsoft.com/office/drawing/2010/main" val="0"/>
                        </a:ext>
                      </a:extLst>
                    </a:blip>
                    <a:stretch>
                      <a:fillRect/>
                    </a:stretch>
                  </pic:blipFill>
                  <pic:spPr>
                    <a:xfrm>
                      <a:off x="0" y="0"/>
                      <a:ext cx="6470650" cy="1270000"/>
                    </a:xfrm>
                    <a:prstGeom prst="rect">
                      <a:avLst/>
                    </a:prstGeom>
                  </pic:spPr>
                </pic:pic>
              </a:graphicData>
            </a:graphic>
          </wp:inline>
        </w:drawing>
      </w:r>
    </w:p>
    <w:p w14:paraId="00C577CC" w14:textId="32917AE4" w:rsidR="000842F8" w:rsidRDefault="000842F8" w:rsidP="00623491">
      <w:pPr>
        <w:pStyle w:val="Corpotesto"/>
        <w:rPr>
          <w:shd w:val="clear" w:color="auto" w:fill="FCFBF9"/>
        </w:rPr>
      </w:pPr>
    </w:p>
    <w:p w14:paraId="08C54793" w14:textId="77777777" w:rsidR="00CF4963" w:rsidRPr="00D56A74" w:rsidRDefault="001F25BA" w:rsidP="00D56A74">
      <w:pPr>
        <w:tabs>
          <w:tab w:val="left" w:pos="1455"/>
          <w:tab w:val="left" w:pos="1832"/>
          <w:tab w:val="left" w:pos="2209"/>
          <w:tab w:val="left" w:pos="2586"/>
          <w:tab w:val="left" w:pos="2963"/>
          <w:tab w:val="left" w:pos="3340"/>
          <w:tab w:val="left" w:pos="3717"/>
          <w:tab w:val="left" w:pos="4094"/>
          <w:tab w:val="left" w:pos="4471"/>
          <w:tab w:val="left" w:pos="4848"/>
          <w:tab w:val="left" w:pos="5226"/>
          <w:tab w:val="left" w:pos="5603"/>
          <w:tab w:val="left" w:pos="5980"/>
          <w:tab w:val="left" w:pos="6357"/>
          <w:tab w:val="left" w:pos="6734"/>
          <w:tab w:val="left" w:pos="7111"/>
          <w:tab w:val="left" w:pos="7488"/>
          <w:tab w:val="left" w:pos="7865"/>
          <w:tab w:val="left" w:pos="8242"/>
          <w:tab w:val="left" w:pos="8619"/>
          <w:tab w:val="left" w:pos="8996"/>
        </w:tabs>
        <w:spacing w:line="20" w:lineRule="exact"/>
        <w:ind w:left="1078"/>
        <w:rPr>
          <w:rFonts w:ascii="Calibri Light"/>
          <w:color w:val="2E5395"/>
          <w:sz w:val="32"/>
          <w:szCs w:val="32"/>
        </w:rPr>
      </w:pPr>
      <w:r>
        <w:rPr>
          <w:noProof/>
          <w:sz w:val="2"/>
          <w:lang w:eastAsia="it-IT"/>
        </w:rPr>
        <mc:AlternateContent>
          <mc:Choice Requires="wpg">
            <w:drawing>
              <wp:inline distT="0" distB="0" distL="0" distR="0" wp14:anchorId="2CD6BEE1" wp14:editId="4565799B">
                <wp:extent cx="3810" cy="1270"/>
                <wp:effectExtent l="0" t="3810" r="6985" b="4445"/>
                <wp:docPr id="3005" name="Group 8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 cy="1270"/>
                          <a:chOff x="0" y="0"/>
                          <a:chExt cx="6" cy="2"/>
                        </a:xfrm>
                      </wpg:grpSpPr>
                      <wps:wsp>
                        <wps:cNvPr id="3006" name="Freeform 841"/>
                        <wps:cNvSpPr>
                          <a:spLocks/>
                        </wps:cNvSpPr>
                        <wps:spPr bwMode="auto">
                          <a:xfrm>
                            <a:off x="0" y="0"/>
                            <a:ext cx="6" cy="2"/>
                          </a:xfrm>
                          <a:custGeom>
                            <a:avLst/>
                            <a:gdLst>
                              <a:gd name="T0" fmla="*/ 6 w 6"/>
                              <a:gd name="T1" fmla="*/ 0 w 6"/>
                              <a:gd name="T2" fmla="*/ 6 w 6"/>
                            </a:gdLst>
                            <a:ahLst/>
                            <a:cxnLst>
                              <a:cxn ang="0">
                                <a:pos x="T0" y="0"/>
                              </a:cxn>
                              <a:cxn ang="0">
                                <a:pos x="T1" y="0"/>
                              </a:cxn>
                              <a:cxn ang="0">
                                <a:pos x="T2" y="0"/>
                              </a:cxn>
                            </a:cxnLst>
                            <a:rect l="0" t="0" r="r" b="b"/>
                            <a:pathLst>
                              <a:path w="6">
                                <a:moveTo>
                                  <a:pt x="6" y="0"/>
                                </a:moveTo>
                                <a:lnTo>
                                  <a:pt x="0" y="0"/>
                                </a:lnTo>
                                <a:lnTo>
                                  <a:pt x="6" y="0"/>
                                </a:lnTo>
                                <a:close/>
                              </a:path>
                            </a:pathLst>
                          </a:custGeom>
                          <a:solidFill>
                            <a:srgbClr val="D3D3D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group w14:anchorId="1B8755EF" id="Group 840" o:spid="_x0000_s1026" style="width:.3pt;height:.1pt;mso-position-horizontal-relative:char;mso-position-vertical-relative:line" coordsize="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">
                <v:shape id="Freeform 841" o:spid="_x0000_s1027" style="position:absolute;width:6;height:2;visibility:visible;mso-wrap-style:square;v-text-anchor:top" coordsize="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SaXsYA&#10;AADdAAAADwAAAGRycy9kb3ducmV2LnhtbESPQWvCQBSE7wX/w/IEb82mFrREVylCW5UeNK0Fb4/s&#10;axLMvg27q4n/3i0IPQ4z8w0zX/amERdyvras4ClJQRAXVtdcKvj+ent8AeEDssbGMim4koflYvAw&#10;x0zbjvd0yUMpIoR9hgqqENpMSl9UZNAntiWO3q91BkOUrpTaYRfhppHjNJ1IgzXHhQpbWlVUnPKz&#10;UfD5scXJhrbd8XDc78alfp92/Y9So2H/OgMRqA//4Xt7rRU8RyL8vYlP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YSaXsYAAADdAAAADwAAAAAAAAAAAAAAAACYAgAAZHJz&#10;L2Rvd25yZXYueG1sUEsFBgAAAAAEAAQA9QAAAIsDAAAAAA==&#10;" path="m6,l,,6,xe" fillcolor="#d3d3d3" stroked="f">
                  <v:path arrowok="t" o:connecttype="custom" o:connectlocs="6,0;0,0;6,0" o:connectangles="0,0,0"/>
                </v:shape>
                <w10:anchorlock/>
              </v:group>
            </w:pict>
          </mc:Fallback>
        </mc:AlternateContent>
      </w:r>
      <w:r w:rsidR="00AA5D50">
        <w:rPr>
          <w:sz w:val="2"/>
        </w:rPr>
        <w:tab/>
      </w:r>
      <w:r>
        <w:rPr>
          <w:noProof/>
          <w:sz w:val="2"/>
          <w:lang w:eastAsia="it-IT"/>
        </w:rPr>
        <mc:AlternateContent>
          <mc:Choice Requires="wpg">
            <w:drawing>
              <wp:inline distT="0" distB="0" distL="0" distR="0" wp14:anchorId="60F70E2B" wp14:editId="00E75FD1">
                <wp:extent cx="3810" cy="1270"/>
                <wp:effectExtent l="0" t="3810" r="5715" b="4445"/>
                <wp:docPr id="3003" name="Group 8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 cy="1270"/>
                          <a:chOff x="0" y="0"/>
                          <a:chExt cx="6" cy="2"/>
                        </a:xfrm>
                      </wpg:grpSpPr>
                      <wps:wsp>
                        <wps:cNvPr id="3004" name="Freeform 839"/>
                        <wps:cNvSpPr>
                          <a:spLocks/>
                        </wps:cNvSpPr>
                        <wps:spPr bwMode="auto">
                          <a:xfrm>
                            <a:off x="0" y="0"/>
                            <a:ext cx="6" cy="2"/>
                          </a:xfrm>
                          <a:custGeom>
                            <a:avLst/>
                            <a:gdLst>
                              <a:gd name="T0" fmla="*/ 6 w 6"/>
                              <a:gd name="T1" fmla="*/ 0 w 6"/>
                              <a:gd name="T2" fmla="*/ 6 w 6"/>
                            </a:gdLst>
                            <a:ahLst/>
                            <a:cxnLst>
                              <a:cxn ang="0">
                                <a:pos x="T0" y="0"/>
                              </a:cxn>
                              <a:cxn ang="0">
                                <a:pos x="T1" y="0"/>
                              </a:cxn>
                              <a:cxn ang="0">
                                <a:pos x="T2" y="0"/>
                              </a:cxn>
                            </a:cxnLst>
                            <a:rect l="0" t="0" r="r" b="b"/>
                            <a:pathLst>
                              <a:path w="6">
                                <a:moveTo>
                                  <a:pt x="6" y="0"/>
                                </a:moveTo>
                                <a:lnTo>
                                  <a:pt x="0" y="0"/>
                                </a:lnTo>
                                <a:lnTo>
                                  <a:pt x="6" y="0"/>
                                </a:lnTo>
                                <a:close/>
                              </a:path>
                            </a:pathLst>
                          </a:custGeom>
                          <a:solidFill>
                            <a:srgbClr val="D3D3D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group w14:anchorId="17E4567E" id="Group 838" o:spid="_x0000_s1026" style="width:.3pt;height:.1pt;mso-position-horizontal-relative:char;mso-position-vertical-relative:line" coordsize="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">
                <v:shape id="Freeform 839" o:spid="_x0000_s1027" style="position:absolute;width:6;height:2;visibility:visible;mso-wrap-style:square;v-text-anchor:top" coordsize="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hsscA&#10;AADdAAAADwAAAGRycy9kb3ducmV2LnhtbESPT2vCQBTE70K/w/IKvdXdWrEldRUR/FPxYGwVvD2y&#10;r0lo9m3Irib99q5Q8DjMzG+Y8bSzlbhQ40vHGl76CgRx5kzJuYbvr8XzOwgfkA1WjknDH3mYTh56&#10;Y0yMazmlyz7kIkLYJ6ihCKFOpPRZQRZ939XE0ftxjcUQZZNL02Ab4baSA6VG0mLJcaHAmuYFZb/7&#10;s9WwXW1w9Emb9nQ4pbtBbpZvbXfU+umxm32ACNSFe/i/vTYaXpUawu1NfAJyc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4aobLHAAAA3QAAAA8AAAAAAAAAAAAAAAAAmAIAAGRy&#10;cy9kb3ducmV2LnhtbFBLBQYAAAAABAAEAPUAAACMAwAAAAA=&#10;" path="m6,l,,6,xe" fillcolor="#d3d3d3" stroked="f">
                  <v:path arrowok="t" o:connecttype="custom" o:connectlocs="6,0;0,0;6,0" o:connectangles="0,0,0"/>
                </v:shape>
                <w10:anchorlock/>
              </v:group>
            </w:pict>
          </mc:Fallback>
        </mc:AlternateContent>
      </w:r>
      <w:r w:rsidR="00AA5D50">
        <w:rPr>
          <w:sz w:val="2"/>
        </w:rPr>
        <w:tab/>
      </w:r>
      <w:r>
        <w:rPr>
          <w:noProof/>
          <w:sz w:val="2"/>
          <w:lang w:eastAsia="it-IT"/>
        </w:rPr>
        <mc:AlternateContent>
          <mc:Choice Requires="wpg">
            <w:drawing>
              <wp:inline distT="0" distB="0" distL="0" distR="0" wp14:anchorId="47538062" wp14:editId="697116ED">
                <wp:extent cx="3810" cy="1270"/>
                <wp:effectExtent l="1270" t="3810" r="4445" b="4445"/>
                <wp:docPr id="3001" name="Group 8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 cy="1270"/>
                          <a:chOff x="0" y="0"/>
                          <a:chExt cx="6" cy="2"/>
                        </a:xfrm>
                      </wpg:grpSpPr>
                      <wps:wsp>
                        <wps:cNvPr id="3002" name="Freeform 837"/>
                        <wps:cNvSpPr>
                          <a:spLocks/>
                        </wps:cNvSpPr>
                        <wps:spPr bwMode="auto">
                          <a:xfrm>
                            <a:off x="0" y="0"/>
                            <a:ext cx="6" cy="2"/>
                          </a:xfrm>
                          <a:custGeom>
                            <a:avLst/>
                            <a:gdLst>
                              <a:gd name="T0" fmla="*/ 6 w 6"/>
                              <a:gd name="T1" fmla="*/ 0 w 6"/>
                              <a:gd name="T2" fmla="*/ 6 w 6"/>
                            </a:gdLst>
                            <a:ahLst/>
                            <a:cxnLst>
                              <a:cxn ang="0">
                                <a:pos x="T0" y="0"/>
                              </a:cxn>
                              <a:cxn ang="0">
                                <a:pos x="T1" y="0"/>
                              </a:cxn>
                              <a:cxn ang="0">
                                <a:pos x="T2" y="0"/>
                              </a:cxn>
                            </a:cxnLst>
                            <a:rect l="0" t="0" r="r" b="b"/>
                            <a:pathLst>
                              <a:path w="6">
                                <a:moveTo>
                                  <a:pt x="6" y="0"/>
                                </a:moveTo>
                                <a:lnTo>
                                  <a:pt x="0" y="0"/>
                                </a:lnTo>
                                <a:lnTo>
                                  <a:pt x="6" y="0"/>
                                </a:lnTo>
                                <a:close/>
                              </a:path>
                            </a:pathLst>
                          </a:custGeom>
                          <a:solidFill>
                            <a:srgbClr val="D3D3D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group w14:anchorId="4F59486E" id="Group 836" o:spid="_x0000_s1026" style="width:.3pt;height:.1pt;mso-position-horizontal-relative:char;mso-position-vertical-relative:line" coordsize="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">
                <v:shape id="Freeform 837" o:spid="_x0000_s1027" style="position:absolute;width:6;height:2;visibility:visible;mso-wrap-style:square;v-text-anchor:top" coordsize="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cXcYA&#10;AADdAAAADwAAAGRycy9kb3ducmV2LnhtbESPW2vCQBSE3wv+h+UIvtXdRrCSukoRvOKD2gv4dsie&#10;JsHs2ZBdTfrvu0LBx2FmvmGm885W4kaNLx1reBkqEMSZMyXnGj4/ls8TED4gG6wck4Zf8jCf9Z6m&#10;mBrX8pFup5CLCGGfooYihDqV0mcFWfRDVxNH78c1FkOUTS5Ng22E20omSo2lxZLjQoE1LQrKLqer&#10;1bBf73C8pV17/jofD0luVq9t9631oN+9v4EI1IVH+L+9MRpGSiVwfxOfgJ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r+cXcYAAADdAAAADwAAAAAAAAAAAAAAAACYAgAAZHJz&#10;L2Rvd25yZXYueG1sUEsFBgAAAAAEAAQA9QAAAIsDAAAAAA==&#10;" path="m6,l,,6,xe" fillcolor="#d3d3d3" stroked="f">
                  <v:path arrowok="t" o:connecttype="custom" o:connectlocs="6,0;0,0;6,0" o:connectangles="0,0,0"/>
                </v:shape>
                <w10:anchorlock/>
              </v:group>
            </w:pict>
          </mc:Fallback>
        </mc:AlternateContent>
      </w:r>
      <w:r w:rsidR="00AA5D50">
        <w:rPr>
          <w:sz w:val="2"/>
        </w:rPr>
        <w:tab/>
      </w:r>
      <w:r>
        <w:rPr>
          <w:noProof/>
          <w:sz w:val="2"/>
          <w:lang w:eastAsia="it-IT"/>
        </w:rPr>
        <mc:AlternateContent>
          <mc:Choice Requires="wpg">
            <w:drawing>
              <wp:inline distT="0" distB="0" distL="0" distR="0" wp14:anchorId="328979E9" wp14:editId="5F16A421">
                <wp:extent cx="3810" cy="1270"/>
                <wp:effectExtent l="2540" t="3810" r="3175" b="4445"/>
                <wp:docPr id="2999" name="Group 8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 cy="1270"/>
                          <a:chOff x="0" y="0"/>
                          <a:chExt cx="6" cy="2"/>
                        </a:xfrm>
                      </wpg:grpSpPr>
                      <wps:wsp>
                        <wps:cNvPr id="3000" name="Freeform 835"/>
                        <wps:cNvSpPr>
                          <a:spLocks/>
                        </wps:cNvSpPr>
                        <wps:spPr bwMode="auto">
                          <a:xfrm>
                            <a:off x="0" y="0"/>
                            <a:ext cx="6" cy="2"/>
                          </a:xfrm>
                          <a:custGeom>
                            <a:avLst/>
                            <a:gdLst>
                              <a:gd name="T0" fmla="*/ 6 w 6"/>
                              <a:gd name="T1" fmla="*/ 0 w 6"/>
                              <a:gd name="T2" fmla="*/ 6 w 6"/>
                            </a:gdLst>
                            <a:ahLst/>
                            <a:cxnLst>
                              <a:cxn ang="0">
                                <a:pos x="T0" y="0"/>
                              </a:cxn>
                              <a:cxn ang="0">
                                <a:pos x="T1" y="0"/>
                              </a:cxn>
                              <a:cxn ang="0">
                                <a:pos x="T2" y="0"/>
                              </a:cxn>
                            </a:cxnLst>
                            <a:rect l="0" t="0" r="r" b="b"/>
                            <a:pathLst>
                              <a:path w="6">
                                <a:moveTo>
                                  <a:pt x="6" y="0"/>
                                </a:moveTo>
                                <a:lnTo>
                                  <a:pt x="0" y="0"/>
                                </a:lnTo>
                                <a:lnTo>
                                  <a:pt x="6" y="0"/>
                                </a:lnTo>
                                <a:close/>
                              </a:path>
                            </a:pathLst>
                          </a:custGeom>
                          <a:solidFill>
                            <a:srgbClr val="D3D3D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group w14:anchorId="2F2661C8" id="Group 834" o:spid="_x0000_s1026" style="width:.3pt;height:.1pt;mso-position-horizontal-relative:char;mso-position-vertical-relative:line" coordsize="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">
                <v:shape id="Freeform 835" o:spid="_x0000_s1027" style="position:absolute;width:6;height:2;visibility:visible;mso-wrap-style:square;v-text-anchor:top" coordsize="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GnscMA&#10;AADdAAAADwAAAGRycy9kb3ducmV2LnhtbERPy4rCMBTdD/gP4QruNBkFlY5RBmHGGXHhawR3l+ba&#10;Fpub0kRb/94shFkeznu2aG0p7lT7wrGG94ECQZw6U3Cm4Xj46k9B+IBssHRMGh7kYTHvvM0wMa7h&#10;Hd33IRMxhH2CGvIQqkRKn+Zk0Q9cRRy5i6sthgjrTJoamxhuSzlUaiwtFhwbcqxomVN63d+shs1q&#10;jeNfWjfnv/NuO8zM96RpT1r3uu3nB4hAbfgXv9w/RsNIqbg/volPQM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SGnscMAAADdAAAADwAAAAAAAAAAAAAAAACYAgAAZHJzL2Rv&#10;d25yZXYueG1sUEsFBgAAAAAEAAQA9QAAAIgDAAAAAA==&#10;" path="m6,l,,6,xe" fillcolor="#d3d3d3" stroked="f">
                  <v:path arrowok="t" o:connecttype="custom" o:connectlocs="6,0;0,0;6,0" o:connectangles="0,0,0"/>
                </v:shape>
                <w10:anchorlock/>
              </v:group>
            </w:pict>
          </mc:Fallback>
        </mc:AlternateContent>
      </w:r>
      <w:r w:rsidR="00AA5D50">
        <w:rPr>
          <w:sz w:val="2"/>
        </w:rPr>
        <w:tab/>
      </w:r>
      <w:r>
        <w:rPr>
          <w:noProof/>
          <w:sz w:val="2"/>
          <w:lang w:eastAsia="it-IT"/>
        </w:rPr>
        <mc:AlternateContent>
          <mc:Choice Requires="wpg">
            <w:drawing>
              <wp:inline distT="0" distB="0" distL="0" distR="0" wp14:anchorId="02A36095" wp14:editId="50BCD865">
                <wp:extent cx="3810" cy="1270"/>
                <wp:effectExtent l="3810" t="3810" r="1905" b="4445"/>
                <wp:docPr id="2997" name="Group 8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 cy="1270"/>
                          <a:chOff x="0" y="0"/>
                          <a:chExt cx="6" cy="2"/>
                        </a:xfrm>
                      </wpg:grpSpPr>
                      <wps:wsp>
                        <wps:cNvPr id="2998" name="Freeform 833"/>
                        <wps:cNvSpPr>
                          <a:spLocks/>
                        </wps:cNvSpPr>
                        <wps:spPr bwMode="auto">
                          <a:xfrm>
                            <a:off x="0" y="0"/>
                            <a:ext cx="6" cy="2"/>
                          </a:xfrm>
                          <a:custGeom>
                            <a:avLst/>
                            <a:gdLst>
                              <a:gd name="T0" fmla="*/ 6 w 6"/>
                              <a:gd name="T1" fmla="*/ 0 w 6"/>
                              <a:gd name="T2" fmla="*/ 6 w 6"/>
                            </a:gdLst>
                            <a:ahLst/>
                            <a:cxnLst>
                              <a:cxn ang="0">
                                <a:pos x="T0" y="0"/>
                              </a:cxn>
                              <a:cxn ang="0">
                                <a:pos x="T1" y="0"/>
                              </a:cxn>
                              <a:cxn ang="0">
                                <a:pos x="T2" y="0"/>
                              </a:cxn>
                            </a:cxnLst>
                            <a:rect l="0" t="0" r="r" b="b"/>
                            <a:pathLst>
                              <a:path w="6">
                                <a:moveTo>
                                  <a:pt x="6" y="0"/>
                                </a:moveTo>
                                <a:lnTo>
                                  <a:pt x="0" y="0"/>
                                </a:lnTo>
                                <a:lnTo>
                                  <a:pt x="6" y="0"/>
                                </a:lnTo>
                                <a:close/>
                              </a:path>
                            </a:pathLst>
                          </a:custGeom>
                          <a:solidFill>
                            <a:srgbClr val="D3D3D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group w14:anchorId="1B7D8A3E" id="Group 832" o:spid="_x0000_s1026" style="width:.3pt;height:.1pt;mso-position-horizontal-relative:char;mso-position-vertical-relative:line" coordsize="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">
                <v:shape id="Freeform 833" o:spid="_x0000_s1027" style="position:absolute;width:6;height:2;visibility:visible;mso-wrap-style:square;v-text-anchor:top" coordsize="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mTJ8MA&#10;AADdAAAADwAAAGRycy9kb3ducmV2LnhtbERPy4rCMBTdC/5DuMLsNLULH9Uog+CMiovRUcHdpbnT&#10;Fpub0mRs/XuzEFweznu+bE0p7lS7wrKC4SACQZxaXXCm4PS77k9AOI+ssbRMCh7kYLnoduaYaNvw&#10;ge5Hn4kQwi5BBbn3VSKlS3My6Aa2Ig7cn60N+gDrTOoamxBuShlH0UgaLDg05FjRKqf0dvw3Cvbf&#10;Oxxtaddcz9fDT5zpr3HTXpT66LWfMxCeWv8Wv9wbrSCeTsPc8CY8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3mTJ8MAAADdAAAADwAAAAAAAAAAAAAAAACYAgAAZHJzL2Rv&#10;d25yZXYueG1sUEsFBgAAAAAEAAQA9QAAAIgDAAAAAA==&#10;" path="m6,l,,6,xe" fillcolor="#d3d3d3" stroked="f">
                  <v:path arrowok="t" o:connecttype="custom" o:connectlocs="6,0;0,0;6,0" o:connectangles="0,0,0"/>
                </v:shape>
                <w10:anchorlock/>
              </v:group>
            </w:pict>
          </mc:Fallback>
        </mc:AlternateContent>
      </w:r>
      <w:r w:rsidR="00AA5D50">
        <w:rPr>
          <w:sz w:val="2"/>
        </w:rPr>
        <w:tab/>
      </w:r>
      <w:r>
        <w:rPr>
          <w:noProof/>
          <w:sz w:val="2"/>
          <w:lang w:eastAsia="it-IT"/>
        </w:rPr>
        <mc:AlternateContent>
          <mc:Choice Requires="wpg">
            <w:drawing>
              <wp:inline distT="0" distB="0" distL="0" distR="0" wp14:anchorId="77C6713C" wp14:editId="12F2F3C6">
                <wp:extent cx="3810" cy="1270"/>
                <wp:effectExtent l="0" t="3810" r="10160" b="4445"/>
                <wp:docPr id="2995" name="Group 8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 cy="1270"/>
                          <a:chOff x="0" y="0"/>
                          <a:chExt cx="6" cy="2"/>
                        </a:xfrm>
                      </wpg:grpSpPr>
                      <wps:wsp>
                        <wps:cNvPr id="2996" name="Freeform 831"/>
                        <wps:cNvSpPr>
                          <a:spLocks/>
                        </wps:cNvSpPr>
                        <wps:spPr bwMode="auto">
                          <a:xfrm>
                            <a:off x="0" y="0"/>
                            <a:ext cx="6" cy="2"/>
                          </a:xfrm>
                          <a:custGeom>
                            <a:avLst/>
                            <a:gdLst>
                              <a:gd name="T0" fmla="*/ 6 w 6"/>
                              <a:gd name="T1" fmla="*/ 0 w 6"/>
                              <a:gd name="T2" fmla="*/ 6 w 6"/>
                            </a:gdLst>
                            <a:ahLst/>
                            <a:cxnLst>
                              <a:cxn ang="0">
                                <a:pos x="T0" y="0"/>
                              </a:cxn>
                              <a:cxn ang="0">
                                <a:pos x="T1" y="0"/>
                              </a:cxn>
                              <a:cxn ang="0">
                                <a:pos x="T2" y="0"/>
                              </a:cxn>
                            </a:cxnLst>
                            <a:rect l="0" t="0" r="r" b="b"/>
                            <a:pathLst>
                              <a:path w="6">
                                <a:moveTo>
                                  <a:pt x="6" y="0"/>
                                </a:moveTo>
                                <a:lnTo>
                                  <a:pt x="0" y="0"/>
                                </a:lnTo>
                                <a:lnTo>
                                  <a:pt x="6" y="0"/>
                                </a:lnTo>
                                <a:close/>
                              </a:path>
                            </a:pathLst>
                          </a:custGeom>
                          <a:solidFill>
                            <a:srgbClr val="D3D3D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group w14:anchorId="5FDE8631" id="Group 830" o:spid="_x0000_s1026" style="width:.3pt;height:.1pt;mso-position-horizontal-relative:char;mso-position-vertical-relative:line" coordsize="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">
                <v:shape id="Freeform 831" o:spid="_x0000_s1027" style="position:absolute;width:6;height:2;visibility:visible;mso-wrap-style:square;v-text-anchor:top" coordsize="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qizscA&#10;AADdAAAADwAAAGRycy9kb3ducmV2LnhtbESPQWvCQBSE70L/w/IKvenGHKJGNyKFtio9VFuF3B7Z&#10;ZxKafRuyq0n/fbcg9DjMzDfMaj2YRtyoc7VlBdNJBIK4sLrmUsHX58t4DsJ5ZI2NZVLwQw7W2cNo&#10;ham2PR/odvSlCBB2KSqovG9TKV1RkUE3sS1x8C62M+iD7EqpO+wD3DQyjqJEGqw5LFTY0nNFxffx&#10;ahS8v+0x2dG+z0/54SMu9eusH85KPT0OmyUIT4P/D9/bW60gXiwS+HsTnoDM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Gqos7HAAAA3QAAAA8AAAAAAAAAAAAAAAAAmAIAAGRy&#10;cy9kb3ducmV2LnhtbFBLBQYAAAAABAAEAPUAAACMAwAAAAA=&#10;" path="m6,l,,6,xe" fillcolor="#d3d3d3" stroked="f">
                  <v:path arrowok="t" o:connecttype="custom" o:connectlocs="6,0;0,0;6,0" o:connectangles="0,0,0"/>
                </v:shape>
                <w10:anchorlock/>
              </v:group>
            </w:pict>
          </mc:Fallback>
        </mc:AlternateContent>
      </w:r>
      <w:r w:rsidR="00AA5D50" w:rsidRPr="00261A59">
        <w:rPr>
          <w:rFonts w:ascii="Calibri Light"/>
          <w:color w:val="2E5395"/>
          <w:sz w:val="32"/>
          <w:szCs w:val="32"/>
          <w:shd w:val="clear" w:color="auto" w:fill="FCFBF9"/>
        </w:rPr>
        <w:t>Piano</w:t>
      </w:r>
      <w:r w:rsidR="00AA5D50" w:rsidRPr="00261A59">
        <w:rPr>
          <w:rFonts w:ascii="Calibri Light"/>
          <w:color w:val="2E5395"/>
          <w:spacing w:val="-4"/>
          <w:sz w:val="32"/>
          <w:szCs w:val="32"/>
          <w:shd w:val="clear" w:color="auto" w:fill="FCFBF9"/>
        </w:rPr>
        <w:t xml:space="preserve"> </w:t>
      </w:r>
      <w:r w:rsidR="00AA5D50" w:rsidRPr="00261A59">
        <w:rPr>
          <w:rFonts w:ascii="Calibri Light"/>
          <w:color w:val="2E5395"/>
          <w:sz w:val="32"/>
          <w:szCs w:val="32"/>
          <w:shd w:val="clear" w:color="auto" w:fill="FCFBF9"/>
        </w:rPr>
        <w:t>Organizzativo</w:t>
      </w:r>
      <w:r w:rsidR="00AA5D50" w:rsidRPr="00261A59">
        <w:rPr>
          <w:rFonts w:ascii="Calibri Light"/>
          <w:color w:val="2E5395"/>
          <w:spacing w:val="-4"/>
          <w:sz w:val="32"/>
          <w:szCs w:val="32"/>
          <w:shd w:val="clear" w:color="auto" w:fill="FCFBF9"/>
        </w:rPr>
        <w:t xml:space="preserve"> </w:t>
      </w:r>
      <w:r w:rsidR="00AA5D50" w:rsidRPr="00261A59">
        <w:rPr>
          <w:rFonts w:ascii="Calibri Light"/>
          <w:color w:val="2E5395"/>
          <w:sz w:val="32"/>
          <w:szCs w:val="32"/>
          <w:shd w:val="clear" w:color="auto" w:fill="FCFBF9"/>
        </w:rPr>
        <w:t>del</w:t>
      </w:r>
      <w:r w:rsidR="00AA5D50" w:rsidRPr="00261A59">
        <w:rPr>
          <w:rFonts w:ascii="Calibri Light"/>
          <w:color w:val="2E5395"/>
          <w:spacing w:val="-3"/>
          <w:sz w:val="32"/>
          <w:szCs w:val="32"/>
          <w:shd w:val="clear" w:color="auto" w:fill="FCFBF9"/>
        </w:rPr>
        <w:t xml:space="preserve"> </w:t>
      </w:r>
      <w:r w:rsidR="00AA5D50" w:rsidRPr="00261A59">
        <w:rPr>
          <w:rFonts w:ascii="Calibri Light"/>
          <w:color w:val="2E5395"/>
          <w:sz w:val="32"/>
          <w:szCs w:val="32"/>
          <w:shd w:val="clear" w:color="auto" w:fill="FCFBF9"/>
        </w:rPr>
        <w:t>Lavoro</w:t>
      </w:r>
      <w:r w:rsidR="00AA5D50" w:rsidRPr="00261A59">
        <w:rPr>
          <w:rFonts w:ascii="Calibri Light"/>
          <w:color w:val="2E5395"/>
          <w:spacing w:val="-4"/>
          <w:sz w:val="32"/>
          <w:szCs w:val="32"/>
          <w:shd w:val="clear" w:color="auto" w:fill="FCFBF9"/>
        </w:rPr>
        <w:t xml:space="preserve"> </w:t>
      </w:r>
      <w:r w:rsidR="00AA5D50" w:rsidRPr="00261A59">
        <w:rPr>
          <w:rFonts w:ascii="Calibri Light"/>
          <w:color w:val="2E5395"/>
          <w:sz w:val="32"/>
          <w:szCs w:val="32"/>
          <w:shd w:val="clear" w:color="auto" w:fill="FCFBF9"/>
        </w:rPr>
        <w:t>Agile</w:t>
      </w:r>
      <w:r w:rsidR="00AA5D50" w:rsidRPr="00261A59">
        <w:rPr>
          <w:rFonts w:ascii="Calibri Light"/>
          <w:color w:val="2E5395"/>
          <w:spacing w:val="-3"/>
          <w:sz w:val="32"/>
          <w:szCs w:val="32"/>
          <w:shd w:val="clear" w:color="auto" w:fill="FCFBF9"/>
        </w:rPr>
        <w:t xml:space="preserve"> </w:t>
      </w:r>
      <w:r w:rsidR="00AA5D50" w:rsidRPr="00261A59">
        <w:rPr>
          <w:rFonts w:ascii="Calibri Light"/>
          <w:color w:val="2E5395"/>
          <w:sz w:val="32"/>
          <w:szCs w:val="32"/>
          <w:shd w:val="clear" w:color="auto" w:fill="FCFBF9"/>
        </w:rPr>
        <w:t>(POLA)</w:t>
      </w:r>
      <w:r w:rsidR="00AA5D50" w:rsidRPr="00261A59">
        <w:rPr>
          <w:rFonts w:ascii="Calibri Light"/>
          <w:color w:val="2E5395"/>
          <w:spacing w:val="-3"/>
          <w:sz w:val="32"/>
          <w:szCs w:val="32"/>
          <w:shd w:val="clear" w:color="auto" w:fill="FCFBF9"/>
        </w:rPr>
        <w:t xml:space="preserve"> </w:t>
      </w:r>
      <w:r w:rsidR="00D56A74">
        <w:rPr>
          <w:rFonts w:ascii="Calibri Light"/>
          <w:color w:val="2E5395"/>
          <w:sz w:val="32"/>
          <w:szCs w:val="32"/>
          <w:shd w:val="clear" w:color="auto" w:fill="FCFBF9"/>
        </w:rPr>
        <w:t>2023/</w:t>
      </w:r>
    </w:p>
    <w:p w14:paraId="13577C97" w14:textId="77777777" w:rsidR="00E473FA" w:rsidRDefault="00A56184" w:rsidP="00A56184">
      <w:pPr>
        <w:pStyle w:val="Corpotesto"/>
        <w:numPr>
          <w:ilvl w:val="2"/>
          <w:numId w:val="3"/>
        </w:numPr>
        <w:spacing w:before="2"/>
        <w:jc w:val="left"/>
        <w:rPr>
          <w:rFonts w:ascii="Calibri Light" w:hAnsi="Calibri Light" w:cs="Calibri Light"/>
          <w:color w:val="4F81BD" w:themeColor="accent1"/>
          <w:sz w:val="31"/>
        </w:rPr>
      </w:pPr>
      <w:r w:rsidRPr="00A56184">
        <w:rPr>
          <w:rFonts w:ascii="Calibri Light" w:hAnsi="Calibri Light" w:cs="Calibri Light"/>
          <w:color w:val="4F81BD" w:themeColor="accent1"/>
          <w:sz w:val="31"/>
        </w:rPr>
        <w:t>Lavoro Agile</w:t>
      </w:r>
    </w:p>
    <w:p w14:paraId="1E536A73" w14:textId="0B99029D" w:rsidR="00CF4963" w:rsidRDefault="00E473FA" w:rsidP="00E473FA">
      <w:pPr>
        <w:pStyle w:val="Corpotesto"/>
        <w:spacing w:before="2"/>
        <w:ind w:left="142"/>
        <w:jc w:val="both"/>
        <w:rPr>
          <w:rFonts w:asciiTheme="minorHAnsi" w:hAnsiTheme="minorHAnsi" w:cstheme="minorHAnsi"/>
        </w:rPr>
      </w:pPr>
      <w:r w:rsidRPr="00E473FA">
        <w:rPr>
          <w:rFonts w:asciiTheme="minorHAnsi" w:hAnsiTheme="minorHAnsi" w:cstheme="minorHAnsi"/>
        </w:rPr>
        <w:t xml:space="preserve">Sul versante del lavoro agile il Comune ha adeguato i propri atti normativi al vigente CCNL 16.11.2022 . L’adeguamento è avvenuto previa informativa sindacale ed è stato approvato formalmente con DGC nr. </w:t>
      </w:r>
      <w:r w:rsidR="00A56184" w:rsidRPr="00E473FA">
        <w:rPr>
          <w:rFonts w:asciiTheme="minorHAnsi" w:hAnsiTheme="minorHAnsi" w:cstheme="minorHAnsi"/>
        </w:rPr>
        <w:t xml:space="preserve"> </w:t>
      </w:r>
      <w:r w:rsidR="0069594A">
        <w:rPr>
          <w:rFonts w:asciiTheme="minorHAnsi" w:hAnsiTheme="minorHAnsi" w:cstheme="minorHAnsi"/>
        </w:rPr>
        <w:t>32 del 27 marzo 2023.</w:t>
      </w:r>
      <w:r w:rsidR="001A4691">
        <w:rPr>
          <w:rFonts w:asciiTheme="minorHAnsi" w:hAnsiTheme="minorHAnsi" w:cstheme="minorHAnsi"/>
        </w:rPr>
        <w:t xml:space="preserve"> Il regolamento è stato inoltre adeguato a Direttiva Presidenza Consiglio dei Ministri del 29 dicembre 2023 con DGC nr. 30 del 2 aprile 2025. </w:t>
      </w:r>
    </w:p>
    <w:p w14:paraId="01277D19" w14:textId="77777777" w:rsidR="00653C40" w:rsidRDefault="00653C40" w:rsidP="00E473FA">
      <w:pPr>
        <w:pStyle w:val="Corpotesto"/>
        <w:spacing w:before="2"/>
        <w:ind w:left="142"/>
        <w:jc w:val="both"/>
        <w:rPr>
          <w:rFonts w:asciiTheme="minorHAnsi" w:hAnsiTheme="minorHAnsi" w:cstheme="minorHAnsi"/>
        </w:rPr>
      </w:pPr>
    </w:p>
    <w:p w14:paraId="62F6C7DA" w14:textId="77777777" w:rsidR="00D56A74" w:rsidRDefault="00D56A74" w:rsidP="00E473FA">
      <w:pPr>
        <w:pStyle w:val="Corpotesto"/>
        <w:spacing w:before="2"/>
        <w:ind w:left="142"/>
        <w:jc w:val="both"/>
        <w:rPr>
          <w:rFonts w:asciiTheme="minorHAnsi" w:hAnsiTheme="minorHAnsi" w:cstheme="minorHAnsi"/>
        </w:rPr>
      </w:pPr>
    </w:p>
    <w:p w14:paraId="305DD0A3" w14:textId="77777777" w:rsidR="00D56A74" w:rsidRDefault="00D56A74" w:rsidP="00E473FA">
      <w:pPr>
        <w:pStyle w:val="Corpotesto"/>
        <w:spacing w:before="2"/>
        <w:ind w:left="142"/>
        <w:jc w:val="both"/>
        <w:rPr>
          <w:rFonts w:asciiTheme="minorHAnsi" w:hAnsiTheme="minorHAnsi" w:cstheme="minorHAnsi"/>
        </w:rPr>
      </w:pPr>
    </w:p>
    <w:p w14:paraId="1A19C560" w14:textId="77777777" w:rsidR="00D56A74" w:rsidRDefault="00D56A74" w:rsidP="00E473FA">
      <w:pPr>
        <w:pStyle w:val="Corpotesto"/>
        <w:spacing w:before="2"/>
        <w:ind w:left="142"/>
        <w:jc w:val="both"/>
        <w:rPr>
          <w:rFonts w:asciiTheme="minorHAnsi" w:hAnsiTheme="minorHAnsi" w:cstheme="minorHAnsi"/>
        </w:rPr>
      </w:pPr>
    </w:p>
    <w:p w14:paraId="69B5A447" w14:textId="19938180" w:rsidR="00653C40" w:rsidRPr="00CF1C8D" w:rsidRDefault="006B327B" w:rsidP="00CF1C8D">
      <w:pPr>
        <w:pStyle w:val="Paragrafoelenco"/>
        <w:numPr>
          <w:ilvl w:val="2"/>
          <w:numId w:val="3"/>
        </w:numPr>
        <w:tabs>
          <w:tab w:val="left" w:pos="601"/>
          <w:tab w:val="left" w:pos="6181"/>
        </w:tabs>
        <w:spacing w:before="190"/>
        <w:jc w:val="both"/>
        <w:rPr>
          <w:rFonts w:ascii="Calibri Light"/>
          <w:color w:val="2E5395"/>
          <w:sz w:val="32"/>
          <w:szCs w:val="32"/>
          <w:shd w:val="clear" w:color="auto" w:fill="FCFBF9"/>
        </w:rPr>
      </w:pPr>
      <w:r w:rsidRPr="00CF1C8D">
        <w:rPr>
          <w:rFonts w:ascii="Calibri Light"/>
          <w:color w:val="2E5395"/>
          <w:sz w:val="32"/>
          <w:szCs w:val="32"/>
          <w:shd w:val="clear" w:color="auto" w:fill="FCFBF9"/>
        </w:rPr>
        <w:t xml:space="preserve">Programma fabbisogno personale </w:t>
      </w:r>
      <w:r w:rsidR="00653C40" w:rsidRPr="00CF1C8D">
        <w:rPr>
          <w:rFonts w:ascii="Calibri Light"/>
          <w:color w:val="2E5395"/>
          <w:spacing w:val="1"/>
          <w:sz w:val="32"/>
          <w:szCs w:val="32"/>
          <w:shd w:val="clear" w:color="auto" w:fill="FCFBF9"/>
        </w:rPr>
        <w:t xml:space="preserve"> </w:t>
      </w:r>
      <w:r w:rsidR="00C21CDF">
        <w:rPr>
          <w:rFonts w:ascii="Calibri Light"/>
          <w:color w:val="2E5395"/>
          <w:sz w:val="32"/>
          <w:szCs w:val="32"/>
          <w:shd w:val="clear" w:color="auto" w:fill="FCFBF9"/>
        </w:rPr>
        <w:t>2025/2027</w:t>
      </w:r>
      <w:r w:rsidR="00653C40" w:rsidRPr="00CF1C8D">
        <w:rPr>
          <w:rFonts w:ascii="Calibri Light"/>
          <w:color w:val="2E5395"/>
          <w:sz w:val="32"/>
          <w:szCs w:val="32"/>
          <w:shd w:val="clear" w:color="auto" w:fill="FCFBF9"/>
        </w:rPr>
        <w:tab/>
      </w:r>
    </w:p>
    <w:p w14:paraId="599C494C" w14:textId="77777777" w:rsidR="00D97661" w:rsidRDefault="00CF1C8D" w:rsidP="00CF1C8D">
      <w:pPr>
        <w:tabs>
          <w:tab w:val="left" w:pos="601"/>
          <w:tab w:val="left" w:pos="6181"/>
        </w:tabs>
        <w:spacing w:before="190"/>
        <w:jc w:val="both"/>
        <w:rPr>
          <w:rFonts w:asciiTheme="minorHAnsi" w:hAnsiTheme="minorHAnsi" w:cstheme="minorHAnsi"/>
          <w:sz w:val="24"/>
          <w:szCs w:val="24"/>
        </w:rPr>
      </w:pPr>
      <w:r w:rsidRPr="00D97661">
        <w:rPr>
          <w:rFonts w:asciiTheme="minorHAnsi" w:hAnsiTheme="minorHAnsi" w:cstheme="minorHAnsi"/>
          <w:sz w:val="24"/>
          <w:szCs w:val="24"/>
        </w:rPr>
        <w:t>La programmazione del fabbisogno del personale  è stata approvata con DGC nr</w:t>
      </w:r>
      <w:r w:rsidR="00B04941" w:rsidRPr="00D97661">
        <w:rPr>
          <w:rFonts w:asciiTheme="minorHAnsi" w:hAnsiTheme="minorHAnsi" w:cstheme="minorHAnsi"/>
          <w:sz w:val="24"/>
          <w:szCs w:val="24"/>
        </w:rPr>
        <w:t xml:space="preserve"> 69 </w:t>
      </w:r>
      <w:r w:rsidRPr="00D97661">
        <w:rPr>
          <w:rFonts w:asciiTheme="minorHAnsi" w:hAnsiTheme="minorHAnsi" w:cstheme="minorHAnsi"/>
          <w:sz w:val="24"/>
          <w:szCs w:val="24"/>
        </w:rPr>
        <w:t>del</w:t>
      </w:r>
      <w:r w:rsidR="00B04941" w:rsidRPr="00D97661">
        <w:rPr>
          <w:rFonts w:asciiTheme="minorHAnsi" w:hAnsiTheme="minorHAnsi" w:cstheme="minorHAnsi"/>
          <w:sz w:val="24"/>
          <w:szCs w:val="24"/>
        </w:rPr>
        <w:t xml:space="preserve"> 14/06/2024</w:t>
      </w:r>
      <w:r w:rsidRPr="00D97661">
        <w:rPr>
          <w:rFonts w:asciiTheme="minorHAnsi" w:hAnsiTheme="minorHAnsi" w:cstheme="minorHAnsi"/>
          <w:sz w:val="24"/>
          <w:szCs w:val="24"/>
        </w:rPr>
        <w:t xml:space="preserve"> in via preliminare all’approvazione dello schema di bilancio di previsione  ed è stata preceduta dalla trasmissione alle Organizzazioni sindacali e sottoposta al preventivo  parere dell’Organo di revisione</w:t>
      </w:r>
      <w:r w:rsidR="00D97661">
        <w:rPr>
          <w:rFonts w:asciiTheme="minorHAnsi" w:hAnsiTheme="minorHAnsi" w:cstheme="minorHAnsi"/>
          <w:sz w:val="24"/>
          <w:szCs w:val="24"/>
        </w:rPr>
        <w:t>.</w:t>
      </w:r>
    </w:p>
    <w:p w14:paraId="0288AF99" w14:textId="7D4EFF74" w:rsidR="00C47BC5" w:rsidRPr="00D97661" w:rsidRDefault="00D97661" w:rsidP="00D97661">
      <w:pPr>
        <w:tabs>
          <w:tab w:val="left" w:pos="601"/>
          <w:tab w:val="left" w:pos="6181"/>
        </w:tabs>
        <w:spacing w:before="190"/>
        <w:jc w:val="both"/>
        <w:rPr>
          <w:rFonts w:asciiTheme="minorHAnsi" w:hAnsiTheme="minorHAnsi" w:cstheme="minorHAnsi"/>
          <w:sz w:val="24"/>
          <w:szCs w:val="24"/>
        </w:rPr>
      </w:pPr>
      <w:r>
        <w:rPr>
          <w:rFonts w:asciiTheme="minorHAnsi" w:hAnsiTheme="minorHAnsi" w:cstheme="minorHAnsi"/>
          <w:sz w:val="24"/>
          <w:szCs w:val="24"/>
        </w:rPr>
        <w:t>Si riportano, di seguito, i prospetti allegati alla DGC n. 69/2024 relativi a: calcolo capacità assunzionale</w:t>
      </w:r>
      <w:r w:rsidR="00B13016">
        <w:rPr>
          <w:rFonts w:asciiTheme="minorHAnsi" w:hAnsiTheme="minorHAnsi" w:cstheme="minorHAnsi"/>
          <w:sz w:val="24"/>
          <w:szCs w:val="24"/>
        </w:rPr>
        <w:t xml:space="preserve"> (all. </w:t>
      </w:r>
      <w:r w:rsidR="00B13016" w:rsidRPr="006D64E5">
        <w:rPr>
          <w:rFonts w:asciiTheme="minorHAnsi" w:hAnsiTheme="minorHAnsi" w:cstheme="minorHAnsi"/>
          <w:b/>
          <w:bCs/>
          <w:sz w:val="24"/>
          <w:szCs w:val="24"/>
        </w:rPr>
        <w:t>B</w:t>
      </w:r>
      <w:r w:rsidR="00B13016">
        <w:rPr>
          <w:rFonts w:asciiTheme="minorHAnsi" w:hAnsiTheme="minorHAnsi" w:cstheme="minorHAnsi"/>
          <w:sz w:val="24"/>
          <w:szCs w:val="24"/>
        </w:rPr>
        <w:t>)</w:t>
      </w:r>
      <w:r>
        <w:rPr>
          <w:rFonts w:asciiTheme="minorHAnsi" w:hAnsiTheme="minorHAnsi" w:cstheme="minorHAnsi"/>
          <w:sz w:val="24"/>
          <w:szCs w:val="24"/>
        </w:rPr>
        <w:t>, programma cessazione assunzioni anno 2024</w:t>
      </w:r>
      <w:r w:rsidR="00B13016">
        <w:rPr>
          <w:rFonts w:asciiTheme="minorHAnsi" w:hAnsiTheme="minorHAnsi" w:cstheme="minorHAnsi"/>
          <w:sz w:val="24"/>
          <w:szCs w:val="24"/>
        </w:rPr>
        <w:t xml:space="preserve">(all. </w:t>
      </w:r>
      <w:r w:rsidR="00B13016" w:rsidRPr="006D64E5">
        <w:rPr>
          <w:rFonts w:asciiTheme="minorHAnsi" w:hAnsiTheme="minorHAnsi" w:cstheme="minorHAnsi"/>
          <w:b/>
          <w:bCs/>
          <w:sz w:val="24"/>
          <w:szCs w:val="24"/>
        </w:rPr>
        <w:t>D1</w:t>
      </w:r>
      <w:r w:rsidR="00B13016">
        <w:rPr>
          <w:rFonts w:asciiTheme="minorHAnsi" w:hAnsiTheme="minorHAnsi" w:cstheme="minorHAnsi"/>
          <w:sz w:val="24"/>
          <w:szCs w:val="24"/>
        </w:rPr>
        <w:t>)</w:t>
      </w:r>
      <w:r>
        <w:rPr>
          <w:rFonts w:asciiTheme="minorHAnsi" w:hAnsiTheme="minorHAnsi" w:cstheme="minorHAnsi"/>
          <w:sz w:val="24"/>
          <w:szCs w:val="24"/>
        </w:rPr>
        <w:t xml:space="preserve">, </w:t>
      </w:r>
      <w:r w:rsidR="00B13016">
        <w:rPr>
          <w:rFonts w:asciiTheme="minorHAnsi" w:hAnsiTheme="minorHAnsi" w:cstheme="minorHAnsi"/>
          <w:sz w:val="24"/>
          <w:szCs w:val="24"/>
        </w:rPr>
        <w:t xml:space="preserve">tabella figure professionali anno 2024 (all. </w:t>
      </w:r>
      <w:r w:rsidR="00B13016" w:rsidRPr="006D64E5">
        <w:rPr>
          <w:rFonts w:asciiTheme="minorHAnsi" w:hAnsiTheme="minorHAnsi" w:cstheme="minorHAnsi"/>
          <w:b/>
          <w:bCs/>
          <w:sz w:val="24"/>
          <w:szCs w:val="24"/>
        </w:rPr>
        <w:t>D1a</w:t>
      </w:r>
      <w:r w:rsidR="00B13016">
        <w:rPr>
          <w:rFonts w:asciiTheme="minorHAnsi" w:hAnsiTheme="minorHAnsi" w:cstheme="minorHAnsi"/>
          <w:sz w:val="24"/>
          <w:szCs w:val="24"/>
        </w:rPr>
        <w:t xml:space="preserve">), </w:t>
      </w:r>
      <w:r w:rsidR="00285FEA">
        <w:rPr>
          <w:rFonts w:asciiTheme="minorHAnsi" w:hAnsiTheme="minorHAnsi" w:cstheme="minorHAnsi"/>
          <w:sz w:val="24"/>
          <w:szCs w:val="24"/>
        </w:rPr>
        <w:t>programma cessazione assunzioni anno 2025</w:t>
      </w:r>
      <w:r w:rsidR="00B13016">
        <w:rPr>
          <w:rFonts w:asciiTheme="minorHAnsi" w:hAnsiTheme="minorHAnsi" w:cstheme="minorHAnsi"/>
          <w:sz w:val="24"/>
          <w:szCs w:val="24"/>
        </w:rPr>
        <w:t xml:space="preserve"> (all. </w:t>
      </w:r>
      <w:r w:rsidR="00B13016" w:rsidRPr="006D64E5">
        <w:rPr>
          <w:rFonts w:asciiTheme="minorHAnsi" w:hAnsiTheme="minorHAnsi" w:cstheme="minorHAnsi"/>
          <w:b/>
          <w:bCs/>
          <w:sz w:val="24"/>
          <w:szCs w:val="24"/>
        </w:rPr>
        <w:t>D2</w:t>
      </w:r>
      <w:r w:rsidR="00B13016">
        <w:rPr>
          <w:rFonts w:asciiTheme="minorHAnsi" w:hAnsiTheme="minorHAnsi" w:cstheme="minorHAnsi"/>
          <w:sz w:val="24"/>
          <w:szCs w:val="24"/>
        </w:rPr>
        <w:t>)</w:t>
      </w:r>
      <w:r w:rsidR="00285FEA">
        <w:rPr>
          <w:rFonts w:asciiTheme="minorHAnsi" w:hAnsiTheme="minorHAnsi" w:cstheme="minorHAnsi"/>
          <w:sz w:val="24"/>
          <w:szCs w:val="24"/>
        </w:rPr>
        <w:t>, programma cessazione assunzioni anno 2026</w:t>
      </w:r>
      <w:r w:rsidR="00B13016">
        <w:rPr>
          <w:rFonts w:asciiTheme="minorHAnsi" w:hAnsiTheme="minorHAnsi" w:cstheme="minorHAnsi"/>
          <w:sz w:val="24"/>
          <w:szCs w:val="24"/>
        </w:rPr>
        <w:t xml:space="preserve"> (all. </w:t>
      </w:r>
      <w:r w:rsidR="00B13016" w:rsidRPr="006D64E5">
        <w:rPr>
          <w:rFonts w:asciiTheme="minorHAnsi" w:hAnsiTheme="minorHAnsi" w:cstheme="minorHAnsi"/>
          <w:b/>
          <w:bCs/>
          <w:sz w:val="24"/>
          <w:szCs w:val="24"/>
        </w:rPr>
        <w:t>D3</w:t>
      </w:r>
      <w:r w:rsidR="00B13016">
        <w:rPr>
          <w:rFonts w:asciiTheme="minorHAnsi" w:hAnsiTheme="minorHAnsi" w:cstheme="minorHAnsi"/>
          <w:sz w:val="24"/>
          <w:szCs w:val="24"/>
        </w:rPr>
        <w:t>)</w:t>
      </w:r>
      <w:r w:rsidR="00285FEA">
        <w:rPr>
          <w:rFonts w:asciiTheme="minorHAnsi" w:hAnsiTheme="minorHAnsi" w:cstheme="minorHAnsi"/>
          <w:sz w:val="24"/>
          <w:szCs w:val="24"/>
        </w:rPr>
        <w:t>:</w:t>
      </w:r>
      <w:r w:rsidR="00CF1C8D" w:rsidRPr="00D97661">
        <w:rPr>
          <w:rFonts w:asciiTheme="minorHAnsi" w:hAnsiTheme="minorHAnsi" w:cstheme="minorHAnsi"/>
          <w:sz w:val="24"/>
          <w:szCs w:val="24"/>
        </w:rPr>
        <w:t xml:space="preserve">  </w:t>
      </w:r>
      <w:r w:rsidR="00007A5D" w:rsidRPr="00007A5D">
        <w:rPr>
          <w:noProof/>
          <w:lang w:eastAsia="it-IT"/>
        </w:rPr>
        <w:drawing>
          <wp:inline distT="0" distB="0" distL="0" distR="0" wp14:anchorId="2BCF500A" wp14:editId="3F460C34">
            <wp:extent cx="6565900" cy="5644515"/>
            <wp:effectExtent l="0" t="0" r="6350" b="0"/>
            <wp:docPr id="82535877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65900" cy="5644515"/>
                    </a:xfrm>
                    <a:prstGeom prst="rect">
                      <a:avLst/>
                    </a:prstGeom>
                    <a:noFill/>
                    <a:ln>
                      <a:noFill/>
                    </a:ln>
                  </pic:spPr>
                </pic:pic>
              </a:graphicData>
            </a:graphic>
          </wp:inline>
        </w:drawing>
      </w:r>
    </w:p>
    <w:p w14:paraId="3E655ACD" w14:textId="4D23EE05" w:rsidR="002F17EC" w:rsidRPr="002F17EC" w:rsidRDefault="00D42E56" w:rsidP="00CF1C8D">
      <w:pPr>
        <w:tabs>
          <w:tab w:val="left" w:pos="601"/>
          <w:tab w:val="left" w:pos="6181"/>
        </w:tabs>
        <w:spacing w:before="190"/>
        <w:jc w:val="both"/>
        <w:rPr>
          <w:rFonts w:asciiTheme="minorHAnsi" w:eastAsiaTheme="minorHAnsi" w:hAnsiTheme="minorHAnsi" w:cstheme="minorBidi"/>
          <w:highlight w:val="yellow"/>
          <w:lang w:val="en-US"/>
        </w:rPr>
      </w:pPr>
      <w:r w:rsidRPr="00594942">
        <w:rPr>
          <w:highlight w:val="yellow"/>
        </w:rPr>
        <w:fldChar w:fldCharType="begin"/>
      </w:r>
      <w:r w:rsidRPr="00594942">
        <w:rPr>
          <w:highlight w:val="yellow"/>
        </w:rPr>
        <w:instrText xml:space="preserve"> LINK </w:instrText>
      </w:r>
      <w:r w:rsidR="002F17EC">
        <w:rPr>
          <w:highlight w:val="yellow"/>
        </w:rPr>
        <w:instrText xml:space="preserve">Excel.Sheet.12 "C:\\Users\\Segretario\\Desktop\\PIAO del Comune di Santi Cosma e Damiano\\2023 5 PROP 22 2023 - ALL D-1 - Cessazioni ed assunzioni 2023.xlsx" Foglio1!R2:R29 </w:instrText>
      </w:r>
      <w:r w:rsidRPr="00594942">
        <w:rPr>
          <w:highlight w:val="yellow"/>
        </w:rPr>
        <w:instrText xml:space="preserve">\a \f 4 \h </w:instrText>
      </w:r>
      <w:r w:rsidR="0051395B" w:rsidRPr="00594942">
        <w:rPr>
          <w:highlight w:val="yellow"/>
        </w:rPr>
        <w:instrText xml:space="preserve"> \* MERGEFORMAT </w:instrText>
      </w:r>
      <w:r w:rsidRPr="00594942">
        <w:rPr>
          <w:highlight w:val="yellow"/>
        </w:rPr>
        <w:fldChar w:fldCharType="separate"/>
      </w:r>
    </w:p>
    <w:tbl>
      <w:tblPr>
        <w:tblW w:w="17200" w:type="dxa"/>
        <w:tblInd w:w="-3" w:type="dxa"/>
        <w:tblCellMar>
          <w:left w:w="70" w:type="dxa"/>
          <w:right w:w="70" w:type="dxa"/>
        </w:tblCellMar>
        <w:tblLook w:val="04A0" w:firstRow="1" w:lastRow="0" w:firstColumn="1" w:lastColumn="0" w:noHBand="0" w:noVBand="1"/>
      </w:tblPr>
      <w:tblGrid>
        <w:gridCol w:w="1140"/>
        <w:gridCol w:w="1020"/>
        <w:gridCol w:w="1120"/>
        <w:gridCol w:w="1031"/>
        <w:gridCol w:w="1060"/>
        <w:gridCol w:w="1240"/>
        <w:gridCol w:w="1400"/>
        <w:gridCol w:w="1400"/>
        <w:gridCol w:w="1400"/>
        <w:gridCol w:w="4509"/>
        <w:gridCol w:w="940"/>
        <w:gridCol w:w="940"/>
      </w:tblGrid>
      <w:tr w:rsidR="002F17EC" w:rsidRPr="002F17EC" w14:paraId="331A7E70" w14:textId="77777777" w:rsidTr="002F17EC">
        <w:trPr>
          <w:divId w:val="684671273"/>
          <w:trHeight w:val="375"/>
        </w:trPr>
        <w:tc>
          <w:tcPr>
            <w:tcW w:w="15320" w:type="dxa"/>
            <w:gridSpan w:val="10"/>
            <w:tcBorders>
              <w:top w:val="single" w:sz="4" w:space="0" w:color="auto"/>
              <w:left w:val="single" w:sz="4" w:space="0" w:color="auto"/>
              <w:bottom w:val="single" w:sz="4" w:space="0" w:color="auto"/>
              <w:right w:val="nil"/>
            </w:tcBorders>
            <w:shd w:val="clear" w:color="auto" w:fill="auto"/>
            <w:noWrap/>
            <w:vAlign w:val="center"/>
            <w:hideMark/>
          </w:tcPr>
          <w:p w14:paraId="4EA49592" w14:textId="77777777" w:rsidR="002F17EC" w:rsidRPr="002F17EC" w:rsidRDefault="002F17EC" w:rsidP="002F17EC">
            <w:pPr>
              <w:widowControl/>
              <w:autoSpaceDE/>
              <w:autoSpaceDN/>
              <w:jc w:val="center"/>
              <w:rPr>
                <w:rFonts w:ascii="Arial" w:eastAsia="Times New Roman" w:hAnsi="Arial" w:cs="Arial"/>
                <w:b/>
                <w:bCs/>
                <w:sz w:val="32"/>
                <w:szCs w:val="32"/>
                <w:lang w:eastAsia="it-IT"/>
              </w:rPr>
            </w:pPr>
            <w:r w:rsidRPr="002F17EC">
              <w:rPr>
                <w:rFonts w:ascii="Arial" w:eastAsia="Times New Roman" w:hAnsi="Arial" w:cs="Arial"/>
                <w:b/>
                <w:bCs/>
                <w:sz w:val="32"/>
                <w:szCs w:val="32"/>
                <w:lang w:eastAsia="it-IT"/>
              </w:rPr>
              <w:t>Tabella programma cessazioni ed assunzioni anno 2023</w:t>
            </w:r>
          </w:p>
        </w:tc>
        <w:tc>
          <w:tcPr>
            <w:tcW w:w="9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AD30A"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940" w:type="dxa"/>
            <w:tcBorders>
              <w:top w:val="single" w:sz="4" w:space="0" w:color="auto"/>
              <w:left w:val="nil"/>
              <w:bottom w:val="single" w:sz="4" w:space="0" w:color="auto"/>
              <w:right w:val="single" w:sz="4" w:space="0" w:color="auto"/>
            </w:tcBorders>
            <w:shd w:val="clear" w:color="auto" w:fill="auto"/>
            <w:noWrap/>
            <w:vAlign w:val="center"/>
            <w:hideMark/>
          </w:tcPr>
          <w:p w14:paraId="094EE7AD"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r>
      <w:tr w:rsidR="002F17EC" w:rsidRPr="002F17EC" w14:paraId="7CE07848" w14:textId="77777777" w:rsidTr="002F17EC">
        <w:trPr>
          <w:divId w:val="684671273"/>
          <w:trHeight w:val="300"/>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14:paraId="1A715712" w14:textId="77777777" w:rsidR="002F17EC" w:rsidRPr="002F17EC" w:rsidRDefault="002F17EC" w:rsidP="002F17EC">
            <w:pPr>
              <w:widowControl/>
              <w:autoSpaceDE/>
              <w:autoSpaceDN/>
              <w:rPr>
                <w:rFonts w:eastAsia="Times New Roman"/>
                <w:b/>
                <w:bCs/>
                <w:color w:val="000000"/>
                <w:lang w:eastAsia="it-IT"/>
              </w:rPr>
            </w:pPr>
            <w:r w:rsidRPr="002F17EC">
              <w:rPr>
                <w:rFonts w:eastAsia="Times New Roman"/>
                <w:b/>
                <w:bCs/>
                <w:color w:val="000000"/>
                <w:lang w:eastAsia="it-IT"/>
              </w:rPr>
              <w:t> </w:t>
            </w:r>
          </w:p>
        </w:tc>
        <w:tc>
          <w:tcPr>
            <w:tcW w:w="1020" w:type="dxa"/>
            <w:tcBorders>
              <w:top w:val="nil"/>
              <w:left w:val="nil"/>
              <w:bottom w:val="single" w:sz="4" w:space="0" w:color="auto"/>
              <w:right w:val="single" w:sz="4" w:space="0" w:color="auto"/>
            </w:tcBorders>
            <w:shd w:val="clear" w:color="auto" w:fill="auto"/>
            <w:noWrap/>
            <w:vAlign w:val="center"/>
            <w:hideMark/>
          </w:tcPr>
          <w:p w14:paraId="092612DA"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1120" w:type="dxa"/>
            <w:tcBorders>
              <w:top w:val="nil"/>
              <w:left w:val="nil"/>
              <w:bottom w:val="single" w:sz="4" w:space="0" w:color="auto"/>
              <w:right w:val="single" w:sz="4" w:space="0" w:color="auto"/>
            </w:tcBorders>
            <w:shd w:val="clear" w:color="auto" w:fill="auto"/>
            <w:noWrap/>
            <w:vAlign w:val="center"/>
            <w:hideMark/>
          </w:tcPr>
          <w:p w14:paraId="14ADE959"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921" w:type="dxa"/>
            <w:tcBorders>
              <w:top w:val="nil"/>
              <w:left w:val="nil"/>
              <w:bottom w:val="single" w:sz="4" w:space="0" w:color="auto"/>
              <w:right w:val="single" w:sz="4" w:space="0" w:color="auto"/>
            </w:tcBorders>
            <w:shd w:val="clear" w:color="auto" w:fill="auto"/>
            <w:noWrap/>
            <w:vAlign w:val="center"/>
            <w:hideMark/>
          </w:tcPr>
          <w:p w14:paraId="6EDDBEFD"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1060" w:type="dxa"/>
            <w:tcBorders>
              <w:top w:val="nil"/>
              <w:left w:val="nil"/>
              <w:bottom w:val="single" w:sz="4" w:space="0" w:color="auto"/>
              <w:right w:val="single" w:sz="4" w:space="0" w:color="auto"/>
            </w:tcBorders>
            <w:shd w:val="clear" w:color="auto" w:fill="auto"/>
            <w:noWrap/>
            <w:vAlign w:val="center"/>
            <w:hideMark/>
          </w:tcPr>
          <w:p w14:paraId="4BF4F0F0"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1240" w:type="dxa"/>
            <w:tcBorders>
              <w:top w:val="nil"/>
              <w:left w:val="nil"/>
              <w:bottom w:val="single" w:sz="4" w:space="0" w:color="auto"/>
              <w:right w:val="single" w:sz="4" w:space="0" w:color="auto"/>
            </w:tcBorders>
            <w:shd w:val="clear" w:color="auto" w:fill="auto"/>
            <w:noWrap/>
            <w:vAlign w:val="center"/>
            <w:hideMark/>
          </w:tcPr>
          <w:p w14:paraId="0ECBF8F0"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1400" w:type="dxa"/>
            <w:tcBorders>
              <w:top w:val="nil"/>
              <w:left w:val="nil"/>
              <w:bottom w:val="single" w:sz="4" w:space="0" w:color="auto"/>
              <w:right w:val="single" w:sz="4" w:space="0" w:color="auto"/>
            </w:tcBorders>
            <w:shd w:val="clear" w:color="auto" w:fill="auto"/>
            <w:noWrap/>
            <w:vAlign w:val="center"/>
            <w:hideMark/>
          </w:tcPr>
          <w:p w14:paraId="4219C92F"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1400" w:type="dxa"/>
            <w:tcBorders>
              <w:top w:val="nil"/>
              <w:left w:val="nil"/>
              <w:bottom w:val="single" w:sz="4" w:space="0" w:color="auto"/>
              <w:right w:val="single" w:sz="4" w:space="0" w:color="auto"/>
            </w:tcBorders>
            <w:shd w:val="clear" w:color="auto" w:fill="auto"/>
            <w:noWrap/>
            <w:vAlign w:val="center"/>
            <w:hideMark/>
          </w:tcPr>
          <w:p w14:paraId="7247DA2D"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1400" w:type="dxa"/>
            <w:tcBorders>
              <w:top w:val="nil"/>
              <w:left w:val="nil"/>
              <w:bottom w:val="single" w:sz="4" w:space="0" w:color="auto"/>
              <w:right w:val="single" w:sz="4" w:space="0" w:color="auto"/>
            </w:tcBorders>
            <w:shd w:val="clear" w:color="auto" w:fill="auto"/>
            <w:noWrap/>
            <w:vAlign w:val="center"/>
            <w:hideMark/>
          </w:tcPr>
          <w:p w14:paraId="4989E2D6"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4619" w:type="dxa"/>
            <w:tcBorders>
              <w:top w:val="nil"/>
              <w:left w:val="nil"/>
              <w:bottom w:val="single" w:sz="4" w:space="0" w:color="auto"/>
              <w:right w:val="single" w:sz="4" w:space="0" w:color="auto"/>
            </w:tcBorders>
            <w:shd w:val="clear" w:color="auto" w:fill="auto"/>
            <w:vAlign w:val="center"/>
            <w:hideMark/>
          </w:tcPr>
          <w:p w14:paraId="49D01A90"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940" w:type="dxa"/>
            <w:tcBorders>
              <w:top w:val="nil"/>
              <w:left w:val="nil"/>
              <w:bottom w:val="single" w:sz="4" w:space="0" w:color="auto"/>
              <w:right w:val="single" w:sz="4" w:space="0" w:color="auto"/>
            </w:tcBorders>
            <w:shd w:val="clear" w:color="auto" w:fill="auto"/>
            <w:noWrap/>
            <w:vAlign w:val="center"/>
            <w:hideMark/>
          </w:tcPr>
          <w:p w14:paraId="4F97D297"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940" w:type="dxa"/>
            <w:tcBorders>
              <w:top w:val="nil"/>
              <w:left w:val="nil"/>
              <w:bottom w:val="single" w:sz="4" w:space="0" w:color="auto"/>
              <w:right w:val="single" w:sz="4" w:space="0" w:color="auto"/>
            </w:tcBorders>
            <w:shd w:val="clear" w:color="auto" w:fill="auto"/>
            <w:noWrap/>
            <w:vAlign w:val="center"/>
            <w:hideMark/>
          </w:tcPr>
          <w:p w14:paraId="0E76C140"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r>
      <w:tr w:rsidR="002F17EC" w:rsidRPr="002F17EC" w14:paraId="48A529FD" w14:textId="77777777" w:rsidTr="002F17EC">
        <w:trPr>
          <w:divId w:val="684671273"/>
          <w:trHeight w:val="315"/>
        </w:trPr>
        <w:tc>
          <w:tcPr>
            <w:tcW w:w="15320"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A735FA9" w14:textId="77777777" w:rsidR="002F17EC" w:rsidRPr="002F17EC" w:rsidRDefault="002F17EC" w:rsidP="002F17EC">
            <w:pPr>
              <w:widowControl/>
              <w:autoSpaceDE/>
              <w:autoSpaceDN/>
              <w:jc w:val="center"/>
              <w:rPr>
                <w:rFonts w:eastAsia="Times New Roman"/>
                <w:b/>
                <w:bCs/>
                <w:color w:val="000000"/>
                <w:sz w:val="28"/>
                <w:szCs w:val="28"/>
                <w:lang w:eastAsia="it-IT"/>
              </w:rPr>
            </w:pPr>
            <w:r w:rsidRPr="002F17EC">
              <w:rPr>
                <w:rFonts w:eastAsia="Times New Roman"/>
                <w:b/>
                <w:bCs/>
                <w:color w:val="000000"/>
                <w:sz w:val="28"/>
                <w:szCs w:val="28"/>
                <w:lang w:eastAsia="it-IT"/>
              </w:rPr>
              <w:t>Cessazioni 2023</w:t>
            </w:r>
          </w:p>
        </w:tc>
        <w:tc>
          <w:tcPr>
            <w:tcW w:w="940" w:type="dxa"/>
            <w:tcBorders>
              <w:top w:val="nil"/>
              <w:left w:val="nil"/>
              <w:bottom w:val="single" w:sz="4" w:space="0" w:color="auto"/>
              <w:right w:val="single" w:sz="4" w:space="0" w:color="auto"/>
            </w:tcBorders>
            <w:shd w:val="clear" w:color="auto" w:fill="auto"/>
            <w:noWrap/>
            <w:vAlign w:val="center"/>
            <w:hideMark/>
          </w:tcPr>
          <w:p w14:paraId="4729B9D3"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940" w:type="dxa"/>
            <w:tcBorders>
              <w:top w:val="nil"/>
              <w:left w:val="nil"/>
              <w:bottom w:val="single" w:sz="4" w:space="0" w:color="auto"/>
              <w:right w:val="single" w:sz="4" w:space="0" w:color="auto"/>
            </w:tcBorders>
            <w:shd w:val="clear" w:color="auto" w:fill="auto"/>
            <w:noWrap/>
            <w:vAlign w:val="center"/>
            <w:hideMark/>
          </w:tcPr>
          <w:p w14:paraId="26CAAEEB"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r>
      <w:tr w:rsidR="002F17EC" w:rsidRPr="002F17EC" w14:paraId="38DE1B3A" w14:textId="77777777" w:rsidTr="002F17EC">
        <w:trPr>
          <w:divId w:val="684671273"/>
          <w:trHeight w:val="780"/>
        </w:trPr>
        <w:tc>
          <w:tcPr>
            <w:tcW w:w="1140" w:type="dxa"/>
            <w:tcBorders>
              <w:top w:val="nil"/>
              <w:left w:val="single" w:sz="4" w:space="0" w:color="auto"/>
              <w:bottom w:val="nil"/>
              <w:right w:val="single" w:sz="4" w:space="0" w:color="auto"/>
            </w:tcBorders>
            <w:shd w:val="clear" w:color="auto" w:fill="auto"/>
            <w:vAlign w:val="center"/>
            <w:hideMark/>
          </w:tcPr>
          <w:p w14:paraId="0348A6BB" w14:textId="77777777" w:rsidR="002F17EC" w:rsidRPr="002F17EC" w:rsidRDefault="002F17EC" w:rsidP="002F17EC">
            <w:pPr>
              <w:widowControl/>
              <w:autoSpaceDE/>
              <w:autoSpaceDN/>
              <w:jc w:val="center"/>
              <w:rPr>
                <w:rFonts w:ascii="Arial" w:eastAsia="Times New Roman" w:hAnsi="Arial" w:cs="Arial"/>
                <w:b/>
                <w:bCs/>
                <w:color w:val="000000"/>
                <w:lang w:eastAsia="it-IT"/>
              </w:rPr>
            </w:pPr>
            <w:r w:rsidRPr="002F17EC">
              <w:rPr>
                <w:rFonts w:ascii="Arial" w:eastAsia="Times New Roman" w:hAnsi="Arial" w:cs="Arial"/>
                <w:b/>
                <w:bCs/>
                <w:color w:val="000000"/>
                <w:lang w:eastAsia="it-IT"/>
              </w:rPr>
              <w:t>CTG</w:t>
            </w:r>
          </w:p>
        </w:tc>
        <w:tc>
          <w:tcPr>
            <w:tcW w:w="1020" w:type="dxa"/>
            <w:tcBorders>
              <w:top w:val="nil"/>
              <w:left w:val="nil"/>
              <w:bottom w:val="nil"/>
              <w:right w:val="single" w:sz="4" w:space="0" w:color="auto"/>
            </w:tcBorders>
            <w:shd w:val="clear" w:color="auto" w:fill="auto"/>
            <w:vAlign w:val="center"/>
            <w:hideMark/>
          </w:tcPr>
          <w:p w14:paraId="153102EB" w14:textId="77777777" w:rsidR="002F17EC" w:rsidRPr="002F17EC" w:rsidRDefault="002F17EC" w:rsidP="002F17EC">
            <w:pPr>
              <w:widowControl/>
              <w:autoSpaceDE/>
              <w:autoSpaceDN/>
              <w:jc w:val="center"/>
              <w:rPr>
                <w:rFonts w:ascii="Arial" w:eastAsia="Times New Roman" w:hAnsi="Arial" w:cs="Arial"/>
                <w:b/>
                <w:bCs/>
                <w:color w:val="000000"/>
                <w:sz w:val="20"/>
                <w:szCs w:val="20"/>
                <w:lang w:eastAsia="it-IT"/>
              </w:rPr>
            </w:pPr>
            <w:r w:rsidRPr="002F17EC">
              <w:rPr>
                <w:rFonts w:ascii="Arial" w:eastAsia="Times New Roman" w:hAnsi="Arial" w:cs="Arial"/>
                <w:b/>
                <w:bCs/>
                <w:color w:val="000000"/>
                <w:sz w:val="20"/>
                <w:szCs w:val="20"/>
                <w:lang w:eastAsia="it-IT"/>
              </w:rPr>
              <w:t>n. Unità</w:t>
            </w:r>
          </w:p>
        </w:tc>
        <w:tc>
          <w:tcPr>
            <w:tcW w:w="1120" w:type="dxa"/>
            <w:tcBorders>
              <w:top w:val="nil"/>
              <w:left w:val="nil"/>
              <w:bottom w:val="nil"/>
              <w:right w:val="single" w:sz="4" w:space="0" w:color="auto"/>
            </w:tcBorders>
            <w:shd w:val="clear" w:color="auto" w:fill="auto"/>
            <w:vAlign w:val="center"/>
            <w:hideMark/>
          </w:tcPr>
          <w:p w14:paraId="1449A095" w14:textId="77777777" w:rsidR="002F17EC" w:rsidRPr="002F17EC" w:rsidRDefault="002F17EC" w:rsidP="002F17EC">
            <w:pPr>
              <w:widowControl/>
              <w:autoSpaceDE/>
              <w:autoSpaceDN/>
              <w:jc w:val="center"/>
              <w:rPr>
                <w:rFonts w:ascii="Arial" w:eastAsia="Times New Roman" w:hAnsi="Arial" w:cs="Arial"/>
                <w:b/>
                <w:bCs/>
                <w:color w:val="000000"/>
                <w:sz w:val="18"/>
                <w:szCs w:val="18"/>
                <w:lang w:eastAsia="it-IT"/>
              </w:rPr>
            </w:pPr>
            <w:r w:rsidRPr="002F17EC">
              <w:rPr>
                <w:rFonts w:ascii="Arial" w:eastAsia="Times New Roman" w:hAnsi="Arial" w:cs="Arial"/>
                <w:b/>
                <w:bCs/>
                <w:color w:val="000000"/>
                <w:sz w:val="18"/>
                <w:szCs w:val="18"/>
                <w:lang w:eastAsia="it-IT"/>
              </w:rPr>
              <w:t>% Tempo parziale in tempo pieno</w:t>
            </w:r>
          </w:p>
        </w:tc>
        <w:tc>
          <w:tcPr>
            <w:tcW w:w="921" w:type="dxa"/>
            <w:tcBorders>
              <w:top w:val="nil"/>
              <w:left w:val="nil"/>
              <w:bottom w:val="nil"/>
              <w:right w:val="single" w:sz="4" w:space="0" w:color="auto"/>
            </w:tcBorders>
            <w:shd w:val="clear" w:color="auto" w:fill="auto"/>
            <w:vAlign w:val="center"/>
            <w:hideMark/>
          </w:tcPr>
          <w:p w14:paraId="67A228E0" w14:textId="77777777" w:rsidR="002F17EC" w:rsidRPr="002F17EC" w:rsidRDefault="002F17EC" w:rsidP="002F17EC">
            <w:pPr>
              <w:widowControl/>
              <w:autoSpaceDE/>
              <w:autoSpaceDN/>
              <w:jc w:val="center"/>
              <w:rPr>
                <w:rFonts w:ascii="Arial" w:eastAsia="Times New Roman" w:hAnsi="Arial" w:cs="Arial"/>
                <w:b/>
                <w:bCs/>
                <w:color w:val="000000"/>
                <w:sz w:val="18"/>
                <w:szCs w:val="18"/>
                <w:lang w:eastAsia="it-IT"/>
              </w:rPr>
            </w:pPr>
            <w:r w:rsidRPr="002F17EC">
              <w:rPr>
                <w:rFonts w:ascii="Arial" w:eastAsia="Times New Roman" w:hAnsi="Arial" w:cs="Arial"/>
                <w:b/>
                <w:bCs/>
                <w:color w:val="000000"/>
                <w:sz w:val="18"/>
                <w:szCs w:val="18"/>
                <w:lang w:eastAsia="it-IT"/>
              </w:rPr>
              <w:t>mesi/ anno</w:t>
            </w:r>
          </w:p>
        </w:tc>
        <w:tc>
          <w:tcPr>
            <w:tcW w:w="1060" w:type="dxa"/>
            <w:tcBorders>
              <w:top w:val="nil"/>
              <w:left w:val="nil"/>
              <w:bottom w:val="nil"/>
              <w:right w:val="single" w:sz="4" w:space="0" w:color="auto"/>
            </w:tcBorders>
            <w:shd w:val="clear" w:color="auto" w:fill="auto"/>
            <w:vAlign w:val="center"/>
            <w:hideMark/>
          </w:tcPr>
          <w:p w14:paraId="530714C8" w14:textId="77777777" w:rsidR="002F17EC" w:rsidRPr="002F17EC" w:rsidRDefault="002F17EC" w:rsidP="002F17EC">
            <w:pPr>
              <w:widowControl/>
              <w:autoSpaceDE/>
              <w:autoSpaceDN/>
              <w:jc w:val="center"/>
              <w:rPr>
                <w:rFonts w:ascii="Arial" w:eastAsia="Times New Roman" w:hAnsi="Arial" w:cs="Arial"/>
                <w:b/>
                <w:bCs/>
                <w:color w:val="000000"/>
                <w:sz w:val="20"/>
                <w:szCs w:val="20"/>
                <w:lang w:eastAsia="it-IT"/>
              </w:rPr>
            </w:pPr>
            <w:r w:rsidRPr="002F17EC">
              <w:rPr>
                <w:rFonts w:ascii="Arial" w:eastAsia="Times New Roman" w:hAnsi="Arial" w:cs="Arial"/>
                <w:b/>
                <w:bCs/>
                <w:color w:val="000000"/>
                <w:sz w:val="20"/>
                <w:szCs w:val="20"/>
                <w:lang w:eastAsia="it-IT"/>
              </w:rPr>
              <w:t>TOTALE</w:t>
            </w:r>
            <w:r w:rsidRPr="002F17EC">
              <w:rPr>
                <w:rFonts w:ascii="Arial" w:eastAsia="Times New Roman" w:hAnsi="Arial" w:cs="Arial"/>
                <w:b/>
                <w:bCs/>
                <w:color w:val="000000"/>
                <w:sz w:val="20"/>
                <w:szCs w:val="20"/>
                <w:lang w:eastAsia="it-IT"/>
              </w:rPr>
              <w:br/>
              <w:t>EQUIV.</w:t>
            </w:r>
          </w:p>
        </w:tc>
        <w:tc>
          <w:tcPr>
            <w:tcW w:w="1240" w:type="dxa"/>
            <w:tcBorders>
              <w:top w:val="nil"/>
              <w:left w:val="nil"/>
              <w:bottom w:val="single" w:sz="4" w:space="0" w:color="auto"/>
              <w:right w:val="single" w:sz="4" w:space="0" w:color="auto"/>
            </w:tcBorders>
            <w:shd w:val="clear" w:color="auto" w:fill="auto"/>
            <w:vAlign w:val="center"/>
            <w:hideMark/>
          </w:tcPr>
          <w:p w14:paraId="51B51CB7" w14:textId="77777777" w:rsidR="002F17EC" w:rsidRPr="002F17EC" w:rsidRDefault="002F17EC" w:rsidP="002F17EC">
            <w:pPr>
              <w:widowControl/>
              <w:autoSpaceDE/>
              <w:autoSpaceDN/>
              <w:jc w:val="center"/>
              <w:rPr>
                <w:rFonts w:ascii="Arial" w:eastAsia="Times New Roman" w:hAnsi="Arial" w:cs="Arial"/>
                <w:b/>
                <w:bCs/>
                <w:color w:val="000000"/>
                <w:sz w:val="20"/>
                <w:szCs w:val="20"/>
                <w:lang w:eastAsia="it-IT"/>
              </w:rPr>
            </w:pPr>
            <w:r w:rsidRPr="002F17EC">
              <w:rPr>
                <w:rFonts w:ascii="Arial" w:eastAsia="Times New Roman" w:hAnsi="Arial" w:cs="Arial"/>
                <w:b/>
                <w:bCs/>
                <w:color w:val="000000"/>
                <w:sz w:val="20"/>
                <w:szCs w:val="20"/>
                <w:lang w:eastAsia="it-IT"/>
              </w:rPr>
              <w:t>Spesa per unità su base annua</w:t>
            </w:r>
          </w:p>
        </w:tc>
        <w:tc>
          <w:tcPr>
            <w:tcW w:w="1400" w:type="dxa"/>
            <w:tcBorders>
              <w:top w:val="nil"/>
              <w:left w:val="nil"/>
              <w:bottom w:val="nil"/>
              <w:right w:val="single" w:sz="4" w:space="0" w:color="auto"/>
            </w:tcBorders>
            <w:shd w:val="clear" w:color="auto" w:fill="auto"/>
            <w:vAlign w:val="center"/>
            <w:hideMark/>
          </w:tcPr>
          <w:p w14:paraId="2C1B6D13" w14:textId="77777777" w:rsidR="002F17EC" w:rsidRPr="002F17EC" w:rsidRDefault="002F17EC" w:rsidP="002F17EC">
            <w:pPr>
              <w:widowControl/>
              <w:autoSpaceDE/>
              <w:autoSpaceDN/>
              <w:jc w:val="center"/>
              <w:rPr>
                <w:rFonts w:eastAsia="Times New Roman"/>
                <w:b/>
                <w:bCs/>
                <w:color w:val="000000"/>
                <w:sz w:val="20"/>
                <w:szCs w:val="20"/>
                <w:lang w:eastAsia="it-IT"/>
              </w:rPr>
            </w:pPr>
            <w:r w:rsidRPr="002F17EC">
              <w:rPr>
                <w:rFonts w:eastAsia="Times New Roman"/>
                <w:b/>
                <w:bCs/>
                <w:color w:val="000000"/>
                <w:sz w:val="20"/>
                <w:szCs w:val="20"/>
                <w:lang w:eastAsia="it-IT"/>
              </w:rPr>
              <w:t xml:space="preserve">Minore spesa per stipendi </w:t>
            </w:r>
          </w:p>
        </w:tc>
        <w:tc>
          <w:tcPr>
            <w:tcW w:w="1400" w:type="dxa"/>
            <w:tcBorders>
              <w:top w:val="nil"/>
              <w:left w:val="nil"/>
              <w:bottom w:val="nil"/>
              <w:right w:val="single" w:sz="4" w:space="0" w:color="auto"/>
            </w:tcBorders>
            <w:shd w:val="clear" w:color="auto" w:fill="auto"/>
            <w:vAlign w:val="center"/>
            <w:hideMark/>
          </w:tcPr>
          <w:p w14:paraId="33344E84" w14:textId="77777777" w:rsidR="002F17EC" w:rsidRPr="002F17EC" w:rsidRDefault="002F17EC" w:rsidP="002F17EC">
            <w:pPr>
              <w:widowControl/>
              <w:autoSpaceDE/>
              <w:autoSpaceDN/>
              <w:jc w:val="center"/>
              <w:rPr>
                <w:rFonts w:eastAsia="Times New Roman"/>
                <w:b/>
                <w:bCs/>
                <w:color w:val="000000"/>
                <w:sz w:val="20"/>
                <w:szCs w:val="20"/>
                <w:lang w:eastAsia="it-IT"/>
              </w:rPr>
            </w:pPr>
            <w:r w:rsidRPr="002F17EC">
              <w:rPr>
                <w:rFonts w:eastAsia="Times New Roman"/>
                <w:b/>
                <w:bCs/>
                <w:color w:val="000000"/>
                <w:sz w:val="20"/>
                <w:szCs w:val="20"/>
                <w:lang w:eastAsia="it-IT"/>
              </w:rPr>
              <w:t>CONTRIBUTI ed IRAP (tot. 35,18%)</w:t>
            </w:r>
          </w:p>
        </w:tc>
        <w:tc>
          <w:tcPr>
            <w:tcW w:w="1400" w:type="dxa"/>
            <w:tcBorders>
              <w:top w:val="nil"/>
              <w:left w:val="nil"/>
              <w:bottom w:val="nil"/>
              <w:right w:val="single" w:sz="4" w:space="0" w:color="auto"/>
            </w:tcBorders>
            <w:shd w:val="clear" w:color="auto" w:fill="auto"/>
            <w:vAlign w:val="center"/>
            <w:hideMark/>
          </w:tcPr>
          <w:p w14:paraId="78B4E4E8" w14:textId="77777777" w:rsidR="002F17EC" w:rsidRPr="002F17EC" w:rsidRDefault="002F17EC" w:rsidP="002F17EC">
            <w:pPr>
              <w:widowControl/>
              <w:autoSpaceDE/>
              <w:autoSpaceDN/>
              <w:jc w:val="center"/>
              <w:rPr>
                <w:rFonts w:eastAsia="Times New Roman"/>
                <w:b/>
                <w:bCs/>
                <w:color w:val="000000"/>
                <w:sz w:val="20"/>
                <w:szCs w:val="20"/>
                <w:lang w:eastAsia="it-IT"/>
              </w:rPr>
            </w:pPr>
            <w:r w:rsidRPr="002F17EC">
              <w:rPr>
                <w:rFonts w:eastAsia="Times New Roman"/>
                <w:b/>
                <w:bCs/>
                <w:color w:val="000000"/>
                <w:sz w:val="20"/>
                <w:szCs w:val="20"/>
                <w:lang w:eastAsia="it-IT"/>
              </w:rPr>
              <w:t>SPESA</w:t>
            </w:r>
            <w:r w:rsidRPr="002F17EC">
              <w:rPr>
                <w:rFonts w:eastAsia="Times New Roman"/>
                <w:b/>
                <w:bCs/>
                <w:color w:val="000000"/>
                <w:sz w:val="20"/>
                <w:szCs w:val="20"/>
                <w:lang w:eastAsia="it-IT"/>
              </w:rPr>
              <w:br/>
              <w:t>TOTALE ANNUA</w:t>
            </w:r>
          </w:p>
        </w:tc>
        <w:tc>
          <w:tcPr>
            <w:tcW w:w="4619" w:type="dxa"/>
            <w:tcBorders>
              <w:top w:val="nil"/>
              <w:left w:val="nil"/>
              <w:bottom w:val="single" w:sz="4" w:space="0" w:color="auto"/>
              <w:right w:val="single" w:sz="4" w:space="0" w:color="auto"/>
            </w:tcBorders>
            <w:shd w:val="clear" w:color="auto" w:fill="auto"/>
            <w:vAlign w:val="center"/>
            <w:hideMark/>
          </w:tcPr>
          <w:p w14:paraId="4EBE9902"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NOTE</w:t>
            </w:r>
          </w:p>
        </w:tc>
        <w:tc>
          <w:tcPr>
            <w:tcW w:w="940" w:type="dxa"/>
            <w:tcBorders>
              <w:top w:val="nil"/>
              <w:left w:val="nil"/>
              <w:bottom w:val="single" w:sz="4" w:space="0" w:color="auto"/>
              <w:right w:val="single" w:sz="4" w:space="0" w:color="auto"/>
            </w:tcBorders>
            <w:shd w:val="clear" w:color="auto" w:fill="auto"/>
            <w:vAlign w:val="center"/>
            <w:hideMark/>
          </w:tcPr>
          <w:p w14:paraId="0100BDF8"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 </w:t>
            </w:r>
          </w:p>
        </w:tc>
        <w:tc>
          <w:tcPr>
            <w:tcW w:w="940" w:type="dxa"/>
            <w:tcBorders>
              <w:top w:val="nil"/>
              <w:left w:val="nil"/>
              <w:bottom w:val="single" w:sz="4" w:space="0" w:color="auto"/>
              <w:right w:val="single" w:sz="4" w:space="0" w:color="auto"/>
            </w:tcBorders>
            <w:shd w:val="clear" w:color="auto" w:fill="auto"/>
            <w:vAlign w:val="center"/>
            <w:hideMark/>
          </w:tcPr>
          <w:p w14:paraId="14847736"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 </w:t>
            </w:r>
          </w:p>
        </w:tc>
      </w:tr>
      <w:tr w:rsidR="002F17EC" w:rsidRPr="002F17EC" w14:paraId="1F904E79" w14:textId="77777777" w:rsidTr="002F17EC">
        <w:trPr>
          <w:divId w:val="684671273"/>
          <w:trHeight w:val="300"/>
        </w:trPr>
        <w:tc>
          <w:tcPr>
            <w:tcW w:w="11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C73F6C" w14:textId="77777777" w:rsidR="002F17EC" w:rsidRPr="002F17EC" w:rsidRDefault="002F17EC" w:rsidP="002F17EC">
            <w:pPr>
              <w:widowControl/>
              <w:autoSpaceDE/>
              <w:autoSpaceDN/>
              <w:jc w:val="center"/>
              <w:rPr>
                <w:rFonts w:ascii="Arial" w:eastAsia="Times New Roman" w:hAnsi="Arial" w:cs="Arial"/>
                <w:color w:val="000000"/>
                <w:lang w:eastAsia="it-IT"/>
              </w:rPr>
            </w:pPr>
            <w:r w:rsidRPr="002F17EC">
              <w:rPr>
                <w:rFonts w:ascii="Arial" w:eastAsia="Times New Roman" w:hAnsi="Arial" w:cs="Arial"/>
                <w:color w:val="000000"/>
                <w:lang w:eastAsia="it-IT"/>
              </w:rPr>
              <w:t>D1</w:t>
            </w:r>
          </w:p>
        </w:tc>
        <w:tc>
          <w:tcPr>
            <w:tcW w:w="1020" w:type="dxa"/>
            <w:tcBorders>
              <w:top w:val="single" w:sz="4" w:space="0" w:color="auto"/>
              <w:left w:val="nil"/>
              <w:bottom w:val="single" w:sz="4" w:space="0" w:color="auto"/>
              <w:right w:val="single" w:sz="4" w:space="0" w:color="auto"/>
            </w:tcBorders>
            <w:shd w:val="clear" w:color="000000" w:fill="FFFFFF"/>
            <w:vAlign w:val="center"/>
            <w:hideMark/>
          </w:tcPr>
          <w:p w14:paraId="65D8EEFE" w14:textId="77777777" w:rsidR="002F17EC" w:rsidRPr="002F17EC" w:rsidRDefault="002F17EC" w:rsidP="002F17EC">
            <w:pPr>
              <w:widowControl/>
              <w:autoSpaceDE/>
              <w:autoSpaceDN/>
              <w:jc w:val="center"/>
              <w:rPr>
                <w:rFonts w:ascii="Arial" w:eastAsia="Times New Roman" w:hAnsi="Arial" w:cs="Arial"/>
                <w:color w:val="000000"/>
                <w:lang w:eastAsia="it-IT"/>
              </w:rPr>
            </w:pPr>
            <w:r w:rsidRPr="002F17EC">
              <w:rPr>
                <w:rFonts w:ascii="Arial" w:eastAsia="Times New Roman" w:hAnsi="Arial" w:cs="Arial"/>
                <w:color w:val="000000"/>
                <w:lang w:eastAsia="it-IT"/>
              </w:rPr>
              <w:t>1</w:t>
            </w:r>
          </w:p>
        </w:tc>
        <w:tc>
          <w:tcPr>
            <w:tcW w:w="1120" w:type="dxa"/>
            <w:tcBorders>
              <w:top w:val="single" w:sz="4" w:space="0" w:color="auto"/>
              <w:left w:val="nil"/>
              <w:bottom w:val="single" w:sz="4" w:space="0" w:color="auto"/>
              <w:right w:val="single" w:sz="4" w:space="0" w:color="auto"/>
            </w:tcBorders>
            <w:shd w:val="clear" w:color="000000" w:fill="FFFFFF"/>
            <w:noWrap/>
            <w:vAlign w:val="center"/>
            <w:hideMark/>
          </w:tcPr>
          <w:p w14:paraId="4E558188"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1,00</w:t>
            </w:r>
          </w:p>
        </w:tc>
        <w:tc>
          <w:tcPr>
            <w:tcW w:w="921" w:type="dxa"/>
            <w:tcBorders>
              <w:top w:val="single" w:sz="4" w:space="0" w:color="auto"/>
              <w:left w:val="nil"/>
              <w:bottom w:val="single" w:sz="4" w:space="0" w:color="auto"/>
              <w:right w:val="single" w:sz="4" w:space="0" w:color="auto"/>
            </w:tcBorders>
            <w:shd w:val="clear" w:color="000000" w:fill="FFFFFF"/>
            <w:noWrap/>
            <w:vAlign w:val="center"/>
            <w:hideMark/>
          </w:tcPr>
          <w:p w14:paraId="41571087"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0,58</w:t>
            </w:r>
          </w:p>
        </w:tc>
        <w:tc>
          <w:tcPr>
            <w:tcW w:w="1060" w:type="dxa"/>
            <w:tcBorders>
              <w:top w:val="single" w:sz="4" w:space="0" w:color="auto"/>
              <w:left w:val="nil"/>
              <w:bottom w:val="single" w:sz="4" w:space="0" w:color="auto"/>
              <w:right w:val="single" w:sz="4" w:space="0" w:color="auto"/>
            </w:tcBorders>
            <w:shd w:val="clear" w:color="000000" w:fill="FFFFFF"/>
            <w:noWrap/>
            <w:vAlign w:val="center"/>
            <w:hideMark/>
          </w:tcPr>
          <w:p w14:paraId="4421E7E1"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0,58</w:t>
            </w:r>
          </w:p>
        </w:tc>
        <w:tc>
          <w:tcPr>
            <w:tcW w:w="1240" w:type="dxa"/>
            <w:tcBorders>
              <w:top w:val="nil"/>
              <w:left w:val="nil"/>
              <w:bottom w:val="single" w:sz="4" w:space="0" w:color="auto"/>
              <w:right w:val="single" w:sz="4" w:space="0" w:color="auto"/>
            </w:tcBorders>
            <w:shd w:val="clear" w:color="000000" w:fill="FFFFFF"/>
            <w:noWrap/>
            <w:vAlign w:val="center"/>
            <w:hideMark/>
          </w:tcPr>
          <w:p w14:paraId="63C97E99"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25331,79</w:t>
            </w:r>
          </w:p>
        </w:tc>
        <w:tc>
          <w:tcPr>
            <w:tcW w:w="1400" w:type="dxa"/>
            <w:tcBorders>
              <w:top w:val="single" w:sz="4" w:space="0" w:color="auto"/>
              <w:left w:val="nil"/>
              <w:bottom w:val="single" w:sz="4" w:space="0" w:color="auto"/>
              <w:right w:val="single" w:sz="4" w:space="0" w:color="auto"/>
            </w:tcBorders>
            <w:shd w:val="clear" w:color="000000" w:fill="FFFFFF"/>
            <w:noWrap/>
            <w:vAlign w:val="center"/>
            <w:hideMark/>
          </w:tcPr>
          <w:p w14:paraId="440AA7F2"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€ 14.776,88</w:t>
            </w:r>
          </w:p>
        </w:tc>
        <w:tc>
          <w:tcPr>
            <w:tcW w:w="1400" w:type="dxa"/>
            <w:tcBorders>
              <w:top w:val="single" w:sz="4" w:space="0" w:color="auto"/>
              <w:left w:val="nil"/>
              <w:bottom w:val="single" w:sz="4" w:space="0" w:color="auto"/>
              <w:right w:val="single" w:sz="4" w:space="0" w:color="auto"/>
            </w:tcBorders>
            <w:shd w:val="clear" w:color="000000" w:fill="FFFFFF"/>
            <w:noWrap/>
            <w:vAlign w:val="center"/>
            <w:hideMark/>
          </w:tcPr>
          <w:p w14:paraId="67D9CC1F"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€ 5.198,51</w:t>
            </w:r>
          </w:p>
        </w:tc>
        <w:tc>
          <w:tcPr>
            <w:tcW w:w="1400" w:type="dxa"/>
            <w:tcBorders>
              <w:top w:val="single" w:sz="4" w:space="0" w:color="auto"/>
              <w:left w:val="nil"/>
              <w:bottom w:val="single" w:sz="4" w:space="0" w:color="auto"/>
              <w:right w:val="single" w:sz="4" w:space="0" w:color="auto"/>
            </w:tcBorders>
            <w:shd w:val="clear" w:color="000000" w:fill="FFFFFF"/>
            <w:noWrap/>
            <w:vAlign w:val="center"/>
            <w:hideMark/>
          </w:tcPr>
          <w:p w14:paraId="2978BFF8"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€ 19.975,38</w:t>
            </w:r>
          </w:p>
        </w:tc>
        <w:tc>
          <w:tcPr>
            <w:tcW w:w="4619" w:type="dxa"/>
            <w:tcBorders>
              <w:top w:val="nil"/>
              <w:left w:val="nil"/>
              <w:bottom w:val="single" w:sz="4" w:space="0" w:color="auto"/>
              <w:right w:val="single" w:sz="4" w:space="0" w:color="auto"/>
            </w:tcBorders>
            <w:shd w:val="clear" w:color="000000" w:fill="FFFFFF"/>
            <w:vAlign w:val="center"/>
            <w:hideMark/>
          </w:tcPr>
          <w:p w14:paraId="1869467E"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Di Principe</w:t>
            </w:r>
          </w:p>
        </w:tc>
        <w:tc>
          <w:tcPr>
            <w:tcW w:w="940" w:type="dxa"/>
            <w:tcBorders>
              <w:top w:val="nil"/>
              <w:left w:val="nil"/>
              <w:bottom w:val="single" w:sz="4" w:space="0" w:color="auto"/>
              <w:right w:val="single" w:sz="4" w:space="0" w:color="auto"/>
            </w:tcBorders>
            <w:shd w:val="clear" w:color="auto" w:fill="auto"/>
            <w:noWrap/>
            <w:vAlign w:val="center"/>
            <w:hideMark/>
          </w:tcPr>
          <w:p w14:paraId="19C2087F"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940" w:type="dxa"/>
            <w:tcBorders>
              <w:top w:val="nil"/>
              <w:left w:val="nil"/>
              <w:bottom w:val="single" w:sz="4" w:space="0" w:color="auto"/>
              <w:right w:val="single" w:sz="4" w:space="0" w:color="auto"/>
            </w:tcBorders>
            <w:shd w:val="clear" w:color="auto" w:fill="auto"/>
            <w:noWrap/>
            <w:vAlign w:val="center"/>
            <w:hideMark/>
          </w:tcPr>
          <w:p w14:paraId="43CCB6DE"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r>
      <w:tr w:rsidR="002F17EC" w:rsidRPr="002F17EC" w14:paraId="784CEDEA" w14:textId="77777777" w:rsidTr="002F17EC">
        <w:trPr>
          <w:divId w:val="684671273"/>
          <w:trHeight w:val="300"/>
        </w:trPr>
        <w:tc>
          <w:tcPr>
            <w:tcW w:w="1140" w:type="dxa"/>
            <w:tcBorders>
              <w:top w:val="nil"/>
              <w:left w:val="single" w:sz="4" w:space="0" w:color="auto"/>
              <w:bottom w:val="single" w:sz="4" w:space="0" w:color="auto"/>
              <w:right w:val="single" w:sz="4" w:space="0" w:color="auto"/>
            </w:tcBorders>
            <w:shd w:val="clear" w:color="000000" w:fill="FFFFFF"/>
            <w:vAlign w:val="center"/>
            <w:hideMark/>
          </w:tcPr>
          <w:p w14:paraId="7E1F3A0A" w14:textId="77777777" w:rsidR="002F17EC" w:rsidRPr="002F17EC" w:rsidRDefault="002F17EC" w:rsidP="002F17EC">
            <w:pPr>
              <w:widowControl/>
              <w:autoSpaceDE/>
              <w:autoSpaceDN/>
              <w:jc w:val="center"/>
              <w:rPr>
                <w:rFonts w:ascii="Arial" w:eastAsia="Times New Roman" w:hAnsi="Arial" w:cs="Arial"/>
                <w:color w:val="000000"/>
                <w:lang w:eastAsia="it-IT"/>
              </w:rPr>
            </w:pPr>
            <w:r w:rsidRPr="002F17EC">
              <w:rPr>
                <w:rFonts w:ascii="Arial" w:eastAsia="Times New Roman" w:hAnsi="Arial" w:cs="Arial"/>
                <w:color w:val="000000"/>
                <w:lang w:eastAsia="it-IT"/>
              </w:rPr>
              <w:t>C</w:t>
            </w:r>
          </w:p>
        </w:tc>
        <w:tc>
          <w:tcPr>
            <w:tcW w:w="1020" w:type="dxa"/>
            <w:tcBorders>
              <w:top w:val="nil"/>
              <w:left w:val="nil"/>
              <w:bottom w:val="single" w:sz="4" w:space="0" w:color="auto"/>
              <w:right w:val="single" w:sz="4" w:space="0" w:color="auto"/>
            </w:tcBorders>
            <w:shd w:val="clear" w:color="000000" w:fill="FFFFFF"/>
            <w:vAlign w:val="center"/>
            <w:hideMark/>
          </w:tcPr>
          <w:p w14:paraId="0F0299C8" w14:textId="77777777" w:rsidR="002F17EC" w:rsidRPr="002F17EC" w:rsidRDefault="002F17EC" w:rsidP="002F17EC">
            <w:pPr>
              <w:widowControl/>
              <w:autoSpaceDE/>
              <w:autoSpaceDN/>
              <w:jc w:val="center"/>
              <w:rPr>
                <w:rFonts w:ascii="Arial" w:eastAsia="Times New Roman" w:hAnsi="Arial" w:cs="Arial"/>
                <w:color w:val="000000"/>
                <w:lang w:eastAsia="it-IT"/>
              </w:rPr>
            </w:pPr>
            <w:r w:rsidRPr="002F17EC">
              <w:rPr>
                <w:rFonts w:ascii="Arial" w:eastAsia="Times New Roman" w:hAnsi="Arial" w:cs="Arial"/>
                <w:color w:val="000000"/>
                <w:lang w:eastAsia="it-IT"/>
              </w:rPr>
              <w:t>1</w:t>
            </w:r>
          </w:p>
        </w:tc>
        <w:tc>
          <w:tcPr>
            <w:tcW w:w="1120" w:type="dxa"/>
            <w:tcBorders>
              <w:top w:val="nil"/>
              <w:left w:val="nil"/>
              <w:bottom w:val="single" w:sz="4" w:space="0" w:color="auto"/>
              <w:right w:val="single" w:sz="4" w:space="0" w:color="auto"/>
            </w:tcBorders>
            <w:shd w:val="clear" w:color="000000" w:fill="FFFFFF"/>
            <w:noWrap/>
            <w:vAlign w:val="center"/>
            <w:hideMark/>
          </w:tcPr>
          <w:p w14:paraId="71D242C7"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1,00</w:t>
            </w:r>
          </w:p>
        </w:tc>
        <w:tc>
          <w:tcPr>
            <w:tcW w:w="921" w:type="dxa"/>
            <w:tcBorders>
              <w:top w:val="nil"/>
              <w:left w:val="nil"/>
              <w:bottom w:val="single" w:sz="4" w:space="0" w:color="auto"/>
              <w:right w:val="single" w:sz="4" w:space="0" w:color="auto"/>
            </w:tcBorders>
            <w:shd w:val="clear" w:color="000000" w:fill="FFFFFF"/>
            <w:noWrap/>
            <w:vAlign w:val="center"/>
            <w:hideMark/>
          </w:tcPr>
          <w:p w14:paraId="2A58C42E"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0,00</w:t>
            </w:r>
          </w:p>
        </w:tc>
        <w:tc>
          <w:tcPr>
            <w:tcW w:w="1060" w:type="dxa"/>
            <w:tcBorders>
              <w:top w:val="nil"/>
              <w:left w:val="nil"/>
              <w:bottom w:val="single" w:sz="4" w:space="0" w:color="auto"/>
              <w:right w:val="single" w:sz="4" w:space="0" w:color="auto"/>
            </w:tcBorders>
            <w:shd w:val="clear" w:color="000000" w:fill="FFFFFF"/>
            <w:noWrap/>
            <w:vAlign w:val="center"/>
            <w:hideMark/>
          </w:tcPr>
          <w:p w14:paraId="2A6AE42A"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0,00</w:t>
            </w:r>
          </w:p>
        </w:tc>
        <w:tc>
          <w:tcPr>
            <w:tcW w:w="1240" w:type="dxa"/>
            <w:tcBorders>
              <w:top w:val="nil"/>
              <w:left w:val="nil"/>
              <w:bottom w:val="single" w:sz="4" w:space="0" w:color="auto"/>
              <w:right w:val="single" w:sz="4" w:space="0" w:color="auto"/>
            </w:tcBorders>
            <w:shd w:val="clear" w:color="000000" w:fill="FFFFFF"/>
            <w:noWrap/>
            <w:vAlign w:val="center"/>
            <w:hideMark/>
          </w:tcPr>
          <w:p w14:paraId="61BFF5B9"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23343,53</w:t>
            </w:r>
          </w:p>
        </w:tc>
        <w:tc>
          <w:tcPr>
            <w:tcW w:w="1400" w:type="dxa"/>
            <w:tcBorders>
              <w:top w:val="nil"/>
              <w:left w:val="nil"/>
              <w:bottom w:val="single" w:sz="4" w:space="0" w:color="auto"/>
              <w:right w:val="single" w:sz="4" w:space="0" w:color="auto"/>
            </w:tcBorders>
            <w:shd w:val="clear" w:color="000000" w:fill="FFFFFF"/>
            <w:noWrap/>
            <w:vAlign w:val="center"/>
            <w:hideMark/>
          </w:tcPr>
          <w:p w14:paraId="1C42AB93"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€ 63,95</w:t>
            </w:r>
          </w:p>
        </w:tc>
        <w:tc>
          <w:tcPr>
            <w:tcW w:w="1400" w:type="dxa"/>
            <w:tcBorders>
              <w:top w:val="nil"/>
              <w:left w:val="nil"/>
              <w:bottom w:val="single" w:sz="4" w:space="0" w:color="auto"/>
              <w:right w:val="single" w:sz="4" w:space="0" w:color="auto"/>
            </w:tcBorders>
            <w:shd w:val="clear" w:color="000000" w:fill="FFFFFF"/>
            <w:noWrap/>
            <w:vAlign w:val="center"/>
            <w:hideMark/>
          </w:tcPr>
          <w:p w14:paraId="44BCF96C"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€ 22,50</w:t>
            </w:r>
          </w:p>
        </w:tc>
        <w:tc>
          <w:tcPr>
            <w:tcW w:w="1400" w:type="dxa"/>
            <w:tcBorders>
              <w:top w:val="nil"/>
              <w:left w:val="nil"/>
              <w:bottom w:val="single" w:sz="4" w:space="0" w:color="auto"/>
              <w:right w:val="single" w:sz="4" w:space="0" w:color="auto"/>
            </w:tcBorders>
            <w:shd w:val="clear" w:color="000000" w:fill="FFFFFF"/>
            <w:noWrap/>
            <w:vAlign w:val="center"/>
            <w:hideMark/>
          </w:tcPr>
          <w:p w14:paraId="20B987F7"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€ 86,45</w:t>
            </w:r>
          </w:p>
        </w:tc>
        <w:tc>
          <w:tcPr>
            <w:tcW w:w="4619" w:type="dxa"/>
            <w:tcBorders>
              <w:top w:val="nil"/>
              <w:left w:val="nil"/>
              <w:bottom w:val="single" w:sz="4" w:space="0" w:color="auto"/>
              <w:right w:val="single" w:sz="4" w:space="0" w:color="auto"/>
            </w:tcBorders>
            <w:shd w:val="clear" w:color="000000" w:fill="FFFF00"/>
            <w:vAlign w:val="center"/>
            <w:hideMark/>
          </w:tcPr>
          <w:p w14:paraId="08A1DF82"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Cessazione per progressione verticale speciale</w:t>
            </w:r>
          </w:p>
        </w:tc>
        <w:tc>
          <w:tcPr>
            <w:tcW w:w="940" w:type="dxa"/>
            <w:tcBorders>
              <w:top w:val="nil"/>
              <w:left w:val="nil"/>
              <w:bottom w:val="single" w:sz="4" w:space="0" w:color="auto"/>
              <w:right w:val="single" w:sz="4" w:space="0" w:color="auto"/>
            </w:tcBorders>
            <w:shd w:val="clear" w:color="auto" w:fill="auto"/>
            <w:noWrap/>
            <w:vAlign w:val="center"/>
            <w:hideMark/>
          </w:tcPr>
          <w:p w14:paraId="45082A5C"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940" w:type="dxa"/>
            <w:tcBorders>
              <w:top w:val="nil"/>
              <w:left w:val="nil"/>
              <w:bottom w:val="single" w:sz="4" w:space="0" w:color="auto"/>
              <w:right w:val="single" w:sz="4" w:space="0" w:color="auto"/>
            </w:tcBorders>
            <w:shd w:val="clear" w:color="auto" w:fill="auto"/>
            <w:noWrap/>
            <w:vAlign w:val="center"/>
            <w:hideMark/>
          </w:tcPr>
          <w:p w14:paraId="654DE4BC"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r>
      <w:tr w:rsidR="002F17EC" w:rsidRPr="002F17EC" w14:paraId="3CCF36AA" w14:textId="77777777" w:rsidTr="002F17EC">
        <w:trPr>
          <w:divId w:val="684671273"/>
          <w:trHeight w:val="300"/>
        </w:trPr>
        <w:tc>
          <w:tcPr>
            <w:tcW w:w="1140" w:type="dxa"/>
            <w:tcBorders>
              <w:top w:val="nil"/>
              <w:left w:val="single" w:sz="4" w:space="0" w:color="auto"/>
              <w:bottom w:val="single" w:sz="4" w:space="0" w:color="auto"/>
              <w:right w:val="single" w:sz="4" w:space="0" w:color="auto"/>
            </w:tcBorders>
            <w:shd w:val="clear" w:color="000000" w:fill="FFFFFF"/>
            <w:vAlign w:val="center"/>
            <w:hideMark/>
          </w:tcPr>
          <w:p w14:paraId="3A50203F" w14:textId="77777777" w:rsidR="002F17EC" w:rsidRPr="002F17EC" w:rsidRDefault="002F17EC" w:rsidP="002F17EC">
            <w:pPr>
              <w:widowControl/>
              <w:autoSpaceDE/>
              <w:autoSpaceDN/>
              <w:jc w:val="center"/>
              <w:rPr>
                <w:rFonts w:ascii="Arial" w:eastAsia="Times New Roman" w:hAnsi="Arial" w:cs="Arial"/>
                <w:color w:val="000000"/>
                <w:lang w:eastAsia="it-IT"/>
              </w:rPr>
            </w:pPr>
            <w:r w:rsidRPr="002F17EC">
              <w:rPr>
                <w:rFonts w:ascii="Arial" w:eastAsia="Times New Roman" w:hAnsi="Arial" w:cs="Arial"/>
                <w:color w:val="000000"/>
                <w:lang w:eastAsia="it-IT"/>
              </w:rPr>
              <w:t>B3</w:t>
            </w:r>
          </w:p>
        </w:tc>
        <w:tc>
          <w:tcPr>
            <w:tcW w:w="1020" w:type="dxa"/>
            <w:tcBorders>
              <w:top w:val="nil"/>
              <w:left w:val="nil"/>
              <w:bottom w:val="single" w:sz="4" w:space="0" w:color="auto"/>
              <w:right w:val="single" w:sz="4" w:space="0" w:color="auto"/>
            </w:tcBorders>
            <w:shd w:val="clear" w:color="000000" w:fill="FFFFFF"/>
            <w:vAlign w:val="center"/>
            <w:hideMark/>
          </w:tcPr>
          <w:p w14:paraId="2EF1DCA4" w14:textId="77777777" w:rsidR="002F17EC" w:rsidRPr="002F17EC" w:rsidRDefault="002F17EC" w:rsidP="002F17EC">
            <w:pPr>
              <w:widowControl/>
              <w:autoSpaceDE/>
              <w:autoSpaceDN/>
              <w:jc w:val="center"/>
              <w:rPr>
                <w:rFonts w:ascii="Arial" w:eastAsia="Times New Roman" w:hAnsi="Arial" w:cs="Arial"/>
                <w:color w:val="000000"/>
                <w:lang w:eastAsia="it-IT"/>
              </w:rPr>
            </w:pPr>
            <w:r w:rsidRPr="002F17EC">
              <w:rPr>
                <w:rFonts w:ascii="Arial" w:eastAsia="Times New Roman" w:hAnsi="Arial" w:cs="Arial"/>
                <w:color w:val="000000"/>
                <w:lang w:eastAsia="it-IT"/>
              </w:rPr>
              <w:t>1</w:t>
            </w:r>
          </w:p>
        </w:tc>
        <w:tc>
          <w:tcPr>
            <w:tcW w:w="1120" w:type="dxa"/>
            <w:tcBorders>
              <w:top w:val="nil"/>
              <w:left w:val="nil"/>
              <w:bottom w:val="single" w:sz="4" w:space="0" w:color="auto"/>
              <w:right w:val="single" w:sz="4" w:space="0" w:color="auto"/>
            </w:tcBorders>
            <w:shd w:val="clear" w:color="000000" w:fill="FFFFFF"/>
            <w:noWrap/>
            <w:vAlign w:val="center"/>
            <w:hideMark/>
          </w:tcPr>
          <w:p w14:paraId="0FAA4B8F"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1,00</w:t>
            </w:r>
          </w:p>
        </w:tc>
        <w:tc>
          <w:tcPr>
            <w:tcW w:w="921" w:type="dxa"/>
            <w:tcBorders>
              <w:top w:val="nil"/>
              <w:left w:val="nil"/>
              <w:bottom w:val="single" w:sz="4" w:space="0" w:color="auto"/>
              <w:right w:val="single" w:sz="4" w:space="0" w:color="auto"/>
            </w:tcBorders>
            <w:shd w:val="clear" w:color="000000" w:fill="FFFFFF"/>
            <w:noWrap/>
            <w:vAlign w:val="center"/>
            <w:hideMark/>
          </w:tcPr>
          <w:p w14:paraId="13216779"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0,50</w:t>
            </w:r>
          </w:p>
        </w:tc>
        <w:tc>
          <w:tcPr>
            <w:tcW w:w="1060" w:type="dxa"/>
            <w:tcBorders>
              <w:top w:val="nil"/>
              <w:left w:val="nil"/>
              <w:bottom w:val="single" w:sz="4" w:space="0" w:color="auto"/>
              <w:right w:val="single" w:sz="4" w:space="0" w:color="auto"/>
            </w:tcBorders>
            <w:shd w:val="clear" w:color="000000" w:fill="FFFFFF"/>
            <w:noWrap/>
            <w:vAlign w:val="center"/>
            <w:hideMark/>
          </w:tcPr>
          <w:p w14:paraId="038B3B1E"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0,50</w:t>
            </w:r>
          </w:p>
        </w:tc>
        <w:tc>
          <w:tcPr>
            <w:tcW w:w="1240" w:type="dxa"/>
            <w:tcBorders>
              <w:top w:val="nil"/>
              <w:left w:val="nil"/>
              <w:bottom w:val="single" w:sz="4" w:space="0" w:color="auto"/>
              <w:right w:val="single" w:sz="4" w:space="0" w:color="auto"/>
            </w:tcBorders>
            <w:shd w:val="clear" w:color="000000" w:fill="FFFFFF"/>
            <w:noWrap/>
            <w:vAlign w:val="center"/>
            <w:hideMark/>
          </w:tcPr>
          <w:p w14:paraId="0F679D2E"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21889,06</w:t>
            </w:r>
          </w:p>
        </w:tc>
        <w:tc>
          <w:tcPr>
            <w:tcW w:w="1400" w:type="dxa"/>
            <w:tcBorders>
              <w:top w:val="nil"/>
              <w:left w:val="nil"/>
              <w:bottom w:val="single" w:sz="4" w:space="0" w:color="auto"/>
              <w:right w:val="single" w:sz="4" w:space="0" w:color="auto"/>
            </w:tcBorders>
            <w:shd w:val="clear" w:color="000000" w:fill="FFFFFF"/>
            <w:noWrap/>
            <w:vAlign w:val="center"/>
            <w:hideMark/>
          </w:tcPr>
          <w:p w14:paraId="1505B8CB"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€ 10.944,53</w:t>
            </w:r>
          </w:p>
        </w:tc>
        <w:tc>
          <w:tcPr>
            <w:tcW w:w="1400" w:type="dxa"/>
            <w:tcBorders>
              <w:top w:val="nil"/>
              <w:left w:val="nil"/>
              <w:bottom w:val="single" w:sz="4" w:space="0" w:color="auto"/>
              <w:right w:val="single" w:sz="4" w:space="0" w:color="auto"/>
            </w:tcBorders>
            <w:shd w:val="clear" w:color="000000" w:fill="FFFFFF"/>
            <w:noWrap/>
            <w:vAlign w:val="center"/>
            <w:hideMark/>
          </w:tcPr>
          <w:p w14:paraId="178EF760"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€ 3.850,29</w:t>
            </w:r>
          </w:p>
        </w:tc>
        <w:tc>
          <w:tcPr>
            <w:tcW w:w="1400" w:type="dxa"/>
            <w:tcBorders>
              <w:top w:val="nil"/>
              <w:left w:val="nil"/>
              <w:bottom w:val="single" w:sz="4" w:space="0" w:color="auto"/>
              <w:right w:val="single" w:sz="4" w:space="0" w:color="auto"/>
            </w:tcBorders>
            <w:shd w:val="clear" w:color="000000" w:fill="FFFFFF"/>
            <w:noWrap/>
            <w:vAlign w:val="center"/>
            <w:hideMark/>
          </w:tcPr>
          <w:p w14:paraId="62B4D71E"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€ 14.794,82</w:t>
            </w:r>
          </w:p>
        </w:tc>
        <w:tc>
          <w:tcPr>
            <w:tcW w:w="4619" w:type="dxa"/>
            <w:tcBorders>
              <w:top w:val="nil"/>
              <w:left w:val="nil"/>
              <w:bottom w:val="single" w:sz="4" w:space="0" w:color="auto"/>
              <w:right w:val="single" w:sz="4" w:space="0" w:color="auto"/>
            </w:tcBorders>
            <w:shd w:val="clear" w:color="000000" w:fill="FFFFFF"/>
            <w:vAlign w:val="center"/>
            <w:hideMark/>
          </w:tcPr>
          <w:p w14:paraId="4EAD9169"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Ionta</w:t>
            </w:r>
          </w:p>
        </w:tc>
        <w:tc>
          <w:tcPr>
            <w:tcW w:w="940" w:type="dxa"/>
            <w:tcBorders>
              <w:top w:val="nil"/>
              <w:left w:val="nil"/>
              <w:bottom w:val="single" w:sz="4" w:space="0" w:color="auto"/>
              <w:right w:val="single" w:sz="4" w:space="0" w:color="auto"/>
            </w:tcBorders>
            <w:shd w:val="clear" w:color="auto" w:fill="auto"/>
            <w:noWrap/>
            <w:vAlign w:val="center"/>
            <w:hideMark/>
          </w:tcPr>
          <w:p w14:paraId="73B0381E"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940" w:type="dxa"/>
            <w:tcBorders>
              <w:top w:val="nil"/>
              <w:left w:val="nil"/>
              <w:bottom w:val="single" w:sz="4" w:space="0" w:color="auto"/>
              <w:right w:val="single" w:sz="4" w:space="0" w:color="auto"/>
            </w:tcBorders>
            <w:shd w:val="clear" w:color="auto" w:fill="auto"/>
            <w:noWrap/>
            <w:vAlign w:val="center"/>
            <w:hideMark/>
          </w:tcPr>
          <w:p w14:paraId="4A65C1F8"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r>
      <w:tr w:rsidR="002F17EC" w:rsidRPr="002F17EC" w14:paraId="4501927E" w14:textId="77777777" w:rsidTr="002F17EC">
        <w:trPr>
          <w:divId w:val="684671273"/>
          <w:trHeight w:val="300"/>
        </w:trPr>
        <w:tc>
          <w:tcPr>
            <w:tcW w:w="1140" w:type="dxa"/>
            <w:tcBorders>
              <w:top w:val="nil"/>
              <w:left w:val="single" w:sz="4" w:space="0" w:color="auto"/>
              <w:bottom w:val="single" w:sz="4" w:space="0" w:color="auto"/>
              <w:right w:val="single" w:sz="4" w:space="0" w:color="auto"/>
            </w:tcBorders>
            <w:shd w:val="clear" w:color="000000" w:fill="FFFFFF"/>
            <w:vAlign w:val="center"/>
            <w:hideMark/>
          </w:tcPr>
          <w:p w14:paraId="7470DCFD" w14:textId="77777777" w:rsidR="002F17EC" w:rsidRPr="002F17EC" w:rsidRDefault="002F17EC" w:rsidP="002F17EC">
            <w:pPr>
              <w:widowControl/>
              <w:autoSpaceDE/>
              <w:autoSpaceDN/>
              <w:jc w:val="center"/>
              <w:rPr>
                <w:rFonts w:ascii="Arial" w:eastAsia="Times New Roman" w:hAnsi="Arial" w:cs="Arial"/>
                <w:color w:val="000000"/>
                <w:lang w:eastAsia="it-IT"/>
              </w:rPr>
            </w:pPr>
            <w:r w:rsidRPr="002F17EC">
              <w:rPr>
                <w:rFonts w:ascii="Arial" w:eastAsia="Times New Roman" w:hAnsi="Arial" w:cs="Arial"/>
                <w:color w:val="000000"/>
                <w:lang w:eastAsia="it-IT"/>
              </w:rPr>
              <w:t>B3</w:t>
            </w:r>
          </w:p>
        </w:tc>
        <w:tc>
          <w:tcPr>
            <w:tcW w:w="1020" w:type="dxa"/>
            <w:tcBorders>
              <w:top w:val="nil"/>
              <w:left w:val="nil"/>
              <w:bottom w:val="single" w:sz="4" w:space="0" w:color="auto"/>
              <w:right w:val="single" w:sz="4" w:space="0" w:color="auto"/>
            </w:tcBorders>
            <w:shd w:val="clear" w:color="000000" w:fill="FFFFFF"/>
            <w:vAlign w:val="center"/>
            <w:hideMark/>
          </w:tcPr>
          <w:p w14:paraId="28DACFD2" w14:textId="77777777" w:rsidR="002F17EC" w:rsidRPr="002F17EC" w:rsidRDefault="002F17EC" w:rsidP="002F17EC">
            <w:pPr>
              <w:widowControl/>
              <w:autoSpaceDE/>
              <w:autoSpaceDN/>
              <w:jc w:val="center"/>
              <w:rPr>
                <w:rFonts w:ascii="Arial" w:eastAsia="Times New Roman" w:hAnsi="Arial" w:cs="Arial"/>
                <w:color w:val="000000"/>
                <w:lang w:eastAsia="it-IT"/>
              </w:rPr>
            </w:pPr>
            <w:r w:rsidRPr="002F17EC">
              <w:rPr>
                <w:rFonts w:ascii="Arial" w:eastAsia="Times New Roman" w:hAnsi="Arial" w:cs="Arial"/>
                <w:color w:val="000000"/>
                <w:lang w:eastAsia="it-IT"/>
              </w:rPr>
              <w:t>1</w:t>
            </w:r>
          </w:p>
        </w:tc>
        <w:tc>
          <w:tcPr>
            <w:tcW w:w="1120" w:type="dxa"/>
            <w:tcBorders>
              <w:top w:val="nil"/>
              <w:left w:val="nil"/>
              <w:bottom w:val="single" w:sz="4" w:space="0" w:color="auto"/>
              <w:right w:val="single" w:sz="4" w:space="0" w:color="auto"/>
            </w:tcBorders>
            <w:shd w:val="clear" w:color="000000" w:fill="FFFFFF"/>
            <w:noWrap/>
            <w:vAlign w:val="center"/>
            <w:hideMark/>
          </w:tcPr>
          <w:p w14:paraId="6D637325"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1,00</w:t>
            </w:r>
          </w:p>
        </w:tc>
        <w:tc>
          <w:tcPr>
            <w:tcW w:w="921" w:type="dxa"/>
            <w:tcBorders>
              <w:top w:val="nil"/>
              <w:left w:val="nil"/>
              <w:bottom w:val="single" w:sz="4" w:space="0" w:color="auto"/>
              <w:right w:val="single" w:sz="4" w:space="0" w:color="auto"/>
            </w:tcBorders>
            <w:shd w:val="clear" w:color="000000" w:fill="FFFFFF"/>
            <w:noWrap/>
            <w:vAlign w:val="center"/>
            <w:hideMark/>
          </w:tcPr>
          <w:p w14:paraId="1B4533B3"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0,00</w:t>
            </w:r>
          </w:p>
        </w:tc>
        <w:tc>
          <w:tcPr>
            <w:tcW w:w="1060" w:type="dxa"/>
            <w:tcBorders>
              <w:top w:val="nil"/>
              <w:left w:val="nil"/>
              <w:bottom w:val="single" w:sz="4" w:space="0" w:color="auto"/>
              <w:right w:val="single" w:sz="4" w:space="0" w:color="auto"/>
            </w:tcBorders>
            <w:shd w:val="clear" w:color="000000" w:fill="FFFFFF"/>
            <w:noWrap/>
            <w:vAlign w:val="center"/>
            <w:hideMark/>
          </w:tcPr>
          <w:p w14:paraId="48DD2B2D"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0,00</w:t>
            </w:r>
          </w:p>
        </w:tc>
        <w:tc>
          <w:tcPr>
            <w:tcW w:w="1240" w:type="dxa"/>
            <w:tcBorders>
              <w:top w:val="nil"/>
              <w:left w:val="nil"/>
              <w:bottom w:val="single" w:sz="4" w:space="0" w:color="auto"/>
              <w:right w:val="single" w:sz="4" w:space="0" w:color="auto"/>
            </w:tcBorders>
            <w:shd w:val="clear" w:color="000000" w:fill="FFFFFF"/>
            <w:noWrap/>
            <w:vAlign w:val="center"/>
            <w:hideMark/>
          </w:tcPr>
          <w:p w14:paraId="67CE2C52"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21889,06</w:t>
            </w:r>
          </w:p>
        </w:tc>
        <w:tc>
          <w:tcPr>
            <w:tcW w:w="1400" w:type="dxa"/>
            <w:tcBorders>
              <w:top w:val="nil"/>
              <w:left w:val="nil"/>
              <w:bottom w:val="single" w:sz="4" w:space="0" w:color="auto"/>
              <w:right w:val="single" w:sz="4" w:space="0" w:color="auto"/>
            </w:tcBorders>
            <w:shd w:val="clear" w:color="000000" w:fill="FFFFFF"/>
            <w:noWrap/>
            <w:vAlign w:val="center"/>
            <w:hideMark/>
          </w:tcPr>
          <w:p w14:paraId="6B8730DC"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€ 59,97</w:t>
            </w:r>
          </w:p>
        </w:tc>
        <w:tc>
          <w:tcPr>
            <w:tcW w:w="1400" w:type="dxa"/>
            <w:tcBorders>
              <w:top w:val="nil"/>
              <w:left w:val="nil"/>
              <w:bottom w:val="single" w:sz="4" w:space="0" w:color="auto"/>
              <w:right w:val="single" w:sz="4" w:space="0" w:color="auto"/>
            </w:tcBorders>
            <w:shd w:val="clear" w:color="000000" w:fill="FFFFFF"/>
            <w:noWrap/>
            <w:vAlign w:val="center"/>
            <w:hideMark/>
          </w:tcPr>
          <w:p w14:paraId="3C6A576A"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€ 21,10</w:t>
            </w:r>
          </w:p>
        </w:tc>
        <w:tc>
          <w:tcPr>
            <w:tcW w:w="1400" w:type="dxa"/>
            <w:tcBorders>
              <w:top w:val="nil"/>
              <w:left w:val="nil"/>
              <w:bottom w:val="single" w:sz="4" w:space="0" w:color="auto"/>
              <w:right w:val="single" w:sz="4" w:space="0" w:color="auto"/>
            </w:tcBorders>
            <w:shd w:val="clear" w:color="000000" w:fill="FFFFFF"/>
            <w:noWrap/>
            <w:vAlign w:val="center"/>
            <w:hideMark/>
          </w:tcPr>
          <w:p w14:paraId="56A86223"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€ 81,07</w:t>
            </w:r>
          </w:p>
        </w:tc>
        <w:tc>
          <w:tcPr>
            <w:tcW w:w="4619" w:type="dxa"/>
            <w:tcBorders>
              <w:top w:val="nil"/>
              <w:left w:val="nil"/>
              <w:bottom w:val="single" w:sz="4" w:space="0" w:color="auto"/>
              <w:right w:val="single" w:sz="4" w:space="0" w:color="auto"/>
            </w:tcBorders>
            <w:shd w:val="clear" w:color="000000" w:fill="FFFF00"/>
            <w:vAlign w:val="center"/>
            <w:hideMark/>
          </w:tcPr>
          <w:p w14:paraId="14C9B062"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Cessazione per progressione verticale speciale</w:t>
            </w:r>
          </w:p>
        </w:tc>
        <w:tc>
          <w:tcPr>
            <w:tcW w:w="940" w:type="dxa"/>
            <w:tcBorders>
              <w:top w:val="nil"/>
              <w:left w:val="nil"/>
              <w:bottom w:val="single" w:sz="4" w:space="0" w:color="auto"/>
              <w:right w:val="single" w:sz="4" w:space="0" w:color="auto"/>
            </w:tcBorders>
            <w:shd w:val="clear" w:color="auto" w:fill="auto"/>
            <w:noWrap/>
            <w:vAlign w:val="center"/>
            <w:hideMark/>
          </w:tcPr>
          <w:p w14:paraId="18806703"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940" w:type="dxa"/>
            <w:tcBorders>
              <w:top w:val="nil"/>
              <w:left w:val="nil"/>
              <w:bottom w:val="single" w:sz="4" w:space="0" w:color="auto"/>
              <w:right w:val="single" w:sz="4" w:space="0" w:color="auto"/>
            </w:tcBorders>
            <w:shd w:val="clear" w:color="auto" w:fill="auto"/>
            <w:noWrap/>
            <w:vAlign w:val="center"/>
            <w:hideMark/>
          </w:tcPr>
          <w:p w14:paraId="10FC958A"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r>
      <w:tr w:rsidR="002F17EC" w:rsidRPr="002F17EC" w14:paraId="6C504F4E" w14:textId="77777777" w:rsidTr="002F17EC">
        <w:trPr>
          <w:divId w:val="684671273"/>
          <w:trHeight w:val="300"/>
        </w:trPr>
        <w:tc>
          <w:tcPr>
            <w:tcW w:w="1140" w:type="dxa"/>
            <w:tcBorders>
              <w:top w:val="nil"/>
              <w:left w:val="single" w:sz="4" w:space="0" w:color="auto"/>
              <w:bottom w:val="single" w:sz="4" w:space="0" w:color="auto"/>
              <w:right w:val="single" w:sz="4" w:space="0" w:color="auto"/>
            </w:tcBorders>
            <w:shd w:val="clear" w:color="000000" w:fill="FFFFFF"/>
            <w:vAlign w:val="center"/>
            <w:hideMark/>
          </w:tcPr>
          <w:p w14:paraId="685DD0ED" w14:textId="77777777" w:rsidR="002F17EC" w:rsidRPr="002F17EC" w:rsidRDefault="002F17EC" w:rsidP="002F17EC">
            <w:pPr>
              <w:widowControl/>
              <w:autoSpaceDE/>
              <w:autoSpaceDN/>
              <w:jc w:val="center"/>
              <w:rPr>
                <w:rFonts w:ascii="Arial" w:eastAsia="Times New Roman" w:hAnsi="Arial" w:cs="Arial"/>
                <w:color w:val="000000"/>
                <w:lang w:eastAsia="it-IT"/>
              </w:rPr>
            </w:pPr>
            <w:r w:rsidRPr="002F17EC">
              <w:rPr>
                <w:rFonts w:ascii="Arial" w:eastAsia="Times New Roman" w:hAnsi="Arial" w:cs="Arial"/>
                <w:color w:val="000000"/>
                <w:lang w:eastAsia="it-IT"/>
              </w:rPr>
              <w:t>B1</w:t>
            </w:r>
          </w:p>
        </w:tc>
        <w:tc>
          <w:tcPr>
            <w:tcW w:w="1020" w:type="dxa"/>
            <w:tcBorders>
              <w:top w:val="nil"/>
              <w:left w:val="nil"/>
              <w:bottom w:val="single" w:sz="4" w:space="0" w:color="auto"/>
              <w:right w:val="single" w:sz="4" w:space="0" w:color="auto"/>
            </w:tcBorders>
            <w:shd w:val="clear" w:color="000000" w:fill="FFFFFF"/>
            <w:vAlign w:val="center"/>
            <w:hideMark/>
          </w:tcPr>
          <w:p w14:paraId="7224F62D" w14:textId="77777777" w:rsidR="002F17EC" w:rsidRPr="002F17EC" w:rsidRDefault="002F17EC" w:rsidP="002F17EC">
            <w:pPr>
              <w:widowControl/>
              <w:autoSpaceDE/>
              <w:autoSpaceDN/>
              <w:jc w:val="center"/>
              <w:rPr>
                <w:rFonts w:ascii="Arial" w:eastAsia="Times New Roman" w:hAnsi="Arial" w:cs="Arial"/>
                <w:color w:val="000000"/>
                <w:lang w:eastAsia="it-IT"/>
              </w:rPr>
            </w:pPr>
            <w:r w:rsidRPr="002F17EC">
              <w:rPr>
                <w:rFonts w:ascii="Arial" w:eastAsia="Times New Roman" w:hAnsi="Arial" w:cs="Arial"/>
                <w:color w:val="000000"/>
                <w:lang w:eastAsia="it-IT"/>
              </w:rPr>
              <w:t>0</w:t>
            </w:r>
          </w:p>
        </w:tc>
        <w:tc>
          <w:tcPr>
            <w:tcW w:w="1120" w:type="dxa"/>
            <w:tcBorders>
              <w:top w:val="nil"/>
              <w:left w:val="nil"/>
              <w:bottom w:val="single" w:sz="4" w:space="0" w:color="auto"/>
              <w:right w:val="single" w:sz="4" w:space="0" w:color="auto"/>
            </w:tcBorders>
            <w:shd w:val="clear" w:color="000000" w:fill="FFFFFF"/>
            <w:noWrap/>
            <w:vAlign w:val="center"/>
            <w:hideMark/>
          </w:tcPr>
          <w:p w14:paraId="0F0513A3"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0,00</w:t>
            </w:r>
          </w:p>
        </w:tc>
        <w:tc>
          <w:tcPr>
            <w:tcW w:w="921" w:type="dxa"/>
            <w:tcBorders>
              <w:top w:val="nil"/>
              <w:left w:val="nil"/>
              <w:bottom w:val="single" w:sz="4" w:space="0" w:color="auto"/>
              <w:right w:val="single" w:sz="4" w:space="0" w:color="auto"/>
            </w:tcBorders>
            <w:shd w:val="clear" w:color="000000" w:fill="FFFFFF"/>
            <w:noWrap/>
            <w:vAlign w:val="center"/>
            <w:hideMark/>
          </w:tcPr>
          <w:p w14:paraId="50CF0E49"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0,00</w:t>
            </w:r>
          </w:p>
        </w:tc>
        <w:tc>
          <w:tcPr>
            <w:tcW w:w="1060" w:type="dxa"/>
            <w:tcBorders>
              <w:top w:val="nil"/>
              <w:left w:val="nil"/>
              <w:bottom w:val="single" w:sz="4" w:space="0" w:color="auto"/>
              <w:right w:val="single" w:sz="4" w:space="0" w:color="auto"/>
            </w:tcBorders>
            <w:shd w:val="clear" w:color="000000" w:fill="FFFFFF"/>
            <w:noWrap/>
            <w:vAlign w:val="center"/>
            <w:hideMark/>
          </w:tcPr>
          <w:p w14:paraId="3263D798"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0,00</w:t>
            </w:r>
          </w:p>
        </w:tc>
        <w:tc>
          <w:tcPr>
            <w:tcW w:w="1240" w:type="dxa"/>
            <w:tcBorders>
              <w:top w:val="nil"/>
              <w:left w:val="nil"/>
              <w:bottom w:val="single" w:sz="4" w:space="0" w:color="auto"/>
              <w:right w:val="single" w:sz="4" w:space="0" w:color="auto"/>
            </w:tcBorders>
            <w:shd w:val="clear" w:color="000000" w:fill="FFFFFF"/>
            <w:noWrap/>
            <w:vAlign w:val="center"/>
            <w:hideMark/>
          </w:tcPr>
          <w:p w14:paraId="3B52AA3A"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20768,58</w:t>
            </w:r>
          </w:p>
        </w:tc>
        <w:tc>
          <w:tcPr>
            <w:tcW w:w="1400" w:type="dxa"/>
            <w:tcBorders>
              <w:top w:val="nil"/>
              <w:left w:val="nil"/>
              <w:bottom w:val="single" w:sz="4" w:space="0" w:color="auto"/>
              <w:right w:val="single" w:sz="4" w:space="0" w:color="auto"/>
            </w:tcBorders>
            <w:shd w:val="clear" w:color="000000" w:fill="FFFFFF"/>
            <w:noWrap/>
            <w:vAlign w:val="center"/>
            <w:hideMark/>
          </w:tcPr>
          <w:p w14:paraId="6D593BE6"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€ 0,00</w:t>
            </w:r>
          </w:p>
        </w:tc>
        <w:tc>
          <w:tcPr>
            <w:tcW w:w="1400" w:type="dxa"/>
            <w:tcBorders>
              <w:top w:val="nil"/>
              <w:left w:val="nil"/>
              <w:bottom w:val="single" w:sz="4" w:space="0" w:color="auto"/>
              <w:right w:val="single" w:sz="4" w:space="0" w:color="auto"/>
            </w:tcBorders>
            <w:shd w:val="clear" w:color="000000" w:fill="FFFFFF"/>
            <w:noWrap/>
            <w:vAlign w:val="center"/>
            <w:hideMark/>
          </w:tcPr>
          <w:p w14:paraId="135BD5AD"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€ 0,00</w:t>
            </w:r>
          </w:p>
        </w:tc>
        <w:tc>
          <w:tcPr>
            <w:tcW w:w="1400" w:type="dxa"/>
            <w:tcBorders>
              <w:top w:val="nil"/>
              <w:left w:val="nil"/>
              <w:bottom w:val="single" w:sz="4" w:space="0" w:color="auto"/>
              <w:right w:val="single" w:sz="4" w:space="0" w:color="auto"/>
            </w:tcBorders>
            <w:shd w:val="clear" w:color="000000" w:fill="FFFFFF"/>
            <w:noWrap/>
            <w:vAlign w:val="center"/>
            <w:hideMark/>
          </w:tcPr>
          <w:p w14:paraId="45210FB6"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€ 0,00</w:t>
            </w:r>
          </w:p>
        </w:tc>
        <w:tc>
          <w:tcPr>
            <w:tcW w:w="4619" w:type="dxa"/>
            <w:tcBorders>
              <w:top w:val="nil"/>
              <w:left w:val="nil"/>
              <w:bottom w:val="single" w:sz="4" w:space="0" w:color="auto"/>
              <w:right w:val="single" w:sz="4" w:space="0" w:color="auto"/>
            </w:tcBorders>
            <w:shd w:val="clear" w:color="000000" w:fill="FFFFFF"/>
            <w:vAlign w:val="center"/>
            <w:hideMark/>
          </w:tcPr>
          <w:p w14:paraId="206485FF"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940" w:type="dxa"/>
            <w:tcBorders>
              <w:top w:val="nil"/>
              <w:left w:val="nil"/>
              <w:bottom w:val="single" w:sz="4" w:space="0" w:color="auto"/>
              <w:right w:val="single" w:sz="4" w:space="0" w:color="auto"/>
            </w:tcBorders>
            <w:shd w:val="clear" w:color="auto" w:fill="auto"/>
            <w:noWrap/>
            <w:vAlign w:val="center"/>
            <w:hideMark/>
          </w:tcPr>
          <w:p w14:paraId="4B75490C"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940" w:type="dxa"/>
            <w:tcBorders>
              <w:top w:val="nil"/>
              <w:left w:val="nil"/>
              <w:bottom w:val="single" w:sz="4" w:space="0" w:color="auto"/>
              <w:right w:val="single" w:sz="4" w:space="0" w:color="auto"/>
            </w:tcBorders>
            <w:shd w:val="clear" w:color="auto" w:fill="auto"/>
            <w:noWrap/>
            <w:vAlign w:val="center"/>
            <w:hideMark/>
          </w:tcPr>
          <w:p w14:paraId="6D804126"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r>
      <w:tr w:rsidR="002F17EC" w:rsidRPr="002F17EC" w14:paraId="71AF6CD7" w14:textId="77777777" w:rsidTr="002F17EC">
        <w:trPr>
          <w:divId w:val="684671273"/>
          <w:trHeight w:val="300"/>
        </w:trPr>
        <w:tc>
          <w:tcPr>
            <w:tcW w:w="1140" w:type="dxa"/>
            <w:tcBorders>
              <w:top w:val="nil"/>
              <w:left w:val="single" w:sz="4" w:space="0" w:color="auto"/>
              <w:bottom w:val="single" w:sz="4" w:space="0" w:color="auto"/>
              <w:right w:val="single" w:sz="4" w:space="0" w:color="auto"/>
            </w:tcBorders>
            <w:shd w:val="clear" w:color="000000" w:fill="FFFFFF"/>
            <w:vAlign w:val="center"/>
            <w:hideMark/>
          </w:tcPr>
          <w:p w14:paraId="5FFF50F4" w14:textId="77777777" w:rsidR="002F17EC" w:rsidRPr="002F17EC" w:rsidRDefault="002F17EC" w:rsidP="002F17EC">
            <w:pPr>
              <w:widowControl/>
              <w:autoSpaceDE/>
              <w:autoSpaceDN/>
              <w:jc w:val="center"/>
              <w:rPr>
                <w:rFonts w:ascii="Arial" w:eastAsia="Times New Roman" w:hAnsi="Arial" w:cs="Arial"/>
                <w:b/>
                <w:bCs/>
                <w:color w:val="000000"/>
                <w:lang w:eastAsia="it-IT"/>
              </w:rPr>
            </w:pPr>
            <w:r w:rsidRPr="002F17EC">
              <w:rPr>
                <w:rFonts w:ascii="Arial" w:eastAsia="Times New Roman" w:hAnsi="Arial" w:cs="Arial"/>
                <w:b/>
                <w:bCs/>
                <w:color w:val="000000"/>
                <w:lang w:eastAsia="it-IT"/>
              </w:rPr>
              <w:t>TOTALI</w:t>
            </w:r>
          </w:p>
        </w:tc>
        <w:tc>
          <w:tcPr>
            <w:tcW w:w="1020" w:type="dxa"/>
            <w:tcBorders>
              <w:top w:val="nil"/>
              <w:left w:val="nil"/>
              <w:bottom w:val="single" w:sz="4" w:space="0" w:color="auto"/>
              <w:right w:val="single" w:sz="4" w:space="0" w:color="auto"/>
            </w:tcBorders>
            <w:shd w:val="clear" w:color="000000" w:fill="FFFFFF"/>
            <w:vAlign w:val="center"/>
            <w:hideMark/>
          </w:tcPr>
          <w:p w14:paraId="60D196F3" w14:textId="77777777" w:rsidR="002F17EC" w:rsidRPr="002F17EC" w:rsidRDefault="002F17EC" w:rsidP="002F17EC">
            <w:pPr>
              <w:widowControl/>
              <w:autoSpaceDE/>
              <w:autoSpaceDN/>
              <w:jc w:val="center"/>
              <w:rPr>
                <w:rFonts w:ascii="Arial" w:eastAsia="Times New Roman" w:hAnsi="Arial" w:cs="Arial"/>
                <w:b/>
                <w:bCs/>
                <w:color w:val="000000"/>
                <w:lang w:eastAsia="it-IT"/>
              </w:rPr>
            </w:pPr>
            <w:r w:rsidRPr="002F17EC">
              <w:rPr>
                <w:rFonts w:ascii="Arial" w:eastAsia="Times New Roman" w:hAnsi="Arial" w:cs="Arial"/>
                <w:b/>
                <w:bCs/>
                <w:color w:val="000000"/>
                <w:lang w:eastAsia="it-IT"/>
              </w:rPr>
              <w:t> </w:t>
            </w:r>
          </w:p>
        </w:tc>
        <w:tc>
          <w:tcPr>
            <w:tcW w:w="1120" w:type="dxa"/>
            <w:tcBorders>
              <w:top w:val="nil"/>
              <w:left w:val="nil"/>
              <w:bottom w:val="single" w:sz="4" w:space="0" w:color="auto"/>
              <w:right w:val="single" w:sz="4" w:space="0" w:color="auto"/>
            </w:tcBorders>
            <w:shd w:val="clear" w:color="000000" w:fill="FFFFFF"/>
            <w:vAlign w:val="center"/>
            <w:hideMark/>
          </w:tcPr>
          <w:p w14:paraId="6398E136" w14:textId="77777777" w:rsidR="002F17EC" w:rsidRPr="002F17EC" w:rsidRDefault="002F17EC" w:rsidP="002F17EC">
            <w:pPr>
              <w:widowControl/>
              <w:autoSpaceDE/>
              <w:autoSpaceDN/>
              <w:jc w:val="center"/>
              <w:rPr>
                <w:rFonts w:ascii="Arial" w:eastAsia="Times New Roman" w:hAnsi="Arial" w:cs="Arial"/>
                <w:b/>
                <w:bCs/>
                <w:color w:val="000000"/>
                <w:lang w:eastAsia="it-IT"/>
              </w:rPr>
            </w:pPr>
            <w:r w:rsidRPr="002F17EC">
              <w:rPr>
                <w:rFonts w:ascii="Arial" w:eastAsia="Times New Roman" w:hAnsi="Arial" w:cs="Arial"/>
                <w:b/>
                <w:bCs/>
                <w:color w:val="000000"/>
                <w:lang w:eastAsia="it-IT"/>
              </w:rPr>
              <w:t> </w:t>
            </w:r>
          </w:p>
        </w:tc>
        <w:tc>
          <w:tcPr>
            <w:tcW w:w="921" w:type="dxa"/>
            <w:tcBorders>
              <w:top w:val="nil"/>
              <w:left w:val="nil"/>
              <w:bottom w:val="single" w:sz="4" w:space="0" w:color="auto"/>
              <w:right w:val="single" w:sz="4" w:space="0" w:color="auto"/>
            </w:tcBorders>
            <w:shd w:val="clear" w:color="000000" w:fill="FFFFFF"/>
            <w:vAlign w:val="center"/>
            <w:hideMark/>
          </w:tcPr>
          <w:p w14:paraId="7B04B4E6" w14:textId="77777777" w:rsidR="002F17EC" w:rsidRPr="002F17EC" w:rsidRDefault="002F17EC" w:rsidP="002F17EC">
            <w:pPr>
              <w:widowControl/>
              <w:autoSpaceDE/>
              <w:autoSpaceDN/>
              <w:jc w:val="center"/>
              <w:rPr>
                <w:rFonts w:ascii="Arial" w:eastAsia="Times New Roman" w:hAnsi="Arial" w:cs="Arial"/>
                <w:b/>
                <w:bCs/>
                <w:color w:val="000000"/>
                <w:lang w:eastAsia="it-IT"/>
              </w:rPr>
            </w:pPr>
            <w:r w:rsidRPr="002F17EC">
              <w:rPr>
                <w:rFonts w:ascii="Arial" w:eastAsia="Times New Roman" w:hAnsi="Arial" w:cs="Arial"/>
                <w:b/>
                <w:bCs/>
                <w:color w:val="000000"/>
                <w:lang w:eastAsia="it-IT"/>
              </w:rPr>
              <w:t> </w:t>
            </w:r>
          </w:p>
        </w:tc>
        <w:tc>
          <w:tcPr>
            <w:tcW w:w="1060" w:type="dxa"/>
            <w:tcBorders>
              <w:top w:val="nil"/>
              <w:left w:val="nil"/>
              <w:bottom w:val="single" w:sz="4" w:space="0" w:color="auto"/>
              <w:right w:val="single" w:sz="4" w:space="0" w:color="auto"/>
            </w:tcBorders>
            <w:shd w:val="clear" w:color="000000" w:fill="FFFFFF"/>
            <w:vAlign w:val="center"/>
            <w:hideMark/>
          </w:tcPr>
          <w:p w14:paraId="7E9CC50D" w14:textId="77777777" w:rsidR="002F17EC" w:rsidRPr="002F17EC" w:rsidRDefault="002F17EC" w:rsidP="002F17EC">
            <w:pPr>
              <w:widowControl/>
              <w:autoSpaceDE/>
              <w:autoSpaceDN/>
              <w:jc w:val="center"/>
              <w:rPr>
                <w:rFonts w:ascii="Arial" w:eastAsia="Times New Roman" w:hAnsi="Arial" w:cs="Arial"/>
                <w:b/>
                <w:bCs/>
                <w:color w:val="000000"/>
                <w:lang w:eastAsia="it-IT"/>
              </w:rPr>
            </w:pPr>
            <w:r w:rsidRPr="002F17EC">
              <w:rPr>
                <w:rFonts w:ascii="Arial" w:eastAsia="Times New Roman" w:hAnsi="Arial" w:cs="Arial"/>
                <w:b/>
                <w:bCs/>
                <w:color w:val="000000"/>
                <w:lang w:eastAsia="it-IT"/>
              </w:rPr>
              <w:t> </w:t>
            </w:r>
          </w:p>
        </w:tc>
        <w:tc>
          <w:tcPr>
            <w:tcW w:w="1240" w:type="dxa"/>
            <w:tcBorders>
              <w:top w:val="nil"/>
              <w:left w:val="nil"/>
              <w:bottom w:val="single" w:sz="4" w:space="0" w:color="auto"/>
              <w:right w:val="single" w:sz="4" w:space="0" w:color="auto"/>
            </w:tcBorders>
            <w:shd w:val="clear" w:color="000000" w:fill="FFFFFF"/>
            <w:noWrap/>
            <w:vAlign w:val="center"/>
            <w:hideMark/>
          </w:tcPr>
          <w:p w14:paraId="5F407A55" w14:textId="77777777" w:rsidR="002F17EC" w:rsidRPr="002F17EC" w:rsidRDefault="002F17EC" w:rsidP="002F17EC">
            <w:pPr>
              <w:widowControl/>
              <w:autoSpaceDE/>
              <w:autoSpaceDN/>
              <w:jc w:val="center"/>
              <w:rPr>
                <w:rFonts w:eastAsia="Times New Roman"/>
                <w:b/>
                <w:bCs/>
                <w:color w:val="000000"/>
                <w:lang w:eastAsia="it-IT"/>
              </w:rPr>
            </w:pPr>
            <w:r w:rsidRPr="002F17EC">
              <w:rPr>
                <w:rFonts w:eastAsia="Times New Roman"/>
                <w:b/>
                <w:bCs/>
                <w:color w:val="000000"/>
                <w:lang w:eastAsia="it-IT"/>
              </w:rPr>
              <w:t> </w:t>
            </w:r>
          </w:p>
        </w:tc>
        <w:tc>
          <w:tcPr>
            <w:tcW w:w="1400" w:type="dxa"/>
            <w:tcBorders>
              <w:top w:val="nil"/>
              <w:left w:val="nil"/>
              <w:bottom w:val="single" w:sz="4" w:space="0" w:color="auto"/>
              <w:right w:val="single" w:sz="4" w:space="0" w:color="auto"/>
            </w:tcBorders>
            <w:shd w:val="clear" w:color="000000" w:fill="FFFFFF"/>
            <w:vAlign w:val="center"/>
            <w:hideMark/>
          </w:tcPr>
          <w:p w14:paraId="47A1FD66" w14:textId="77777777" w:rsidR="002F17EC" w:rsidRPr="002F17EC" w:rsidRDefault="002F17EC" w:rsidP="002F17EC">
            <w:pPr>
              <w:widowControl/>
              <w:autoSpaceDE/>
              <w:autoSpaceDN/>
              <w:jc w:val="right"/>
              <w:rPr>
                <w:rFonts w:ascii="Arial" w:eastAsia="Times New Roman" w:hAnsi="Arial" w:cs="Arial"/>
                <w:b/>
                <w:bCs/>
                <w:color w:val="000000"/>
                <w:lang w:eastAsia="it-IT"/>
              </w:rPr>
            </w:pPr>
            <w:r w:rsidRPr="002F17EC">
              <w:rPr>
                <w:rFonts w:ascii="Arial" w:eastAsia="Times New Roman" w:hAnsi="Arial" w:cs="Arial"/>
                <w:b/>
                <w:bCs/>
                <w:color w:val="000000"/>
                <w:lang w:eastAsia="it-IT"/>
              </w:rPr>
              <w:t>€ 25.845,33</w:t>
            </w:r>
          </w:p>
        </w:tc>
        <w:tc>
          <w:tcPr>
            <w:tcW w:w="1400" w:type="dxa"/>
            <w:tcBorders>
              <w:top w:val="nil"/>
              <w:left w:val="nil"/>
              <w:bottom w:val="single" w:sz="4" w:space="0" w:color="auto"/>
              <w:right w:val="single" w:sz="4" w:space="0" w:color="auto"/>
            </w:tcBorders>
            <w:shd w:val="clear" w:color="000000" w:fill="FFFFFF"/>
            <w:vAlign w:val="center"/>
            <w:hideMark/>
          </w:tcPr>
          <w:p w14:paraId="2C8308D3" w14:textId="77777777" w:rsidR="002F17EC" w:rsidRPr="002F17EC" w:rsidRDefault="002F17EC" w:rsidP="002F17EC">
            <w:pPr>
              <w:widowControl/>
              <w:autoSpaceDE/>
              <w:autoSpaceDN/>
              <w:jc w:val="right"/>
              <w:rPr>
                <w:rFonts w:ascii="Arial" w:eastAsia="Times New Roman" w:hAnsi="Arial" w:cs="Arial"/>
                <w:b/>
                <w:bCs/>
                <w:color w:val="000000"/>
                <w:lang w:eastAsia="it-IT"/>
              </w:rPr>
            </w:pPr>
            <w:r w:rsidRPr="002F17EC">
              <w:rPr>
                <w:rFonts w:ascii="Arial" w:eastAsia="Times New Roman" w:hAnsi="Arial" w:cs="Arial"/>
                <w:b/>
                <w:bCs/>
                <w:color w:val="000000"/>
                <w:lang w:eastAsia="it-IT"/>
              </w:rPr>
              <w:t>€ 9.092,39</w:t>
            </w:r>
          </w:p>
        </w:tc>
        <w:tc>
          <w:tcPr>
            <w:tcW w:w="1400" w:type="dxa"/>
            <w:tcBorders>
              <w:top w:val="nil"/>
              <w:left w:val="nil"/>
              <w:bottom w:val="single" w:sz="4" w:space="0" w:color="auto"/>
              <w:right w:val="single" w:sz="4" w:space="0" w:color="auto"/>
            </w:tcBorders>
            <w:shd w:val="clear" w:color="000000" w:fill="FFFFFF"/>
            <w:vAlign w:val="center"/>
            <w:hideMark/>
          </w:tcPr>
          <w:p w14:paraId="39F6472B" w14:textId="77777777" w:rsidR="002F17EC" w:rsidRPr="002F17EC" w:rsidRDefault="002F17EC" w:rsidP="002F17EC">
            <w:pPr>
              <w:widowControl/>
              <w:autoSpaceDE/>
              <w:autoSpaceDN/>
              <w:jc w:val="right"/>
              <w:rPr>
                <w:rFonts w:ascii="Arial" w:eastAsia="Times New Roman" w:hAnsi="Arial" w:cs="Arial"/>
                <w:b/>
                <w:bCs/>
                <w:color w:val="000000"/>
                <w:lang w:eastAsia="it-IT"/>
              </w:rPr>
            </w:pPr>
            <w:r w:rsidRPr="002F17EC">
              <w:rPr>
                <w:rFonts w:ascii="Arial" w:eastAsia="Times New Roman" w:hAnsi="Arial" w:cs="Arial"/>
                <w:b/>
                <w:bCs/>
                <w:color w:val="000000"/>
                <w:lang w:eastAsia="it-IT"/>
              </w:rPr>
              <w:t>€ 34.937,72</w:t>
            </w:r>
          </w:p>
        </w:tc>
        <w:tc>
          <w:tcPr>
            <w:tcW w:w="4619" w:type="dxa"/>
            <w:tcBorders>
              <w:top w:val="nil"/>
              <w:left w:val="nil"/>
              <w:bottom w:val="single" w:sz="4" w:space="0" w:color="auto"/>
              <w:right w:val="single" w:sz="4" w:space="0" w:color="auto"/>
            </w:tcBorders>
            <w:shd w:val="clear" w:color="000000" w:fill="FFFFFF"/>
            <w:vAlign w:val="center"/>
            <w:hideMark/>
          </w:tcPr>
          <w:p w14:paraId="3814FF29" w14:textId="77777777" w:rsidR="002F17EC" w:rsidRPr="002F17EC" w:rsidRDefault="002F17EC" w:rsidP="002F17EC">
            <w:pPr>
              <w:widowControl/>
              <w:autoSpaceDE/>
              <w:autoSpaceDN/>
              <w:jc w:val="center"/>
              <w:rPr>
                <w:rFonts w:ascii="Arial" w:eastAsia="Times New Roman" w:hAnsi="Arial" w:cs="Arial"/>
                <w:b/>
                <w:bCs/>
                <w:color w:val="000000"/>
                <w:lang w:eastAsia="it-IT"/>
              </w:rPr>
            </w:pPr>
            <w:r w:rsidRPr="002F17EC">
              <w:rPr>
                <w:rFonts w:ascii="Arial" w:eastAsia="Times New Roman" w:hAnsi="Arial" w:cs="Arial"/>
                <w:b/>
                <w:bCs/>
                <w:color w:val="000000"/>
                <w:lang w:eastAsia="it-IT"/>
              </w:rPr>
              <w:t> </w:t>
            </w:r>
          </w:p>
        </w:tc>
        <w:tc>
          <w:tcPr>
            <w:tcW w:w="940" w:type="dxa"/>
            <w:tcBorders>
              <w:top w:val="nil"/>
              <w:left w:val="nil"/>
              <w:bottom w:val="single" w:sz="4" w:space="0" w:color="auto"/>
              <w:right w:val="single" w:sz="4" w:space="0" w:color="auto"/>
            </w:tcBorders>
            <w:shd w:val="clear" w:color="auto" w:fill="auto"/>
            <w:noWrap/>
            <w:vAlign w:val="center"/>
            <w:hideMark/>
          </w:tcPr>
          <w:p w14:paraId="188D86C3"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940" w:type="dxa"/>
            <w:tcBorders>
              <w:top w:val="nil"/>
              <w:left w:val="nil"/>
              <w:bottom w:val="single" w:sz="4" w:space="0" w:color="auto"/>
              <w:right w:val="single" w:sz="4" w:space="0" w:color="auto"/>
            </w:tcBorders>
            <w:shd w:val="clear" w:color="auto" w:fill="auto"/>
            <w:noWrap/>
            <w:vAlign w:val="center"/>
            <w:hideMark/>
          </w:tcPr>
          <w:p w14:paraId="0877A988"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r>
      <w:tr w:rsidR="002F17EC" w:rsidRPr="002F17EC" w14:paraId="16FA09D9" w14:textId="77777777" w:rsidTr="002F17EC">
        <w:trPr>
          <w:divId w:val="684671273"/>
          <w:trHeight w:val="195"/>
        </w:trPr>
        <w:tc>
          <w:tcPr>
            <w:tcW w:w="1140" w:type="dxa"/>
            <w:tcBorders>
              <w:top w:val="nil"/>
              <w:left w:val="single" w:sz="4" w:space="0" w:color="auto"/>
              <w:bottom w:val="single" w:sz="4" w:space="0" w:color="auto"/>
              <w:right w:val="single" w:sz="4" w:space="0" w:color="auto"/>
            </w:tcBorders>
            <w:shd w:val="clear" w:color="000000" w:fill="FFFFFF"/>
            <w:noWrap/>
            <w:vAlign w:val="center"/>
            <w:hideMark/>
          </w:tcPr>
          <w:p w14:paraId="71EF7B46"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0B592059"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1120" w:type="dxa"/>
            <w:tcBorders>
              <w:top w:val="nil"/>
              <w:left w:val="nil"/>
              <w:bottom w:val="single" w:sz="4" w:space="0" w:color="auto"/>
              <w:right w:val="single" w:sz="4" w:space="0" w:color="auto"/>
            </w:tcBorders>
            <w:shd w:val="clear" w:color="000000" w:fill="FFFFFF"/>
            <w:noWrap/>
            <w:vAlign w:val="center"/>
            <w:hideMark/>
          </w:tcPr>
          <w:p w14:paraId="753AA9CE"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921" w:type="dxa"/>
            <w:tcBorders>
              <w:top w:val="nil"/>
              <w:left w:val="nil"/>
              <w:bottom w:val="single" w:sz="4" w:space="0" w:color="auto"/>
              <w:right w:val="single" w:sz="4" w:space="0" w:color="auto"/>
            </w:tcBorders>
            <w:shd w:val="clear" w:color="000000" w:fill="FFFFFF"/>
            <w:noWrap/>
            <w:vAlign w:val="center"/>
            <w:hideMark/>
          </w:tcPr>
          <w:p w14:paraId="66913BDE"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1060" w:type="dxa"/>
            <w:tcBorders>
              <w:top w:val="nil"/>
              <w:left w:val="nil"/>
              <w:bottom w:val="single" w:sz="4" w:space="0" w:color="auto"/>
              <w:right w:val="single" w:sz="4" w:space="0" w:color="auto"/>
            </w:tcBorders>
            <w:shd w:val="clear" w:color="000000" w:fill="FFFFFF"/>
            <w:noWrap/>
            <w:vAlign w:val="center"/>
            <w:hideMark/>
          </w:tcPr>
          <w:p w14:paraId="6CB2B38C"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1240" w:type="dxa"/>
            <w:tcBorders>
              <w:top w:val="nil"/>
              <w:left w:val="nil"/>
              <w:bottom w:val="single" w:sz="4" w:space="0" w:color="auto"/>
              <w:right w:val="single" w:sz="4" w:space="0" w:color="auto"/>
            </w:tcBorders>
            <w:shd w:val="clear" w:color="000000" w:fill="FFFFFF"/>
            <w:noWrap/>
            <w:vAlign w:val="center"/>
            <w:hideMark/>
          </w:tcPr>
          <w:p w14:paraId="1E9F0463"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1400" w:type="dxa"/>
            <w:tcBorders>
              <w:top w:val="nil"/>
              <w:left w:val="nil"/>
              <w:bottom w:val="single" w:sz="4" w:space="0" w:color="auto"/>
              <w:right w:val="single" w:sz="4" w:space="0" w:color="auto"/>
            </w:tcBorders>
            <w:shd w:val="clear" w:color="000000" w:fill="FFFFFF"/>
            <w:noWrap/>
            <w:vAlign w:val="center"/>
            <w:hideMark/>
          </w:tcPr>
          <w:p w14:paraId="55780DA0"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1400" w:type="dxa"/>
            <w:tcBorders>
              <w:top w:val="nil"/>
              <w:left w:val="nil"/>
              <w:bottom w:val="single" w:sz="4" w:space="0" w:color="auto"/>
              <w:right w:val="single" w:sz="4" w:space="0" w:color="auto"/>
            </w:tcBorders>
            <w:shd w:val="clear" w:color="000000" w:fill="FFFFFF"/>
            <w:noWrap/>
            <w:vAlign w:val="center"/>
            <w:hideMark/>
          </w:tcPr>
          <w:p w14:paraId="79AF8DC9"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1400" w:type="dxa"/>
            <w:tcBorders>
              <w:top w:val="nil"/>
              <w:left w:val="nil"/>
              <w:bottom w:val="single" w:sz="4" w:space="0" w:color="auto"/>
              <w:right w:val="single" w:sz="4" w:space="0" w:color="auto"/>
            </w:tcBorders>
            <w:shd w:val="clear" w:color="000000" w:fill="FFFFFF"/>
            <w:noWrap/>
            <w:vAlign w:val="center"/>
            <w:hideMark/>
          </w:tcPr>
          <w:p w14:paraId="5EDF4FFA" w14:textId="77777777" w:rsidR="002F17EC" w:rsidRPr="002F17EC" w:rsidRDefault="002F17EC" w:rsidP="002F17EC">
            <w:pPr>
              <w:widowControl/>
              <w:autoSpaceDE/>
              <w:autoSpaceDN/>
              <w:jc w:val="center"/>
              <w:rPr>
                <w:rFonts w:eastAsia="Times New Roman"/>
                <w:b/>
                <w:bCs/>
                <w:color w:val="000000"/>
                <w:lang w:eastAsia="it-IT"/>
              </w:rPr>
            </w:pPr>
            <w:r w:rsidRPr="002F17EC">
              <w:rPr>
                <w:rFonts w:eastAsia="Times New Roman"/>
                <w:b/>
                <w:bCs/>
                <w:color w:val="000000"/>
                <w:lang w:eastAsia="it-IT"/>
              </w:rPr>
              <w:t> </w:t>
            </w:r>
          </w:p>
        </w:tc>
        <w:tc>
          <w:tcPr>
            <w:tcW w:w="4619" w:type="dxa"/>
            <w:tcBorders>
              <w:top w:val="nil"/>
              <w:left w:val="nil"/>
              <w:bottom w:val="single" w:sz="4" w:space="0" w:color="auto"/>
              <w:right w:val="single" w:sz="4" w:space="0" w:color="auto"/>
            </w:tcBorders>
            <w:shd w:val="clear" w:color="000000" w:fill="FFFFFF"/>
            <w:vAlign w:val="center"/>
            <w:hideMark/>
          </w:tcPr>
          <w:p w14:paraId="380C22AE"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940" w:type="dxa"/>
            <w:tcBorders>
              <w:top w:val="nil"/>
              <w:left w:val="nil"/>
              <w:bottom w:val="single" w:sz="4" w:space="0" w:color="auto"/>
              <w:right w:val="single" w:sz="4" w:space="0" w:color="auto"/>
            </w:tcBorders>
            <w:shd w:val="clear" w:color="auto" w:fill="auto"/>
            <w:noWrap/>
            <w:vAlign w:val="center"/>
            <w:hideMark/>
          </w:tcPr>
          <w:p w14:paraId="449B4687"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940" w:type="dxa"/>
            <w:tcBorders>
              <w:top w:val="nil"/>
              <w:left w:val="nil"/>
              <w:bottom w:val="single" w:sz="4" w:space="0" w:color="auto"/>
              <w:right w:val="single" w:sz="4" w:space="0" w:color="auto"/>
            </w:tcBorders>
            <w:shd w:val="clear" w:color="auto" w:fill="auto"/>
            <w:noWrap/>
            <w:vAlign w:val="center"/>
            <w:hideMark/>
          </w:tcPr>
          <w:p w14:paraId="13ED704E"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r>
      <w:tr w:rsidR="002F17EC" w:rsidRPr="002F17EC" w14:paraId="70E7476E" w14:textId="77777777" w:rsidTr="002F17EC">
        <w:trPr>
          <w:divId w:val="684671273"/>
          <w:trHeight w:val="375"/>
        </w:trPr>
        <w:tc>
          <w:tcPr>
            <w:tcW w:w="15320" w:type="dxa"/>
            <w:gridSpan w:val="10"/>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11589570" w14:textId="77777777" w:rsidR="002F17EC" w:rsidRPr="002F17EC" w:rsidRDefault="002F17EC" w:rsidP="002F17EC">
            <w:pPr>
              <w:widowControl/>
              <w:autoSpaceDE/>
              <w:autoSpaceDN/>
              <w:jc w:val="center"/>
              <w:rPr>
                <w:rFonts w:eastAsia="Times New Roman"/>
                <w:b/>
                <w:bCs/>
                <w:color w:val="000000"/>
                <w:sz w:val="28"/>
                <w:szCs w:val="28"/>
                <w:lang w:eastAsia="it-IT"/>
              </w:rPr>
            </w:pPr>
            <w:r w:rsidRPr="002F17EC">
              <w:rPr>
                <w:rFonts w:eastAsia="Times New Roman"/>
                <w:b/>
                <w:bCs/>
                <w:color w:val="000000"/>
                <w:sz w:val="28"/>
                <w:szCs w:val="28"/>
                <w:lang w:eastAsia="it-IT"/>
              </w:rPr>
              <w:t>Assunzioni 2023 tempo indeterminato</w:t>
            </w:r>
          </w:p>
        </w:tc>
        <w:tc>
          <w:tcPr>
            <w:tcW w:w="940" w:type="dxa"/>
            <w:tcBorders>
              <w:top w:val="nil"/>
              <w:left w:val="nil"/>
              <w:bottom w:val="single" w:sz="4" w:space="0" w:color="auto"/>
              <w:right w:val="single" w:sz="4" w:space="0" w:color="auto"/>
            </w:tcBorders>
            <w:shd w:val="clear" w:color="auto" w:fill="auto"/>
            <w:noWrap/>
            <w:vAlign w:val="center"/>
            <w:hideMark/>
          </w:tcPr>
          <w:p w14:paraId="0E69A7BB"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940" w:type="dxa"/>
            <w:tcBorders>
              <w:top w:val="nil"/>
              <w:left w:val="nil"/>
              <w:bottom w:val="single" w:sz="4" w:space="0" w:color="auto"/>
              <w:right w:val="single" w:sz="4" w:space="0" w:color="auto"/>
            </w:tcBorders>
            <w:shd w:val="clear" w:color="auto" w:fill="auto"/>
            <w:noWrap/>
            <w:vAlign w:val="center"/>
            <w:hideMark/>
          </w:tcPr>
          <w:p w14:paraId="065473B3"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r>
      <w:tr w:rsidR="002F17EC" w:rsidRPr="002F17EC" w14:paraId="2220EE80" w14:textId="77777777" w:rsidTr="002F17EC">
        <w:trPr>
          <w:divId w:val="684671273"/>
          <w:trHeight w:val="825"/>
        </w:trPr>
        <w:tc>
          <w:tcPr>
            <w:tcW w:w="1140" w:type="dxa"/>
            <w:tcBorders>
              <w:top w:val="nil"/>
              <w:left w:val="single" w:sz="4" w:space="0" w:color="auto"/>
              <w:bottom w:val="nil"/>
              <w:right w:val="single" w:sz="4" w:space="0" w:color="auto"/>
            </w:tcBorders>
            <w:shd w:val="clear" w:color="000000" w:fill="FFFFFF"/>
            <w:vAlign w:val="center"/>
            <w:hideMark/>
          </w:tcPr>
          <w:p w14:paraId="73AC4A02" w14:textId="77777777" w:rsidR="002F17EC" w:rsidRPr="002F17EC" w:rsidRDefault="002F17EC" w:rsidP="002F17EC">
            <w:pPr>
              <w:widowControl/>
              <w:autoSpaceDE/>
              <w:autoSpaceDN/>
              <w:jc w:val="center"/>
              <w:rPr>
                <w:rFonts w:ascii="Arial" w:eastAsia="Times New Roman" w:hAnsi="Arial" w:cs="Arial"/>
                <w:b/>
                <w:bCs/>
                <w:color w:val="000000"/>
                <w:lang w:eastAsia="it-IT"/>
              </w:rPr>
            </w:pPr>
            <w:r w:rsidRPr="002F17EC">
              <w:rPr>
                <w:rFonts w:ascii="Arial" w:eastAsia="Times New Roman" w:hAnsi="Arial" w:cs="Arial"/>
                <w:b/>
                <w:bCs/>
                <w:color w:val="000000"/>
                <w:lang w:eastAsia="it-IT"/>
              </w:rPr>
              <w:t>CTG</w:t>
            </w:r>
          </w:p>
        </w:tc>
        <w:tc>
          <w:tcPr>
            <w:tcW w:w="1020" w:type="dxa"/>
            <w:tcBorders>
              <w:top w:val="nil"/>
              <w:left w:val="nil"/>
              <w:bottom w:val="nil"/>
              <w:right w:val="single" w:sz="4" w:space="0" w:color="auto"/>
            </w:tcBorders>
            <w:shd w:val="clear" w:color="auto" w:fill="auto"/>
            <w:vAlign w:val="center"/>
            <w:hideMark/>
          </w:tcPr>
          <w:p w14:paraId="33A02317" w14:textId="77777777" w:rsidR="002F17EC" w:rsidRPr="002F17EC" w:rsidRDefault="002F17EC" w:rsidP="002F17EC">
            <w:pPr>
              <w:widowControl/>
              <w:autoSpaceDE/>
              <w:autoSpaceDN/>
              <w:jc w:val="center"/>
              <w:rPr>
                <w:rFonts w:ascii="Arial" w:eastAsia="Times New Roman" w:hAnsi="Arial" w:cs="Arial"/>
                <w:b/>
                <w:bCs/>
                <w:color w:val="000000"/>
                <w:sz w:val="20"/>
                <w:szCs w:val="20"/>
                <w:lang w:eastAsia="it-IT"/>
              </w:rPr>
            </w:pPr>
            <w:r w:rsidRPr="002F17EC">
              <w:rPr>
                <w:rFonts w:ascii="Arial" w:eastAsia="Times New Roman" w:hAnsi="Arial" w:cs="Arial"/>
                <w:b/>
                <w:bCs/>
                <w:color w:val="000000"/>
                <w:sz w:val="20"/>
                <w:szCs w:val="20"/>
                <w:lang w:eastAsia="it-IT"/>
              </w:rPr>
              <w:t>n. Unità</w:t>
            </w:r>
          </w:p>
        </w:tc>
        <w:tc>
          <w:tcPr>
            <w:tcW w:w="1120" w:type="dxa"/>
            <w:tcBorders>
              <w:top w:val="nil"/>
              <w:left w:val="nil"/>
              <w:bottom w:val="nil"/>
              <w:right w:val="single" w:sz="4" w:space="0" w:color="auto"/>
            </w:tcBorders>
            <w:shd w:val="clear" w:color="auto" w:fill="auto"/>
            <w:vAlign w:val="center"/>
            <w:hideMark/>
          </w:tcPr>
          <w:p w14:paraId="216F06A5" w14:textId="77777777" w:rsidR="002F17EC" w:rsidRPr="002F17EC" w:rsidRDefault="002F17EC" w:rsidP="002F17EC">
            <w:pPr>
              <w:widowControl/>
              <w:autoSpaceDE/>
              <w:autoSpaceDN/>
              <w:jc w:val="center"/>
              <w:rPr>
                <w:rFonts w:ascii="Arial" w:eastAsia="Times New Roman" w:hAnsi="Arial" w:cs="Arial"/>
                <w:b/>
                <w:bCs/>
                <w:color w:val="000000"/>
                <w:sz w:val="18"/>
                <w:szCs w:val="18"/>
                <w:lang w:eastAsia="it-IT"/>
              </w:rPr>
            </w:pPr>
            <w:r w:rsidRPr="002F17EC">
              <w:rPr>
                <w:rFonts w:ascii="Arial" w:eastAsia="Times New Roman" w:hAnsi="Arial" w:cs="Arial"/>
                <w:b/>
                <w:bCs/>
                <w:color w:val="000000"/>
                <w:sz w:val="18"/>
                <w:szCs w:val="18"/>
                <w:lang w:eastAsia="it-IT"/>
              </w:rPr>
              <w:t>% Tempo parziale in tempo pieno</w:t>
            </w:r>
          </w:p>
        </w:tc>
        <w:tc>
          <w:tcPr>
            <w:tcW w:w="921" w:type="dxa"/>
            <w:tcBorders>
              <w:top w:val="nil"/>
              <w:left w:val="nil"/>
              <w:bottom w:val="nil"/>
              <w:right w:val="single" w:sz="4" w:space="0" w:color="auto"/>
            </w:tcBorders>
            <w:shd w:val="clear" w:color="auto" w:fill="auto"/>
            <w:vAlign w:val="center"/>
            <w:hideMark/>
          </w:tcPr>
          <w:p w14:paraId="3B5EA0E3" w14:textId="77777777" w:rsidR="002F17EC" w:rsidRPr="002F17EC" w:rsidRDefault="002F17EC" w:rsidP="002F17EC">
            <w:pPr>
              <w:widowControl/>
              <w:autoSpaceDE/>
              <w:autoSpaceDN/>
              <w:jc w:val="center"/>
              <w:rPr>
                <w:rFonts w:ascii="Arial" w:eastAsia="Times New Roman" w:hAnsi="Arial" w:cs="Arial"/>
                <w:b/>
                <w:bCs/>
                <w:color w:val="000000"/>
                <w:sz w:val="18"/>
                <w:szCs w:val="18"/>
                <w:lang w:eastAsia="it-IT"/>
              </w:rPr>
            </w:pPr>
            <w:r w:rsidRPr="002F17EC">
              <w:rPr>
                <w:rFonts w:ascii="Arial" w:eastAsia="Times New Roman" w:hAnsi="Arial" w:cs="Arial"/>
                <w:b/>
                <w:bCs/>
                <w:color w:val="000000"/>
                <w:sz w:val="18"/>
                <w:szCs w:val="18"/>
                <w:lang w:eastAsia="it-IT"/>
              </w:rPr>
              <w:t>mesi/anno</w:t>
            </w:r>
          </w:p>
        </w:tc>
        <w:tc>
          <w:tcPr>
            <w:tcW w:w="1060" w:type="dxa"/>
            <w:tcBorders>
              <w:top w:val="nil"/>
              <w:left w:val="nil"/>
              <w:bottom w:val="nil"/>
              <w:right w:val="single" w:sz="4" w:space="0" w:color="auto"/>
            </w:tcBorders>
            <w:shd w:val="clear" w:color="000000" w:fill="FFFFFF"/>
            <w:vAlign w:val="center"/>
            <w:hideMark/>
          </w:tcPr>
          <w:p w14:paraId="384F001A" w14:textId="77777777" w:rsidR="002F17EC" w:rsidRPr="002F17EC" w:rsidRDefault="002F17EC" w:rsidP="002F17EC">
            <w:pPr>
              <w:widowControl/>
              <w:autoSpaceDE/>
              <w:autoSpaceDN/>
              <w:jc w:val="center"/>
              <w:rPr>
                <w:rFonts w:ascii="Arial" w:eastAsia="Times New Roman" w:hAnsi="Arial" w:cs="Arial"/>
                <w:b/>
                <w:bCs/>
                <w:color w:val="000000"/>
                <w:sz w:val="20"/>
                <w:szCs w:val="20"/>
                <w:lang w:eastAsia="it-IT"/>
              </w:rPr>
            </w:pPr>
            <w:r w:rsidRPr="002F17EC">
              <w:rPr>
                <w:rFonts w:ascii="Arial" w:eastAsia="Times New Roman" w:hAnsi="Arial" w:cs="Arial"/>
                <w:b/>
                <w:bCs/>
                <w:color w:val="000000"/>
                <w:sz w:val="20"/>
                <w:szCs w:val="20"/>
                <w:lang w:eastAsia="it-IT"/>
              </w:rPr>
              <w:t>TOTALE</w:t>
            </w:r>
            <w:r w:rsidRPr="002F17EC">
              <w:rPr>
                <w:rFonts w:ascii="Arial" w:eastAsia="Times New Roman" w:hAnsi="Arial" w:cs="Arial"/>
                <w:b/>
                <w:bCs/>
                <w:color w:val="000000"/>
                <w:sz w:val="20"/>
                <w:szCs w:val="20"/>
                <w:lang w:eastAsia="it-IT"/>
              </w:rPr>
              <w:br/>
              <w:t>EQUIV.</w:t>
            </w:r>
          </w:p>
        </w:tc>
        <w:tc>
          <w:tcPr>
            <w:tcW w:w="1240" w:type="dxa"/>
            <w:tcBorders>
              <w:top w:val="nil"/>
              <w:left w:val="nil"/>
              <w:bottom w:val="single" w:sz="4" w:space="0" w:color="auto"/>
              <w:right w:val="single" w:sz="4" w:space="0" w:color="auto"/>
            </w:tcBorders>
            <w:shd w:val="clear" w:color="000000" w:fill="FFFFFF"/>
            <w:vAlign w:val="center"/>
            <w:hideMark/>
          </w:tcPr>
          <w:p w14:paraId="49C3C4E7" w14:textId="77777777" w:rsidR="002F17EC" w:rsidRPr="002F17EC" w:rsidRDefault="002F17EC" w:rsidP="002F17EC">
            <w:pPr>
              <w:widowControl/>
              <w:autoSpaceDE/>
              <w:autoSpaceDN/>
              <w:jc w:val="center"/>
              <w:rPr>
                <w:rFonts w:ascii="Arial" w:eastAsia="Times New Roman" w:hAnsi="Arial" w:cs="Arial"/>
                <w:b/>
                <w:bCs/>
                <w:color w:val="000000"/>
                <w:sz w:val="20"/>
                <w:szCs w:val="20"/>
                <w:lang w:eastAsia="it-IT"/>
              </w:rPr>
            </w:pPr>
            <w:r w:rsidRPr="002F17EC">
              <w:rPr>
                <w:rFonts w:ascii="Arial" w:eastAsia="Times New Roman" w:hAnsi="Arial" w:cs="Arial"/>
                <w:b/>
                <w:bCs/>
                <w:color w:val="000000"/>
                <w:sz w:val="20"/>
                <w:szCs w:val="20"/>
                <w:lang w:eastAsia="it-IT"/>
              </w:rPr>
              <w:t>Spesa per unità su base annua</w:t>
            </w:r>
          </w:p>
        </w:tc>
        <w:tc>
          <w:tcPr>
            <w:tcW w:w="1400" w:type="dxa"/>
            <w:tcBorders>
              <w:top w:val="nil"/>
              <w:left w:val="nil"/>
              <w:bottom w:val="nil"/>
              <w:right w:val="single" w:sz="4" w:space="0" w:color="auto"/>
            </w:tcBorders>
            <w:shd w:val="clear" w:color="000000" w:fill="FFFFFF"/>
            <w:vAlign w:val="center"/>
            <w:hideMark/>
          </w:tcPr>
          <w:p w14:paraId="7665BB7D" w14:textId="77777777" w:rsidR="002F17EC" w:rsidRPr="002F17EC" w:rsidRDefault="002F17EC" w:rsidP="002F17EC">
            <w:pPr>
              <w:widowControl/>
              <w:autoSpaceDE/>
              <w:autoSpaceDN/>
              <w:jc w:val="center"/>
              <w:rPr>
                <w:rFonts w:eastAsia="Times New Roman"/>
                <w:b/>
                <w:bCs/>
                <w:color w:val="000000"/>
                <w:sz w:val="20"/>
                <w:szCs w:val="20"/>
                <w:lang w:eastAsia="it-IT"/>
              </w:rPr>
            </w:pPr>
            <w:r w:rsidRPr="002F17EC">
              <w:rPr>
                <w:rFonts w:eastAsia="Times New Roman"/>
                <w:b/>
                <w:bCs/>
                <w:color w:val="000000"/>
                <w:sz w:val="20"/>
                <w:szCs w:val="20"/>
                <w:lang w:eastAsia="it-IT"/>
              </w:rPr>
              <w:t>Maggiore spesa per stipendi</w:t>
            </w:r>
          </w:p>
        </w:tc>
        <w:tc>
          <w:tcPr>
            <w:tcW w:w="1400" w:type="dxa"/>
            <w:tcBorders>
              <w:top w:val="nil"/>
              <w:left w:val="nil"/>
              <w:bottom w:val="nil"/>
              <w:right w:val="single" w:sz="4" w:space="0" w:color="auto"/>
            </w:tcBorders>
            <w:shd w:val="clear" w:color="000000" w:fill="FFFFFF"/>
            <w:vAlign w:val="center"/>
            <w:hideMark/>
          </w:tcPr>
          <w:p w14:paraId="37D6A7FE" w14:textId="77777777" w:rsidR="002F17EC" w:rsidRPr="002F17EC" w:rsidRDefault="002F17EC" w:rsidP="002F17EC">
            <w:pPr>
              <w:widowControl/>
              <w:autoSpaceDE/>
              <w:autoSpaceDN/>
              <w:jc w:val="center"/>
              <w:rPr>
                <w:rFonts w:eastAsia="Times New Roman"/>
                <w:b/>
                <w:bCs/>
                <w:color w:val="000000"/>
                <w:sz w:val="20"/>
                <w:szCs w:val="20"/>
                <w:lang w:eastAsia="it-IT"/>
              </w:rPr>
            </w:pPr>
            <w:r w:rsidRPr="002F17EC">
              <w:rPr>
                <w:rFonts w:eastAsia="Times New Roman"/>
                <w:b/>
                <w:bCs/>
                <w:color w:val="000000"/>
                <w:sz w:val="20"/>
                <w:szCs w:val="20"/>
                <w:lang w:eastAsia="it-IT"/>
              </w:rPr>
              <w:t>CONTRIBUTI ed IRAP (tot. 35,18%)</w:t>
            </w:r>
          </w:p>
        </w:tc>
        <w:tc>
          <w:tcPr>
            <w:tcW w:w="1400" w:type="dxa"/>
            <w:tcBorders>
              <w:top w:val="nil"/>
              <w:left w:val="nil"/>
              <w:bottom w:val="nil"/>
              <w:right w:val="single" w:sz="4" w:space="0" w:color="auto"/>
            </w:tcBorders>
            <w:shd w:val="clear" w:color="000000" w:fill="FFFFFF"/>
            <w:vAlign w:val="center"/>
            <w:hideMark/>
          </w:tcPr>
          <w:p w14:paraId="40F77F3C" w14:textId="77777777" w:rsidR="002F17EC" w:rsidRPr="002F17EC" w:rsidRDefault="002F17EC" w:rsidP="002F17EC">
            <w:pPr>
              <w:widowControl/>
              <w:autoSpaceDE/>
              <w:autoSpaceDN/>
              <w:jc w:val="center"/>
              <w:rPr>
                <w:rFonts w:eastAsia="Times New Roman"/>
                <w:b/>
                <w:bCs/>
                <w:color w:val="000000"/>
                <w:sz w:val="20"/>
                <w:szCs w:val="20"/>
                <w:lang w:eastAsia="it-IT"/>
              </w:rPr>
            </w:pPr>
            <w:r w:rsidRPr="002F17EC">
              <w:rPr>
                <w:rFonts w:eastAsia="Times New Roman"/>
                <w:b/>
                <w:bCs/>
                <w:color w:val="000000"/>
                <w:sz w:val="20"/>
                <w:szCs w:val="20"/>
                <w:lang w:eastAsia="it-IT"/>
              </w:rPr>
              <w:t>SPESA</w:t>
            </w:r>
            <w:r w:rsidRPr="002F17EC">
              <w:rPr>
                <w:rFonts w:eastAsia="Times New Roman"/>
                <w:b/>
                <w:bCs/>
                <w:color w:val="000000"/>
                <w:sz w:val="20"/>
                <w:szCs w:val="20"/>
                <w:lang w:eastAsia="it-IT"/>
              </w:rPr>
              <w:br/>
              <w:t>TOTALE</w:t>
            </w:r>
          </w:p>
        </w:tc>
        <w:tc>
          <w:tcPr>
            <w:tcW w:w="4619" w:type="dxa"/>
            <w:tcBorders>
              <w:top w:val="nil"/>
              <w:left w:val="nil"/>
              <w:bottom w:val="single" w:sz="4" w:space="0" w:color="auto"/>
              <w:right w:val="single" w:sz="4" w:space="0" w:color="auto"/>
            </w:tcBorders>
            <w:shd w:val="clear" w:color="000000" w:fill="FFFFFF"/>
            <w:vAlign w:val="center"/>
            <w:hideMark/>
          </w:tcPr>
          <w:p w14:paraId="71D8F0F8"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NOTE</w:t>
            </w:r>
          </w:p>
        </w:tc>
        <w:tc>
          <w:tcPr>
            <w:tcW w:w="940" w:type="dxa"/>
            <w:tcBorders>
              <w:top w:val="nil"/>
              <w:left w:val="nil"/>
              <w:bottom w:val="single" w:sz="4" w:space="0" w:color="auto"/>
              <w:right w:val="single" w:sz="4" w:space="0" w:color="auto"/>
            </w:tcBorders>
            <w:shd w:val="clear" w:color="auto" w:fill="auto"/>
            <w:vAlign w:val="center"/>
            <w:hideMark/>
          </w:tcPr>
          <w:p w14:paraId="2AA14192"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 </w:t>
            </w:r>
          </w:p>
        </w:tc>
        <w:tc>
          <w:tcPr>
            <w:tcW w:w="940" w:type="dxa"/>
            <w:tcBorders>
              <w:top w:val="nil"/>
              <w:left w:val="nil"/>
              <w:bottom w:val="single" w:sz="4" w:space="0" w:color="auto"/>
              <w:right w:val="single" w:sz="4" w:space="0" w:color="auto"/>
            </w:tcBorders>
            <w:shd w:val="clear" w:color="auto" w:fill="auto"/>
            <w:vAlign w:val="center"/>
            <w:hideMark/>
          </w:tcPr>
          <w:p w14:paraId="075D520A"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 </w:t>
            </w:r>
          </w:p>
        </w:tc>
      </w:tr>
      <w:tr w:rsidR="002F17EC" w:rsidRPr="002F17EC" w14:paraId="1D7F4605" w14:textId="77777777" w:rsidTr="002F17EC">
        <w:trPr>
          <w:divId w:val="684671273"/>
          <w:trHeight w:val="600"/>
        </w:trPr>
        <w:tc>
          <w:tcPr>
            <w:tcW w:w="11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46A660F" w14:textId="77777777" w:rsidR="002F17EC" w:rsidRPr="002F17EC" w:rsidRDefault="002F17EC" w:rsidP="002F17EC">
            <w:pPr>
              <w:widowControl/>
              <w:autoSpaceDE/>
              <w:autoSpaceDN/>
              <w:jc w:val="center"/>
              <w:rPr>
                <w:rFonts w:ascii="Arial" w:eastAsia="Times New Roman" w:hAnsi="Arial" w:cs="Arial"/>
                <w:color w:val="000000"/>
                <w:lang w:eastAsia="it-IT"/>
              </w:rPr>
            </w:pPr>
            <w:r w:rsidRPr="002F17EC">
              <w:rPr>
                <w:rFonts w:ascii="Arial" w:eastAsia="Times New Roman" w:hAnsi="Arial" w:cs="Arial"/>
                <w:color w:val="000000"/>
                <w:lang w:eastAsia="it-IT"/>
              </w:rPr>
              <w:t>D1</w:t>
            </w:r>
          </w:p>
        </w:tc>
        <w:tc>
          <w:tcPr>
            <w:tcW w:w="1020" w:type="dxa"/>
            <w:tcBorders>
              <w:top w:val="single" w:sz="4" w:space="0" w:color="auto"/>
              <w:left w:val="nil"/>
              <w:bottom w:val="single" w:sz="4" w:space="0" w:color="auto"/>
              <w:right w:val="single" w:sz="4" w:space="0" w:color="auto"/>
            </w:tcBorders>
            <w:shd w:val="clear" w:color="000000" w:fill="FFFFFF"/>
            <w:vAlign w:val="center"/>
            <w:hideMark/>
          </w:tcPr>
          <w:p w14:paraId="60DA4B2D" w14:textId="77777777" w:rsidR="002F17EC" w:rsidRPr="002F17EC" w:rsidRDefault="002F17EC" w:rsidP="002F17EC">
            <w:pPr>
              <w:widowControl/>
              <w:autoSpaceDE/>
              <w:autoSpaceDN/>
              <w:jc w:val="center"/>
              <w:rPr>
                <w:rFonts w:ascii="Arial" w:eastAsia="Times New Roman" w:hAnsi="Arial" w:cs="Arial"/>
                <w:color w:val="000000"/>
                <w:lang w:eastAsia="it-IT"/>
              </w:rPr>
            </w:pPr>
            <w:r w:rsidRPr="002F17EC">
              <w:rPr>
                <w:rFonts w:ascii="Arial" w:eastAsia="Times New Roman" w:hAnsi="Arial" w:cs="Arial"/>
                <w:color w:val="000000"/>
                <w:lang w:eastAsia="it-IT"/>
              </w:rPr>
              <w:t>1</w:t>
            </w:r>
          </w:p>
        </w:tc>
        <w:tc>
          <w:tcPr>
            <w:tcW w:w="1120" w:type="dxa"/>
            <w:tcBorders>
              <w:top w:val="single" w:sz="4" w:space="0" w:color="auto"/>
              <w:left w:val="nil"/>
              <w:bottom w:val="single" w:sz="4" w:space="0" w:color="auto"/>
              <w:right w:val="single" w:sz="4" w:space="0" w:color="auto"/>
            </w:tcBorders>
            <w:shd w:val="clear" w:color="000000" w:fill="FFFFFF"/>
            <w:noWrap/>
            <w:vAlign w:val="center"/>
            <w:hideMark/>
          </w:tcPr>
          <w:p w14:paraId="3182F59C"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1,00</w:t>
            </w:r>
          </w:p>
        </w:tc>
        <w:tc>
          <w:tcPr>
            <w:tcW w:w="921" w:type="dxa"/>
            <w:tcBorders>
              <w:top w:val="single" w:sz="4" w:space="0" w:color="auto"/>
              <w:left w:val="nil"/>
              <w:bottom w:val="single" w:sz="4" w:space="0" w:color="auto"/>
              <w:right w:val="single" w:sz="4" w:space="0" w:color="auto"/>
            </w:tcBorders>
            <w:shd w:val="clear" w:color="000000" w:fill="FFFFFF"/>
            <w:noWrap/>
            <w:vAlign w:val="center"/>
            <w:hideMark/>
          </w:tcPr>
          <w:p w14:paraId="0815299B"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0,00</w:t>
            </w:r>
          </w:p>
        </w:tc>
        <w:tc>
          <w:tcPr>
            <w:tcW w:w="1060" w:type="dxa"/>
            <w:tcBorders>
              <w:top w:val="single" w:sz="4" w:space="0" w:color="auto"/>
              <w:left w:val="nil"/>
              <w:bottom w:val="single" w:sz="4" w:space="0" w:color="auto"/>
              <w:right w:val="single" w:sz="4" w:space="0" w:color="auto"/>
            </w:tcBorders>
            <w:shd w:val="clear" w:color="000000" w:fill="FFFFFF"/>
            <w:noWrap/>
            <w:vAlign w:val="center"/>
            <w:hideMark/>
          </w:tcPr>
          <w:p w14:paraId="2EE9E12C"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0,00</w:t>
            </w:r>
          </w:p>
        </w:tc>
        <w:tc>
          <w:tcPr>
            <w:tcW w:w="1240" w:type="dxa"/>
            <w:tcBorders>
              <w:top w:val="nil"/>
              <w:left w:val="nil"/>
              <w:bottom w:val="single" w:sz="4" w:space="0" w:color="auto"/>
              <w:right w:val="single" w:sz="4" w:space="0" w:color="auto"/>
            </w:tcBorders>
            <w:shd w:val="clear" w:color="000000" w:fill="FFFFFF"/>
            <w:noWrap/>
            <w:vAlign w:val="center"/>
            <w:hideMark/>
          </w:tcPr>
          <w:p w14:paraId="5D7021DC"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25331,79</w:t>
            </w:r>
          </w:p>
        </w:tc>
        <w:tc>
          <w:tcPr>
            <w:tcW w:w="1400" w:type="dxa"/>
            <w:tcBorders>
              <w:top w:val="single" w:sz="4" w:space="0" w:color="auto"/>
              <w:left w:val="nil"/>
              <w:bottom w:val="single" w:sz="4" w:space="0" w:color="auto"/>
              <w:right w:val="single" w:sz="4" w:space="0" w:color="auto"/>
            </w:tcBorders>
            <w:shd w:val="clear" w:color="000000" w:fill="FFFFFF"/>
            <w:noWrap/>
            <w:vAlign w:val="center"/>
            <w:hideMark/>
          </w:tcPr>
          <w:p w14:paraId="31CFDCB3"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€ 69,40</w:t>
            </w:r>
          </w:p>
        </w:tc>
        <w:tc>
          <w:tcPr>
            <w:tcW w:w="1400" w:type="dxa"/>
            <w:tcBorders>
              <w:top w:val="single" w:sz="4" w:space="0" w:color="auto"/>
              <w:left w:val="nil"/>
              <w:bottom w:val="single" w:sz="4" w:space="0" w:color="auto"/>
              <w:right w:val="single" w:sz="4" w:space="0" w:color="auto"/>
            </w:tcBorders>
            <w:shd w:val="clear" w:color="000000" w:fill="FFFFFF"/>
            <w:noWrap/>
            <w:vAlign w:val="center"/>
            <w:hideMark/>
          </w:tcPr>
          <w:p w14:paraId="0E528876"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€ 24,42</w:t>
            </w:r>
          </w:p>
        </w:tc>
        <w:tc>
          <w:tcPr>
            <w:tcW w:w="1400" w:type="dxa"/>
            <w:tcBorders>
              <w:top w:val="single" w:sz="4" w:space="0" w:color="auto"/>
              <w:left w:val="nil"/>
              <w:bottom w:val="single" w:sz="4" w:space="0" w:color="auto"/>
              <w:right w:val="single" w:sz="4" w:space="0" w:color="auto"/>
            </w:tcBorders>
            <w:shd w:val="clear" w:color="000000" w:fill="FFFFFF"/>
            <w:noWrap/>
            <w:vAlign w:val="center"/>
            <w:hideMark/>
          </w:tcPr>
          <w:p w14:paraId="0F49CAA5"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€ 93,82</w:t>
            </w:r>
          </w:p>
        </w:tc>
        <w:tc>
          <w:tcPr>
            <w:tcW w:w="4619" w:type="dxa"/>
            <w:tcBorders>
              <w:top w:val="nil"/>
              <w:left w:val="nil"/>
              <w:bottom w:val="single" w:sz="4" w:space="0" w:color="auto"/>
              <w:right w:val="single" w:sz="4" w:space="0" w:color="auto"/>
            </w:tcBorders>
            <w:shd w:val="clear" w:color="000000" w:fill="FFFF00"/>
            <w:vAlign w:val="center"/>
            <w:hideMark/>
          </w:tcPr>
          <w:p w14:paraId="1CEFE320"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Progressione verticale art. 13 ccnl 16/11/2022 da C1 a D1 per ufficio tecnico dal 31/12/2023</w:t>
            </w:r>
          </w:p>
        </w:tc>
        <w:tc>
          <w:tcPr>
            <w:tcW w:w="940" w:type="dxa"/>
            <w:tcBorders>
              <w:top w:val="nil"/>
              <w:left w:val="nil"/>
              <w:bottom w:val="single" w:sz="4" w:space="0" w:color="auto"/>
              <w:right w:val="single" w:sz="4" w:space="0" w:color="auto"/>
            </w:tcBorders>
            <w:shd w:val="clear" w:color="auto" w:fill="auto"/>
            <w:noWrap/>
            <w:vAlign w:val="center"/>
            <w:hideMark/>
          </w:tcPr>
          <w:p w14:paraId="39E90B88"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940" w:type="dxa"/>
            <w:tcBorders>
              <w:top w:val="nil"/>
              <w:left w:val="nil"/>
              <w:bottom w:val="single" w:sz="4" w:space="0" w:color="auto"/>
              <w:right w:val="single" w:sz="4" w:space="0" w:color="auto"/>
            </w:tcBorders>
            <w:shd w:val="clear" w:color="auto" w:fill="auto"/>
            <w:noWrap/>
            <w:vAlign w:val="center"/>
            <w:hideMark/>
          </w:tcPr>
          <w:p w14:paraId="3C6C3021"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r>
      <w:tr w:rsidR="002F17EC" w:rsidRPr="002F17EC" w14:paraId="75DC8502" w14:textId="77777777" w:rsidTr="002F17EC">
        <w:trPr>
          <w:divId w:val="684671273"/>
          <w:trHeight w:val="600"/>
        </w:trPr>
        <w:tc>
          <w:tcPr>
            <w:tcW w:w="1140" w:type="dxa"/>
            <w:tcBorders>
              <w:top w:val="nil"/>
              <w:left w:val="single" w:sz="4" w:space="0" w:color="auto"/>
              <w:bottom w:val="single" w:sz="4" w:space="0" w:color="auto"/>
              <w:right w:val="single" w:sz="4" w:space="0" w:color="auto"/>
            </w:tcBorders>
            <w:shd w:val="clear" w:color="000000" w:fill="FFFFFF"/>
            <w:vAlign w:val="center"/>
            <w:hideMark/>
          </w:tcPr>
          <w:p w14:paraId="36ADF41A" w14:textId="77777777" w:rsidR="002F17EC" w:rsidRPr="002F17EC" w:rsidRDefault="002F17EC" w:rsidP="002F17EC">
            <w:pPr>
              <w:widowControl/>
              <w:autoSpaceDE/>
              <w:autoSpaceDN/>
              <w:jc w:val="center"/>
              <w:rPr>
                <w:rFonts w:ascii="Arial" w:eastAsia="Times New Roman" w:hAnsi="Arial" w:cs="Arial"/>
                <w:color w:val="000000"/>
                <w:lang w:eastAsia="it-IT"/>
              </w:rPr>
            </w:pPr>
            <w:r w:rsidRPr="002F17EC">
              <w:rPr>
                <w:rFonts w:ascii="Arial" w:eastAsia="Times New Roman" w:hAnsi="Arial" w:cs="Arial"/>
                <w:color w:val="000000"/>
                <w:lang w:eastAsia="it-IT"/>
              </w:rPr>
              <w:t>C</w:t>
            </w:r>
          </w:p>
        </w:tc>
        <w:tc>
          <w:tcPr>
            <w:tcW w:w="1020" w:type="dxa"/>
            <w:tcBorders>
              <w:top w:val="nil"/>
              <w:left w:val="nil"/>
              <w:bottom w:val="single" w:sz="4" w:space="0" w:color="auto"/>
              <w:right w:val="single" w:sz="4" w:space="0" w:color="auto"/>
            </w:tcBorders>
            <w:shd w:val="clear" w:color="000000" w:fill="FFFFFF"/>
            <w:vAlign w:val="center"/>
            <w:hideMark/>
          </w:tcPr>
          <w:p w14:paraId="4A7A4B75" w14:textId="77777777" w:rsidR="002F17EC" w:rsidRPr="002F17EC" w:rsidRDefault="002F17EC" w:rsidP="002F17EC">
            <w:pPr>
              <w:widowControl/>
              <w:autoSpaceDE/>
              <w:autoSpaceDN/>
              <w:jc w:val="center"/>
              <w:rPr>
                <w:rFonts w:ascii="Arial" w:eastAsia="Times New Roman" w:hAnsi="Arial" w:cs="Arial"/>
                <w:color w:val="000000"/>
                <w:lang w:eastAsia="it-IT"/>
              </w:rPr>
            </w:pPr>
            <w:r w:rsidRPr="002F17EC">
              <w:rPr>
                <w:rFonts w:ascii="Arial" w:eastAsia="Times New Roman" w:hAnsi="Arial" w:cs="Arial"/>
                <w:color w:val="000000"/>
                <w:lang w:eastAsia="it-IT"/>
              </w:rPr>
              <w:t>2</w:t>
            </w:r>
          </w:p>
        </w:tc>
        <w:tc>
          <w:tcPr>
            <w:tcW w:w="1120" w:type="dxa"/>
            <w:tcBorders>
              <w:top w:val="nil"/>
              <w:left w:val="nil"/>
              <w:bottom w:val="single" w:sz="4" w:space="0" w:color="auto"/>
              <w:right w:val="single" w:sz="4" w:space="0" w:color="auto"/>
            </w:tcBorders>
            <w:shd w:val="clear" w:color="000000" w:fill="FFFFFF"/>
            <w:noWrap/>
            <w:vAlign w:val="center"/>
            <w:hideMark/>
          </w:tcPr>
          <w:p w14:paraId="50ADA251"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0,75</w:t>
            </w:r>
          </w:p>
        </w:tc>
        <w:tc>
          <w:tcPr>
            <w:tcW w:w="921" w:type="dxa"/>
            <w:tcBorders>
              <w:top w:val="nil"/>
              <w:left w:val="nil"/>
              <w:bottom w:val="single" w:sz="4" w:space="0" w:color="auto"/>
              <w:right w:val="single" w:sz="4" w:space="0" w:color="auto"/>
            </w:tcBorders>
            <w:shd w:val="clear" w:color="000000" w:fill="FFFFFF"/>
            <w:noWrap/>
            <w:vAlign w:val="center"/>
            <w:hideMark/>
          </w:tcPr>
          <w:p w14:paraId="3038DCF6"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0,08</w:t>
            </w:r>
          </w:p>
        </w:tc>
        <w:tc>
          <w:tcPr>
            <w:tcW w:w="1060" w:type="dxa"/>
            <w:tcBorders>
              <w:top w:val="nil"/>
              <w:left w:val="nil"/>
              <w:bottom w:val="single" w:sz="4" w:space="0" w:color="auto"/>
              <w:right w:val="single" w:sz="4" w:space="0" w:color="auto"/>
            </w:tcBorders>
            <w:shd w:val="clear" w:color="000000" w:fill="FFFFFF"/>
            <w:noWrap/>
            <w:vAlign w:val="center"/>
            <w:hideMark/>
          </w:tcPr>
          <w:p w14:paraId="1081938D"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0,13</w:t>
            </w:r>
          </w:p>
        </w:tc>
        <w:tc>
          <w:tcPr>
            <w:tcW w:w="1240" w:type="dxa"/>
            <w:tcBorders>
              <w:top w:val="nil"/>
              <w:left w:val="nil"/>
              <w:bottom w:val="single" w:sz="4" w:space="0" w:color="auto"/>
              <w:right w:val="single" w:sz="4" w:space="0" w:color="auto"/>
            </w:tcBorders>
            <w:shd w:val="clear" w:color="000000" w:fill="FFFFFF"/>
            <w:noWrap/>
            <w:vAlign w:val="center"/>
            <w:hideMark/>
          </w:tcPr>
          <w:p w14:paraId="560634F4"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23343,53</w:t>
            </w:r>
          </w:p>
        </w:tc>
        <w:tc>
          <w:tcPr>
            <w:tcW w:w="1400" w:type="dxa"/>
            <w:tcBorders>
              <w:top w:val="nil"/>
              <w:left w:val="nil"/>
              <w:bottom w:val="single" w:sz="4" w:space="0" w:color="auto"/>
              <w:right w:val="single" w:sz="4" w:space="0" w:color="auto"/>
            </w:tcBorders>
            <w:shd w:val="clear" w:color="000000" w:fill="FFFFFF"/>
            <w:noWrap/>
            <w:vAlign w:val="center"/>
            <w:hideMark/>
          </w:tcPr>
          <w:p w14:paraId="472A5F57"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€ 2.917,94</w:t>
            </w:r>
          </w:p>
        </w:tc>
        <w:tc>
          <w:tcPr>
            <w:tcW w:w="1400" w:type="dxa"/>
            <w:tcBorders>
              <w:top w:val="nil"/>
              <w:left w:val="nil"/>
              <w:bottom w:val="single" w:sz="4" w:space="0" w:color="auto"/>
              <w:right w:val="single" w:sz="4" w:space="0" w:color="auto"/>
            </w:tcBorders>
            <w:shd w:val="clear" w:color="000000" w:fill="FFFFFF"/>
            <w:noWrap/>
            <w:vAlign w:val="center"/>
            <w:hideMark/>
          </w:tcPr>
          <w:p w14:paraId="3F985942"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€ 1.026,53</w:t>
            </w:r>
          </w:p>
        </w:tc>
        <w:tc>
          <w:tcPr>
            <w:tcW w:w="1400" w:type="dxa"/>
            <w:tcBorders>
              <w:top w:val="nil"/>
              <w:left w:val="nil"/>
              <w:bottom w:val="single" w:sz="4" w:space="0" w:color="auto"/>
              <w:right w:val="single" w:sz="4" w:space="0" w:color="auto"/>
            </w:tcBorders>
            <w:shd w:val="clear" w:color="000000" w:fill="FFFFFF"/>
            <w:noWrap/>
            <w:vAlign w:val="center"/>
            <w:hideMark/>
          </w:tcPr>
          <w:p w14:paraId="52A50BD9"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€ 3.944,47</w:t>
            </w:r>
          </w:p>
        </w:tc>
        <w:tc>
          <w:tcPr>
            <w:tcW w:w="4619" w:type="dxa"/>
            <w:tcBorders>
              <w:top w:val="nil"/>
              <w:left w:val="nil"/>
              <w:bottom w:val="single" w:sz="4" w:space="0" w:color="auto"/>
              <w:right w:val="single" w:sz="4" w:space="0" w:color="auto"/>
            </w:tcBorders>
            <w:shd w:val="clear" w:color="000000" w:fill="FFFFFF"/>
            <w:vAlign w:val="center"/>
            <w:hideMark/>
          </w:tcPr>
          <w:p w14:paraId="20C459A1"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1 geometra 30/h - + 1 uff. amm.vo 24/h - Dal 01/12/2023 - Concorso</w:t>
            </w:r>
          </w:p>
        </w:tc>
        <w:tc>
          <w:tcPr>
            <w:tcW w:w="940" w:type="dxa"/>
            <w:tcBorders>
              <w:top w:val="nil"/>
              <w:left w:val="nil"/>
              <w:bottom w:val="single" w:sz="4" w:space="0" w:color="auto"/>
              <w:right w:val="single" w:sz="4" w:space="0" w:color="auto"/>
            </w:tcBorders>
            <w:shd w:val="clear" w:color="auto" w:fill="auto"/>
            <w:noWrap/>
            <w:vAlign w:val="center"/>
            <w:hideMark/>
          </w:tcPr>
          <w:p w14:paraId="27AF2824"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940" w:type="dxa"/>
            <w:tcBorders>
              <w:top w:val="nil"/>
              <w:left w:val="nil"/>
              <w:bottom w:val="single" w:sz="4" w:space="0" w:color="auto"/>
              <w:right w:val="single" w:sz="4" w:space="0" w:color="auto"/>
            </w:tcBorders>
            <w:shd w:val="clear" w:color="auto" w:fill="auto"/>
            <w:noWrap/>
            <w:vAlign w:val="center"/>
            <w:hideMark/>
          </w:tcPr>
          <w:p w14:paraId="05A3BED4"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r>
      <w:tr w:rsidR="002F17EC" w:rsidRPr="002F17EC" w14:paraId="105380D7" w14:textId="77777777" w:rsidTr="002F17EC">
        <w:trPr>
          <w:divId w:val="684671273"/>
          <w:trHeight w:val="600"/>
        </w:trPr>
        <w:tc>
          <w:tcPr>
            <w:tcW w:w="1140" w:type="dxa"/>
            <w:tcBorders>
              <w:top w:val="nil"/>
              <w:left w:val="single" w:sz="4" w:space="0" w:color="auto"/>
              <w:bottom w:val="single" w:sz="4" w:space="0" w:color="auto"/>
              <w:right w:val="single" w:sz="4" w:space="0" w:color="auto"/>
            </w:tcBorders>
            <w:shd w:val="clear" w:color="000000" w:fill="FFFFFF"/>
            <w:vAlign w:val="center"/>
            <w:hideMark/>
          </w:tcPr>
          <w:p w14:paraId="27E78E32" w14:textId="77777777" w:rsidR="002F17EC" w:rsidRPr="002F17EC" w:rsidRDefault="002F17EC" w:rsidP="002F17EC">
            <w:pPr>
              <w:widowControl/>
              <w:autoSpaceDE/>
              <w:autoSpaceDN/>
              <w:jc w:val="center"/>
              <w:rPr>
                <w:rFonts w:ascii="Arial" w:eastAsia="Times New Roman" w:hAnsi="Arial" w:cs="Arial"/>
                <w:color w:val="000000"/>
                <w:lang w:eastAsia="it-IT"/>
              </w:rPr>
            </w:pPr>
            <w:r w:rsidRPr="002F17EC">
              <w:rPr>
                <w:rFonts w:ascii="Arial" w:eastAsia="Times New Roman" w:hAnsi="Arial" w:cs="Arial"/>
                <w:color w:val="000000"/>
                <w:lang w:eastAsia="it-IT"/>
              </w:rPr>
              <w:t>C</w:t>
            </w:r>
          </w:p>
        </w:tc>
        <w:tc>
          <w:tcPr>
            <w:tcW w:w="1020" w:type="dxa"/>
            <w:tcBorders>
              <w:top w:val="nil"/>
              <w:left w:val="nil"/>
              <w:bottom w:val="single" w:sz="4" w:space="0" w:color="auto"/>
              <w:right w:val="single" w:sz="4" w:space="0" w:color="auto"/>
            </w:tcBorders>
            <w:shd w:val="clear" w:color="000000" w:fill="FFFFFF"/>
            <w:vAlign w:val="center"/>
            <w:hideMark/>
          </w:tcPr>
          <w:p w14:paraId="7946E05D" w14:textId="77777777" w:rsidR="002F17EC" w:rsidRPr="002F17EC" w:rsidRDefault="002F17EC" w:rsidP="002F17EC">
            <w:pPr>
              <w:widowControl/>
              <w:autoSpaceDE/>
              <w:autoSpaceDN/>
              <w:jc w:val="center"/>
              <w:rPr>
                <w:rFonts w:ascii="Arial" w:eastAsia="Times New Roman" w:hAnsi="Arial" w:cs="Arial"/>
                <w:color w:val="000000"/>
                <w:lang w:eastAsia="it-IT"/>
              </w:rPr>
            </w:pPr>
            <w:r w:rsidRPr="002F17EC">
              <w:rPr>
                <w:rFonts w:ascii="Arial" w:eastAsia="Times New Roman" w:hAnsi="Arial" w:cs="Arial"/>
                <w:color w:val="000000"/>
                <w:lang w:eastAsia="it-IT"/>
              </w:rPr>
              <w:t>1</w:t>
            </w:r>
          </w:p>
        </w:tc>
        <w:tc>
          <w:tcPr>
            <w:tcW w:w="1120" w:type="dxa"/>
            <w:tcBorders>
              <w:top w:val="nil"/>
              <w:left w:val="nil"/>
              <w:bottom w:val="single" w:sz="4" w:space="0" w:color="auto"/>
              <w:right w:val="single" w:sz="4" w:space="0" w:color="auto"/>
            </w:tcBorders>
            <w:shd w:val="clear" w:color="000000" w:fill="FFFFFF"/>
            <w:noWrap/>
            <w:vAlign w:val="center"/>
            <w:hideMark/>
          </w:tcPr>
          <w:p w14:paraId="2F1A4593"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0,50</w:t>
            </w:r>
          </w:p>
        </w:tc>
        <w:tc>
          <w:tcPr>
            <w:tcW w:w="921" w:type="dxa"/>
            <w:tcBorders>
              <w:top w:val="nil"/>
              <w:left w:val="nil"/>
              <w:bottom w:val="single" w:sz="4" w:space="0" w:color="auto"/>
              <w:right w:val="single" w:sz="4" w:space="0" w:color="auto"/>
            </w:tcBorders>
            <w:shd w:val="clear" w:color="000000" w:fill="FFFFFF"/>
            <w:noWrap/>
            <w:vAlign w:val="center"/>
            <w:hideMark/>
          </w:tcPr>
          <w:p w14:paraId="1DEBE090"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0,50</w:t>
            </w:r>
          </w:p>
        </w:tc>
        <w:tc>
          <w:tcPr>
            <w:tcW w:w="1060" w:type="dxa"/>
            <w:tcBorders>
              <w:top w:val="nil"/>
              <w:left w:val="nil"/>
              <w:bottom w:val="single" w:sz="4" w:space="0" w:color="auto"/>
              <w:right w:val="single" w:sz="4" w:space="0" w:color="auto"/>
            </w:tcBorders>
            <w:shd w:val="clear" w:color="000000" w:fill="FFFFFF"/>
            <w:noWrap/>
            <w:vAlign w:val="center"/>
            <w:hideMark/>
          </w:tcPr>
          <w:p w14:paraId="7D12A4B6"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0,25</w:t>
            </w:r>
          </w:p>
        </w:tc>
        <w:tc>
          <w:tcPr>
            <w:tcW w:w="1240" w:type="dxa"/>
            <w:tcBorders>
              <w:top w:val="nil"/>
              <w:left w:val="nil"/>
              <w:bottom w:val="single" w:sz="4" w:space="0" w:color="auto"/>
              <w:right w:val="single" w:sz="4" w:space="0" w:color="auto"/>
            </w:tcBorders>
            <w:shd w:val="clear" w:color="000000" w:fill="FFFFFF"/>
            <w:noWrap/>
            <w:vAlign w:val="center"/>
            <w:hideMark/>
          </w:tcPr>
          <w:p w14:paraId="4F45E75B"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23343,53</w:t>
            </w:r>
          </w:p>
        </w:tc>
        <w:tc>
          <w:tcPr>
            <w:tcW w:w="1400" w:type="dxa"/>
            <w:tcBorders>
              <w:top w:val="nil"/>
              <w:left w:val="nil"/>
              <w:bottom w:val="single" w:sz="4" w:space="0" w:color="auto"/>
              <w:right w:val="single" w:sz="4" w:space="0" w:color="auto"/>
            </w:tcBorders>
            <w:shd w:val="clear" w:color="000000" w:fill="FFFFFF"/>
            <w:noWrap/>
            <w:vAlign w:val="center"/>
            <w:hideMark/>
          </w:tcPr>
          <w:p w14:paraId="47C97708"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€ 5.835,88</w:t>
            </w:r>
          </w:p>
        </w:tc>
        <w:tc>
          <w:tcPr>
            <w:tcW w:w="1400" w:type="dxa"/>
            <w:tcBorders>
              <w:top w:val="nil"/>
              <w:left w:val="nil"/>
              <w:bottom w:val="single" w:sz="4" w:space="0" w:color="auto"/>
              <w:right w:val="single" w:sz="4" w:space="0" w:color="auto"/>
            </w:tcBorders>
            <w:shd w:val="clear" w:color="000000" w:fill="FFFFFF"/>
            <w:noWrap/>
            <w:vAlign w:val="center"/>
            <w:hideMark/>
          </w:tcPr>
          <w:p w14:paraId="16E85A1B"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€ 2.053,06</w:t>
            </w:r>
          </w:p>
        </w:tc>
        <w:tc>
          <w:tcPr>
            <w:tcW w:w="1400" w:type="dxa"/>
            <w:tcBorders>
              <w:top w:val="nil"/>
              <w:left w:val="nil"/>
              <w:bottom w:val="single" w:sz="4" w:space="0" w:color="auto"/>
              <w:right w:val="single" w:sz="4" w:space="0" w:color="auto"/>
            </w:tcBorders>
            <w:shd w:val="clear" w:color="000000" w:fill="FFFFFF"/>
            <w:noWrap/>
            <w:vAlign w:val="center"/>
            <w:hideMark/>
          </w:tcPr>
          <w:p w14:paraId="6AD57C5F"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€ 7.888,95</w:t>
            </w:r>
          </w:p>
        </w:tc>
        <w:tc>
          <w:tcPr>
            <w:tcW w:w="4619" w:type="dxa"/>
            <w:tcBorders>
              <w:top w:val="nil"/>
              <w:left w:val="nil"/>
              <w:bottom w:val="single" w:sz="4" w:space="0" w:color="auto"/>
              <w:right w:val="single" w:sz="4" w:space="0" w:color="auto"/>
            </w:tcBorders>
            <w:shd w:val="clear" w:color="000000" w:fill="FFFFFF"/>
            <w:vAlign w:val="center"/>
            <w:hideMark/>
          </w:tcPr>
          <w:p w14:paraId="1B113C0E"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1 Agente di PL - Part time 18/36 - scorrimento graduatoria concorso dal 01/07/2023</w:t>
            </w:r>
          </w:p>
        </w:tc>
        <w:tc>
          <w:tcPr>
            <w:tcW w:w="940" w:type="dxa"/>
            <w:tcBorders>
              <w:top w:val="nil"/>
              <w:left w:val="nil"/>
              <w:bottom w:val="single" w:sz="4" w:space="0" w:color="auto"/>
              <w:right w:val="single" w:sz="4" w:space="0" w:color="auto"/>
            </w:tcBorders>
            <w:shd w:val="clear" w:color="auto" w:fill="auto"/>
            <w:noWrap/>
            <w:vAlign w:val="center"/>
            <w:hideMark/>
          </w:tcPr>
          <w:p w14:paraId="7F399C28"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940" w:type="dxa"/>
            <w:tcBorders>
              <w:top w:val="nil"/>
              <w:left w:val="nil"/>
              <w:bottom w:val="single" w:sz="4" w:space="0" w:color="auto"/>
              <w:right w:val="single" w:sz="4" w:space="0" w:color="auto"/>
            </w:tcBorders>
            <w:shd w:val="clear" w:color="auto" w:fill="auto"/>
            <w:noWrap/>
            <w:vAlign w:val="center"/>
            <w:hideMark/>
          </w:tcPr>
          <w:p w14:paraId="602897C6"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r>
      <w:tr w:rsidR="002F17EC" w:rsidRPr="002F17EC" w14:paraId="249E2ED8" w14:textId="77777777" w:rsidTr="002F17EC">
        <w:trPr>
          <w:divId w:val="684671273"/>
          <w:trHeight w:val="600"/>
        </w:trPr>
        <w:tc>
          <w:tcPr>
            <w:tcW w:w="1140" w:type="dxa"/>
            <w:tcBorders>
              <w:top w:val="nil"/>
              <w:left w:val="single" w:sz="4" w:space="0" w:color="auto"/>
              <w:bottom w:val="single" w:sz="4" w:space="0" w:color="auto"/>
              <w:right w:val="single" w:sz="4" w:space="0" w:color="auto"/>
            </w:tcBorders>
            <w:shd w:val="clear" w:color="000000" w:fill="FFFFFF"/>
            <w:vAlign w:val="center"/>
            <w:hideMark/>
          </w:tcPr>
          <w:p w14:paraId="6E827FE2" w14:textId="77777777" w:rsidR="002F17EC" w:rsidRPr="002F17EC" w:rsidRDefault="002F17EC" w:rsidP="002F17EC">
            <w:pPr>
              <w:widowControl/>
              <w:autoSpaceDE/>
              <w:autoSpaceDN/>
              <w:jc w:val="center"/>
              <w:rPr>
                <w:rFonts w:ascii="Arial" w:eastAsia="Times New Roman" w:hAnsi="Arial" w:cs="Arial"/>
                <w:color w:val="000000"/>
                <w:lang w:eastAsia="it-IT"/>
              </w:rPr>
            </w:pPr>
            <w:r w:rsidRPr="002F17EC">
              <w:rPr>
                <w:rFonts w:ascii="Arial" w:eastAsia="Times New Roman" w:hAnsi="Arial" w:cs="Arial"/>
                <w:color w:val="000000"/>
                <w:lang w:eastAsia="it-IT"/>
              </w:rPr>
              <w:t>C</w:t>
            </w:r>
          </w:p>
        </w:tc>
        <w:tc>
          <w:tcPr>
            <w:tcW w:w="1020" w:type="dxa"/>
            <w:tcBorders>
              <w:top w:val="nil"/>
              <w:left w:val="nil"/>
              <w:bottom w:val="single" w:sz="4" w:space="0" w:color="auto"/>
              <w:right w:val="single" w:sz="4" w:space="0" w:color="auto"/>
            </w:tcBorders>
            <w:shd w:val="clear" w:color="000000" w:fill="FFFFFF"/>
            <w:vAlign w:val="center"/>
            <w:hideMark/>
          </w:tcPr>
          <w:p w14:paraId="1F7101C1" w14:textId="77777777" w:rsidR="002F17EC" w:rsidRPr="002F17EC" w:rsidRDefault="002F17EC" w:rsidP="002F17EC">
            <w:pPr>
              <w:widowControl/>
              <w:autoSpaceDE/>
              <w:autoSpaceDN/>
              <w:jc w:val="center"/>
              <w:rPr>
                <w:rFonts w:ascii="Arial" w:eastAsia="Times New Roman" w:hAnsi="Arial" w:cs="Arial"/>
                <w:color w:val="000000"/>
                <w:lang w:eastAsia="it-IT"/>
              </w:rPr>
            </w:pPr>
            <w:r w:rsidRPr="002F17EC">
              <w:rPr>
                <w:rFonts w:ascii="Arial" w:eastAsia="Times New Roman" w:hAnsi="Arial" w:cs="Arial"/>
                <w:color w:val="000000"/>
                <w:lang w:eastAsia="it-IT"/>
              </w:rPr>
              <w:t>1</w:t>
            </w:r>
          </w:p>
        </w:tc>
        <w:tc>
          <w:tcPr>
            <w:tcW w:w="1120" w:type="dxa"/>
            <w:tcBorders>
              <w:top w:val="nil"/>
              <w:left w:val="nil"/>
              <w:bottom w:val="single" w:sz="4" w:space="0" w:color="auto"/>
              <w:right w:val="single" w:sz="4" w:space="0" w:color="auto"/>
            </w:tcBorders>
            <w:shd w:val="clear" w:color="000000" w:fill="FFFFFF"/>
            <w:noWrap/>
            <w:vAlign w:val="center"/>
            <w:hideMark/>
          </w:tcPr>
          <w:p w14:paraId="4D5D1E4E"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1,00</w:t>
            </w:r>
          </w:p>
        </w:tc>
        <w:tc>
          <w:tcPr>
            <w:tcW w:w="921" w:type="dxa"/>
            <w:tcBorders>
              <w:top w:val="nil"/>
              <w:left w:val="nil"/>
              <w:bottom w:val="single" w:sz="4" w:space="0" w:color="auto"/>
              <w:right w:val="single" w:sz="4" w:space="0" w:color="auto"/>
            </w:tcBorders>
            <w:shd w:val="clear" w:color="000000" w:fill="FFFFFF"/>
            <w:noWrap/>
            <w:vAlign w:val="center"/>
            <w:hideMark/>
          </w:tcPr>
          <w:p w14:paraId="08608456"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0,00</w:t>
            </w:r>
          </w:p>
        </w:tc>
        <w:tc>
          <w:tcPr>
            <w:tcW w:w="1060" w:type="dxa"/>
            <w:tcBorders>
              <w:top w:val="nil"/>
              <w:left w:val="nil"/>
              <w:bottom w:val="single" w:sz="4" w:space="0" w:color="auto"/>
              <w:right w:val="single" w:sz="4" w:space="0" w:color="auto"/>
            </w:tcBorders>
            <w:shd w:val="clear" w:color="000000" w:fill="FFFFFF"/>
            <w:noWrap/>
            <w:vAlign w:val="center"/>
            <w:hideMark/>
          </w:tcPr>
          <w:p w14:paraId="79C17D3A"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0,00</w:t>
            </w:r>
          </w:p>
        </w:tc>
        <w:tc>
          <w:tcPr>
            <w:tcW w:w="1240" w:type="dxa"/>
            <w:tcBorders>
              <w:top w:val="nil"/>
              <w:left w:val="nil"/>
              <w:bottom w:val="single" w:sz="4" w:space="0" w:color="auto"/>
              <w:right w:val="single" w:sz="4" w:space="0" w:color="auto"/>
            </w:tcBorders>
            <w:shd w:val="clear" w:color="000000" w:fill="FFFFFF"/>
            <w:noWrap/>
            <w:vAlign w:val="center"/>
            <w:hideMark/>
          </w:tcPr>
          <w:p w14:paraId="0EEE1DCC"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23343,53</w:t>
            </w:r>
          </w:p>
        </w:tc>
        <w:tc>
          <w:tcPr>
            <w:tcW w:w="1400" w:type="dxa"/>
            <w:tcBorders>
              <w:top w:val="nil"/>
              <w:left w:val="nil"/>
              <w:bottom w:val="single" w:sz="4" w:space="0" w:color="auto"/>
              <w:right w:val="single" w:sz="4" w:space="0" w:color="auto"/>
            </w:tcBorders>
            <w:shd w:val="clear" w:color="000000" w:fill="FFFFFF"/>
            <w:noWrap/>
            <w:vAlign w:val="center"/>
            <w:hideMark/>
          </w:tcPr>
          <w:p w14:paraId="5FF9DB2C"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€ 63,95</w:t>
            </w:r>
          </w:p>
        </w:tc>
        <w:tc>
          <w:tcPr>
            <w:tcW w:w="1400" w:type="dxa"/>
            <w:tcBorders>
              <w:top w:val="nil"/>
              <w:left w:val="nil"/>
              <w:bottom w:val="single" w:sz="4" w:space="0" w:color="auto"/>
              <w:right w:val="single" w:sz="4" w:space="0" w:color="auto"/>
            </w:tcBorders>
            <w:shd w:val="clear" w:color="000000" w:fill="FFFFFF"/>
            <w:noWrap/>
            <w:vAlign w:val="center"/>
            <w:hideMark/>
          </w:tcPr>
          <w:p w14:paraId="0F5A0C71"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€ 22,50</w:t>
            </w:r>
          </w:p>
        </w:tc>
        <w:tc>
          <w:tcPr>
            <w:tcW w:w="1400" w:type="dxa"/>
            <w:tcBorders>
              <w:top w:val="nil"/>
              <w:left w:val="nil"/>
              <w:bottom w:val="single" w:sz="4" w:space="0" w:color="auto"/>
              <w:right w:val="single" w:sz="4" w:space="0" w:color="auto"/>
            </w:tcBorders>
            <w:shd w:val="clear" w:color="000000" w:fill="FFFFFF"/>
            <w:noWrap/>
            <w:vAlign w:val="center"/>
            <w:hideMark/>
          </w:tcPr>
          <w:p w14:paraId="0C9BFC48"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€ 86,45</w:t>
            </w:r>
          </w:p>
        </w:tc>
        <w:tc>
          <w:tcPr>
            <w:tcW w:w="4619" w:type="dxa"/>
            <w:tcBorders>
              <w:top w:val="nil"/>
              <w:left w:val="nil"/>
              <w:bottom w:val="single" w:sz="4" w:space="0" w:color="auto"/>
              <w:right w:val="single" w:sz="4" w:space="0" w:color="auto"/>
            </w:tcBorders>
            <w:shd w:val="clear" w:color="000000" w:fill="FFFF00"/>
            <w:vAlign w:val="center"/>
            <w:hideMark/>
          </w:tcPr>
          <w:p w14:paraId="572A1698"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Progressione verticale art. 13 ccnl 16/11/2022 da B3 a C1 per servizio Polizia Locale dal 31/12/2023</w:t>
            </w:r>
          </w:p>
        </w:tc>
        <w:tc>
          <w:tcPr>
            <w:tcW w:w="940" w:type="dxa"/>
            <w:tcBorders>
              <w:top w:val="nil"/>
              <w:left w:val="nil"/>
              <w:bottom w:val="single" w:sz="4" w:space="0" w:color="auto"/>
              <w:right w:val="single" w:sz="4" w:space="0" w:color="auto"/>
            </w:tcBorders>
            <w:shd w:val="clear" w:color="auto" w:fill="auto"/>
            <w:noWrap/>
            <w:vAlign w:val="center"/>
            <w:hideMark/>
          </w:tcPr>
          <w:p w14:paraId="04B1A727"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940" w:type="dxa"/>
            <w:tcBorders>
              <w:top w:val="nil"/>
              <w:left w:val="nil"/>
              <w:bottom w:val="single" w:sz="4" w:space="0" w:color="auto"/>
              <w:right w:val="single" w:sz="4" w:space="0" w:color="auto"/>
            </w:tcBorders>
            <w:shd w:val="clear" w:color="auto" w:fill="auto"/>
            <w:noWrap/>
            <w:vAlign w:val="center"/>
            <w:hideMark/>
          </w:tcPr>
          <w:p w14:paraId="2E664628"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r>
      <w:tr w:rsidR="002F17EC" w:rsidRPr="002F17EC" w14:paraId="69DD02A3" w14:textId="77777777" w:rsidTr="002F17EC">
        <w:trPr>
          <w:divId w:val="684671273"/>
          <w:trHeight w:val="300"/>
        </w:trPr>
        <w:tc>
          <w:tcPr>
            <w:tcW w:w="1140" w:type="dxa"/>
            <w:tcBorders>
              <w:top w:val="nil"/>
              <w:left w:val="single" w:sz="4" w:space="0" w:color="auto"/>
              <w:bottom w:val="single" w:sz="4" w:space="0" w:color="auto"/>
              <w:right w:val="single" w:sz="4" w:space="0" w:color="auto"/>
            </w:tcBorders>
            <w:shd w:val="clear" w:color="000000" w:fill="FFFFFF"/>
            <w:vAlign w:val="center"/>
            <w:hideMark/>
          </w:tcPr>
          <w:p w14:paraId="6377E4CA" w14:textId="77777777" w:rsidR="002F17EC" w:rsidRPr="002F17EC" w:rsidRDefault="002F17EC" w:rsidP="002F17EC">
            <w:pPr>
              <w:widowControl/>
              <w:autoSpaceDE/>
              <w:autoSpaceDN/>
              <w:jc w:val="center"/>
              <w:rPr>
                <w:rFonts w:ascii="Arial" w:eastAsia="Times New Roman" w:hAnsi="Arial" w:cs="Arial"/>
                <w:color w:val="000000"/>
                <w:lang w:eastAsia="it-IT"/>
              </w:rPr>
            </w:pPr>
            <w:r w:rsidRPr="002F17EC">
              <w:rPr>
                <w:rFonts w:ascii="Arial" w:eastAsia="Times New Roman" w:hAnsi="Arial" w:cs="Arial"/>
                <w:color w:val="000000"/>
                <w:lang w:eastAsia="it-IT"/>
              </w:rPr>
              <w:t>B3</w:t>
            </w:r>
          </w:p>
        </w:tc>
        <w:tc>
          <w:tcPr>
            <w:tcW w:w="1020" w:type="dxa"/>
            <w:tcBorders>
              <w:top w:val="nil"/>
              <w:left w:val="nil"/>
              <w:bottom w:val="single" w:sz="4" w:space="0" w:color="auto"/>
              <w:right w:val="single" w:sz="4" w:space="0" w:color="auto"/>
            </w:tcBorders>
            <w:shd w:val="clear" w:color="000000" w:fill="FFFFFF"/>
            <w:vAlign w:val="center"/>
            <w:hideMark/>
          </w:tcPr>
          <w:p w14:paraId="09910ECD" w14:textId="77777777" w:rsidR="002F17EC" w:rsidRPr="002F17EC" w:rsidRDefault="002F17EC" w:rsidP="002F17EC">
            <w:pPr>
              <w:widowControl/>
              <w:autoSpaceDE/>
              <w:autoSpaceDN/>
              <w:jc w:val="center"/>
              <w:rPr>
                <w:rFonts w:ascii="Arial" w:eastAsia="Times New Roman" w:hAnsi="Arial" w:cs="Arial"/>
                <w:color w:val="000000"/>
                <w:lang w:eastAsia="it-IT"/>
              </w:rPr>
            </w:pPr>
            <w:r w:rsidRPr="002F17EC">
              <w:rPr>
                <w:rFonts w:ascii="Arial" w:eastAsia="Times New Roman" w:hAnsi="Arial" w:cs="Arial"/>
                <w:color w:val="000000"/>
                <w:lang w:eastAsia="it-IT"/>
              </w:rPr>
              <w:t>0</w:t>
            </w:r>
          </w:p>
        </w:tc>
        <w:tc>
          <w:tcPr>
            <w:tcW w:w="1120" w:type="dxa"/>
            <w:tcBorders>
              <w:top w:val="nil"/>
              <w:left w:val="nil"/>
              <w:bottom w:val="single" w:sz="4" w:space="0" w:color="auto"/>
              <w:right w:val="single" w:sz="4" w:space="0" w:color="auto"/>
            </w:tcBorders>
            <w:shd w:val="clear" w:color="000000" w:fill="FFFFFF"/>
            <w:noWrap/>
            <w:vAlign w:val="center"/>
            <w:hideMark/>
          </w:tcPr>
          <w:p w14:paraId="1CF173CA"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0,00</w:t>
            </w:r>
          </w:p>
        </w:tc>
        <w:tc>
          <w:tcPr>
            <w:tcW w:w="921" w:type="dxa"/>
            <w:tcBorders>
              <w:top w:val="nil"/>
              <w:left w:val="nil"/>
              <w:bottom w:val="single" w:sz="4" w:space="0" w:color="auto"/>
              <w:right w:val="single" w:sz="4" w:space="0" w:color="auto"/>
            </w:tcBorders>
            <w:shd w:val="clear" w:color="000000" w:fill="FFFFFF"/>
            <w:noWrap/>
            <w:vAlign w:val="center"/>
            <w:hideMark/>
          </w:tcPr>
          <w:p w14:paraId="75F3D164"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0,00</w:t>
            </w:r>
          </w:p>
        </w:tc>
        <w:tc>
          <w:tcPr>
            <w:tcW w:w="1060" w:type="dxa"/>
            <w:tcBorders>
              <w:top w:val="nil"/>
              <w:left w:val="nil"/>
              <w:bottom w:val="single" w:sz="4" w:space="0" w:color="auto"/>
              <w:right w:val="single" w:sz="4" w:space="0" w:color="auto"/>
            </w:tcBorders>
            <w:shd w:val="clear" w:color="000000" w:fill="FFFFFF"/>
            <w:noWrap/>
            <w:vAlign w:val="center"/>
            <w:hideMark/>
          </w:tcPr>
          <w:p w14:paraId="25B4CE55"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0,00</w:t>
            </w:r>
          </w:p>
        </w:tc>
        <w:tc>
          <w:tcPr>
            <w:tcW w:w="1240" w:type="dxa"/>
            <w:tcBorders>
              <w:top w:val="nil"/>
              <w:left w:val="nil"/>
              <w:bottom w:val="single" w:sz="4" w:space="0" w:color="auto"/>
              <w:right w:val="single" w:sz="4" w:space="0" w:color="auto"/>
            </w:tcBorders>
            <w:shd w:val="clear" w:color="000000" w:fill="FFFFFF"/>
            <w:noWrap/>
            <w:vAlign w:val="center"/>
            <w:hideMark/>
          </w:tcPr>
          <w:p w14:paraId="245C6707"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21889,06</w:t>
            </w:r>
          </w:p>
        </w:tc>
        <w:tc>
          <w:tcPr>
            <w:tcW w:w="1400" w:type="dxa"/>
            <w:tcBorders>
              <w:top w:val="nil"/>
              <w:left w:val="nil"/>
              <w:bottom w:val="single" w:sz="4" w:space="0" w:color="auto"/>
              <w:right w:val="single" w:sz="4" w:space="0" w:color="auto"/>
            </w:tcBorders>
            <w:shd w:val="clear" w:color="000000" w:fill="FFFFFF"/>
            <w:noWrap/>
            <w:vAlign w:val="center"/>
            <w:hideMark/>
          </w:tcPr>
          <w:p w14:paraId="07E92A59"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€ 0,00</w:t>
            </w:r>
          </w:p>
        </w:tc>
        <w:tc>
          <w:tcPr>
            <w:tcW w:w="1400" w:type="dxa"/>
            <w:tcBorders>
              <w:top w:val="nil"/>
              <w:left w:val="nil"/>
              <w:bottom w:val="single" w:sz="4" w:space="0" w:color="auto"/>
              <w:right w:val="single" w:sz="4" w:space="0" w:color="auto"/>
            </w:tcBorders>
            <w:shd w:val="clear" w:color="000000" w:fill="FFFFFF"/>
            <w:noWrap/>
            <w:vAlign w:val="center"/>
            <w:hideMark/>
          </w:tcPr>
          <w:p w14:paraId="170A51A8"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€ 0,00</w:t>
            </w:r>
          </w:p>
        </w:tc>
        <w:tc>
          <w:tcPr>
            <w:tcW w:w="1400" w:type="dxa"/>
            <w:tcBorders>
              <w:top w:val="nil"/>
              <w:left w:val="nil"/>
              <w:bottom w:val="single" w:sz="4" w:space="0" w:color="auto"/>
              <w:right w:val="single" w:sz="4" w:space="0" w:color="auto"/>
            </w:tcBorders>
            <w:shd w:val="clear" w:color="000000" w:fill="FFFFFF"/>
            <w:noWrap/>
            <w:vAlign w:val="center"/>
            <w:hideMark/>
          </w:tcPr>
          <w:p w14:paraId="01EB4BCA"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€ 0,00</w:t>
            </w:r>
          </w:p>
        </w:tc>
        <w:tc>
          <w:tcPr>
            <w:tcW w:w="4619" w:type="dxa"/>
            <w:tcBorders>
              <w:top w:val="nil"/>
              <w:left w:val="nil"/>
              <w:bottom w:val="single" w:sz="4" w:space="0" w:color="auto"/>
              <w:right w:val="single" w:sz="4" w:space="0" w:color="auto"/>
            </w:tcBorders>
            <w:shd w:val="clear" w:color="000000" w:fill="FFFFFF"/>
            <w:vAlign w:val="center"/>
            <w:hideMark/>
          </w:tcPr>
          <w:p w14:paraId="3AC728E0"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940" w:type="dxa"/>
            <w:tcBorders>
              <w:top w:val="nil"/>
              <w:left w:val="nil"/>
              <w:bottom w:val="single" w:sz="4" w:space="0" w:color="auto"/>
              <w:right w:val="single" w:sz="4" w:space="0" w:color="auto"/>
            </w:tcBorders>
            <w:shd w:val="clear" w:color="auto" w:fill="auto"/>
            <w:noWrap/>
            <w:vAlign w:val="center"/>
            <w:hideMark/>
          </w:tcPr>
          <w:p w14:paraId="0577DE77"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940" w:type="dxa"/>
            <w:tcBorders>
              <w:top w:val="nil"/>
              <w:left w:val="nil"/>
              <w:bottom w:val="single" w:sz="4" w:space="0" w:color="auto"/>
              <w:right w:val="single" w:sz="4" w:space="0" w:color="auto"/>
            </w:tcBorders>
            <w:shd w:val="clear" w:color="auto" w:fill="auto"/>
            <w:noWrap/>
            <w:vAlign w:val="center"/>
            <w:hideMark/>
          </w:tcPr>
          <w:p w14:paraId="629E317A"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r>
      <w:tr w:rsidR="002F17EC" w:rsidRPr="002F17EC" w14:paraId="5229DF0E" w14:textId="77777777" w:rsidTr="002F17EC">
        <w:trPr>
          <w:divId w:val="684671273"/>
          <w:trHeight w:val="300"/>
        </w:trPr>
        <w:tc>
          <w:tcPr>
            <w:tcW w:w="1140" w:type="dxa"/>
            <w:tcBorders>
              <w:top w:val="nil"/>
              <w:left w:val="single" w:sz="4" w:space="0" w:color="auto"/>
              <w:bottom w:val="single" w:sz="4" w:space="0" w:color="auto"/>
              <w:right w:val="single" w:sz="4" w:space="0" w:color="auto"/>
            </w:tcBorders>
            <w:shd w:val="clear" w:color="000000" w:fill="FFFFFF"/>
            <w:vAlign w:val="center"/>
            <w:hideMark/>
          </w:tcPr>
          <w:p w14:paraId="5EBB27F1" w14:textId="77777777" w:rsidR="002F17EC" w:rsidRPr="002F17EC" w:rsidRDefault="002F17EC" w:rsidP="002F17EC">
            <w:pPr>
              <w:widowControl/>
              <w:autoSpaceDE/>
              <w:autoSpaceDN/>
              <w:jc w:val="center"/>
              <w:rPr>
                <w:rFonts w:ascii="Arial" w:eastAsia="Times New Roman" w:hAnsi="Arial" w:cs="Arial"/>
                <w:color w:val="000000"/>
                <w:lang w:eastAsia="it-IT"/>
              </w:rPr>
            </w:pPr>
            <w:r w:rsidRPr="002F17EC">
              <w:rPr>
                <w:rFonts w:ascii="Arial" w:eastAsia="Times New Roman" w:hAnsi="Arial" w:cs="Arial"/>
                <w:color w:val="000000"/>
                <w:lang w:eastAsia="it-IT"/>
              </w:rPr>
              <w:t>B1</w:t>
            </w:r>
          </w:p>
        </w:tc>
        <w:tc>
          <w:tcPr>
            <w:tcW w:w="1020" w:type="dxa"/>
            <w:tcBorders>
              <w:top w:val="nil"/>
              <w:left w:val="nil"/>
              <w:bottom w:val="single" w:sz="4" w:space="0" w:color="auto"/>
              <w:right w:val="single" w:sz="4" w:space="0" w:color="auto"/>
            </w:tcBorders>
            <w:shd w:val="clear" w:color="000000" w:fill="FFFFFF"/>
            <w:vAlign w:val="center"/>
            <w:hideMark/>
          </w:tcPr>
          <w:p w14:paraId="4CF824A3" w14:textId="77777777" w:rsidR="002F17EC" w:rsidRPr="002F17EC" w:rsidRDefault="002F17EC" w:rsidP="002F17EC">
            <w:pPr>
              <w:widowControl/>
              <w:autoSpaceDE/>
              <w:autoSpaceDN/>
              <w:jc w:val="center"/>
              <w:rPr>
                <w:rFonts w:ascii="Arial" w:eastAsia="Times New Roman" w:hAnsi="Arial" w:cs="Arial"/>
                <w:color w:val="000000"/>
                <w:lang w:eastAsia="it-IT"/>
              </w:rPr>
            </w:pPr>
            <w:r w:rsidRPr="002F17EC">
              <w:rPr>
                <w:rFonts w:ascii="Arial" w:eastAsia="Times New Roman" w:hAnsi="Arial" w:cs="Arial"/>
                <w:color w:val="000000"/>
                <w:lang w:eastAsia="it-IT"/>
              </w:rPr>
              <w:t>0</w:t>
            </w:r>
          </w:p>
        </w:tc>
        <w:tc>
          <w:tcPr>
            <w:tcW w:w="1120" w:type="dxa"/>
            <w:tcBorders>
              <w:top w:val="nil"/>
              <w:left w:val="nil"/>
              <w:bottom w:val="single" w:sz="4" w:space="0" w:color="auto"/>
              <w:right w:val="single" w:sz="4" w:space="0" w:color="auto"/>
            </w:tcBorders>
            <w:shd w:val="clear" w:color="000000" w:fill="FFFFFF"/>
            <w:noWrap/>
            <w:vAlign w:val="center"/>
            <w:hideMark/>
          </w:tcPr>
          <w:p w14:paraId="66A2641E"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0,00</w:t>
            </w:r>
          </w:p>
        </w:tc>
        <w:tc>
          <w:tcPr>
            <w:tcW w:w="921" w:type="dxa"/>
            <w:tcBorders>
              <w:top w:val="nil"/>
              <w:left w:val="nil"/>
              <w:bottom w:val="single" w:sz="4" w:space="0" w:color="auto"/>
              <w:right w:val="single" w:sz="4" w:space="0" w:color="auto"/>
            </w:tcBorders>
            <w:shd w:val="clear" w:color="000000" w:fill="FFFFFF"/>
            <w:noWrap/>
            <w:vAlign w:val="center"/>
            <w:hideMark/>
          </w:tcPr>
          <w:p w14:paraId="7EE7CA1B"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0,00</w:t>
            </w:r>
          </w:p>
        </w:tc>
        <w:tc>
          <w:tcPr>
            <w:tcW w:w="1060" w:type="dxa"/>
            <w:tcBorders>
              <w:top w:val="nil"/>
              <w:left w:val="nil"/>
              <w:bottom w:val="single" w:sz="4" w:space="0" w:color="auto"/>
              <w:right w:val="single" w:sz="4" w:space="0" w:color="auto"/>
            </w:tcBorders>
            <w:shd w:val="clear" w:color="000000" w:fill="FFFFFF"/>
            <w:noWrap/>
            <w:vAlign w:val="center"/>
            <w:hideMark/>
          </w:tcPr>
          <w:p w14:paraId="1D416DA4"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0,00</w:t>
            </w:r>
          </w:p>
        </w:tc>
        <w:tc>
          <w:tcPr>
            <w:tcW w:w="1240" w:type="dxa"/>
            <w:tcBorders>
              <w:top w:val="nil"/>
              <w:left w:val="nil"/>
              <w:bottom w:val="single" w:sz="4" w:space="0" w:color="auto"/>
              <w:right w:val="single" w:sz="4" w:space="0" w:color="auto"/>
            </w:tcBorders>
            <w:shd w:val="clear" w:color="000000" w:fill="FFFFFF"/>
            <w:noWrap/>
            <w:vAlign w:val="center"/>
            <w:hideMark/>
          </w:tcPr>
          <w:p w14:paraId="7217DB8E"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20768,58</w:t>
            </w:r>
          </w:p>
        </w:tc>
        <w:tc>
          <w:tcPr>
            <w:tcW w:w="1400" w:type="dxa"/>
            <w:tcBorders>
              <w:top w:val="nil"/>
              <w:left w:val="nil"/>
              <w:bottom w:val="single" w:sz="4" w:space="0" w:color="auto"/>
              <w:right w:val="single" w:sz="4" w:space="0" w:color="auto"/>
            </w:tcBorders>
            <w:shd w:val="clear" w:color="000000" w:fill="FFFFFF"/>
            <w:noWrap/>
            <w:vAlign w:val="center"/>
            <w:hideMark/>
          </w:tcPr>
          <w:p w14:paraId="184ED285"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€ 0,00</w:t>
            </w:r>
          </w:p>
        </w:tc>
        <w:tc>
          <w:tcPr>
            <w:tcW w:w="1400" w:type="dxa"/>
            <w:tcBorders>
              <w:top w:val="nil"/>
              <w:left w:val="nil"/>
              <w:bottom w:val="single" w:sz="4" w:space="0" w:color="auto"/>
              <w:right w:val="single" w:sz="4" w:space="0" w:color="auto"/>
            </w:tcBorders>
            <w:shd w:val="clear" w:color="000000" w:fill="FFFFFF"/>
            <w:noWrap/>
            <w:vAlign w:val="center"/>
            <w:hideMark/>
          </w:tcPr>
          <w:p w14:paraId="22EEFC94"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€ 0,00</w:t>
            </w:r>
          </w:p>
        </w:tc>
        <w:tc>
          <w:tcPr>
            <w:tcW w:w="1400" w:type="dxa"/>
            <w:tcBorders>
              <w:top w:val="nil"/>
              <w:left w:val="nil"/>
              <w:bottom w:val="single" w:sz="4" w:space="0" w:color="auto"/>
              <w:right w:val="single" w:sz="4" w:space="0" w:color="auto"/>
            </w:tcBorders>
            <w:shd w:val="clear" w:color="000000" w:fill="FFFFFF"/>
            <w:noWrap/>
            <w:vAlign w:val="center"/>
            <w:hideMark/>
          </w:tcPr>
          <w:p w14:paraId="455C7F73"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€ 0,00</w:t>
            </w:r>
          </w:p>
        </w:tc>
        <w:tc>
          <w:tcPr>
            <w:tcW w:w="4619" w:type="dxa"/>
            <w:tcBorders>
              <w:top w:val="nil"/>
              <w:left w:val="nil"/>
              <w:bottom w:val="single" w:sz="4" w:space="0" w:color="auto"/>
              <w:right w:val="single" w:sz="4" w:space="0" w:color="auto"/>
            </w:tcBorders>
            <w:shd w:val="clear" w:color="000000" w:fill="FFFFFF"/>
            <w:vAlign w:val="center"/>
            <w:hideMark/>
          </w:tcPr>
          <w:p w14:paraId="089235C6"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940" w:type="dxa"/>
            <w:tcBorders>
              <w:top w:val="nil"/>
              <w:left w:val="nil"/>
              <w:bottom w:val="single" w:sz="4" w:space="0" w:color="auto"/>
              <w:right w:val="single" w:sz="4" w:space="0" w:color="auto"/>
            </w:tcBorders>
            <w:shd w:val="clear" w:color="auto" w:fill="auto"/>
            <w:noWrap/>
            <w:vAlign w:val="center"/>
            <w:hideMark/>
          </w:tcPr>
          <w:p w14:paraId="6C259BFB"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940" w:type="dxa"/>
            <w:tcBorders>
              <w:top w:val="nil"/>
              <w:left w:val="nil"/>
              <w:bottom w:val="single" w:sz="4" w:space="0" w:color="auto"/>
              <w:right w:val="single" w:sz="4" w:space="0" w:color="auto"/>
            </w:tcBorders>
            <w:shd w:val="clear" w:color="auto" w:fill="auto"/>
            <w:noWrap/>
            <w:vAlign w:val="center"/>
            <w:hideMark/>
          </w:tcPr>
          <w:p w14:paraId="79DDEF15"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r>
      <w:tr w:rsidR="002F17EC" w:rsidRPr="002F17EC" w14:paraId="58937430" w14:textId="77777777" w:rsidTr="002F17EC">
        <w:trPr>
          <w:divId w:val="684671273"/>
          <w:trHeight w:val="300"/>
        </w:trPr>
        <w:tc>
          <w:tcPr>
            <w:tcW w:w="1140" w:type="dxa"/>
            <w:tcBorders>
              <w:top w:val="nil"/>
              <w:left w:val="single" w:sz="4" w:space="0" w:color="auto"/>
              <w:bottom w:val="single" w:sz="4" w:space="0" w:color="auto"/>
              <w:right w:val="single" w:sz="4" w:space="0" w:color="auto"/>
            </w:tcBorders>
            <w:shd w:val="clear" w:color="000000" w:fill="FFFFFF"/>
            <w:vAlign w:val="center"/>
            <w:hideMark/>
          </w:tcPr>
          <w:p w14:paraId="2B5F019E" w14:textId="77777777" w:rsidR="002F17EC" w:rsidRPr="002F17EC" w:rsidRDefault="002F17EC" w:rsidP="002F17EC">
            <w:pPr>
              <w:widowControl/>
              <w:autoSpaceDE/>
              <w:autoSpaceDN/>
              <w:jc w:val="center"/>
              <w:rPr>
                <w:rFonts w:ascii="Arial" w:eastAsia="Times New Roman" w:hAnsi="Arial" w:cs="Arial"/>
                <w:b/>
                <w:bCs/>
                <w:color w:val="000000"/>
                <w:lang w:eastAsia="it-IT"/>
              </w:rPr>
            </w:pPr>
            <w:r w:rsidRPr="002F17EC">
              <w:rPr>
                <w:rFonts w:ascii="Arial" w:eastAsia="Times New Roman" w:hAnsi="Arial" w:cs="Arial"/>
                <w:b/>
                <w:bCs/>
                <w:color w:val="000000"/>
                <w:lang w:eastAsia="it-IT"/>
              </w:rPr>
              <w:t>TOTALI</w:t>
            </w:r>
          </w:p>
        </w:tc>
        <w:tc>
          <w:tcPr>
            <w:tcW w:w="1020" w:type="dxa"/>
            <w:tcBorders>
              <w:top w:val="nil"/>
              <w:left w:val="nil"/>
              <w:bottom w:val="single" w:sz="4" w:space="0" w:color="auto"/>
              <w:right w:val="single" w:sz="4" w:space="0" w:color="auto"/>
            </w:tcBorders>
            <w:shd w:val="clear" w:color="000000" w:fill="FFFFFF"/>
            <w:vAlign w:val="center"/>
            <w:hideMark/>
          </w:tcPr>
          <w:p w14:paraId="76CDC297" w14:textId="77777777" w:rsidR="002F17EC" w:rsidRPr="002F17EC" w:rsidRDefault="002F17EC" w:rsidP="002F17EC">
            <w:pPr>
              <w:widowControl/>
              <w:autoSpaceDE/>
              <w:autoSpaceDN/>
              <w:jc w:val="center"/>
              <w:rPr>
                <w:rFonts w:ascii="Arial" w:eastAsia="Times New Roman" w:hAnsi="Arial" w:cs="Arial"/>
                <w:b/>
                <w:bCs/>
                <w:color w:val="000000"/>
                <w:lang w:eastAsia="it-IT"/>
              </w:rPr>
            </w:pPr>
            <w:r w:rsidRPr="002F17EC">
              <w:rPr>
                <w:rFonts w:ascii="Arial" w:eastAsia="Times New Roman" w:hAnsi="Arial" w:cs="Arial"/>
                <w:b/>
                <w:bCs/>
                <w:color w:val="000000"/>
                <w:lang w:eastAsia="it-IT"/>
              </w:rPr>
              <w:t> </w:t>
            </w:r>
          </w:p>
        </w:tc>
        <w:tc>
          <w:tcPr>
            <w:tcW w:w="1120" w:type="dxa"/>
            <w:tcBorders>
              <w:top w:val="nil"/>
              <w:left w:val="nil"/>
              <w:bottom w:val="single" w:sz="4" w:space="0" w:color="auto"/>
              <w:right w:val="single" w:sz="4" w:space="0" w:color="auto"/>
            </w:tcBorders>
            <w:shd w:val="clear" w:color="000000" w:fill="FFFFFF"/>
            <w:vAlign w:val="center"/>
            <w:hideMark/>
          </w:tcPr>
          <w:p w14:paraId="4EAF23E6" w14:textId="77777777" w:rsidR="002F17EC" w:rsidRPr="002F17EC" w:rsidRDefault="002F17EC" w:rsidP="002F17EC">
            <w:pPr>
              <w:widowControl/>
              <w:autoSpaceDE/>
              <w:autoSpaceDN/>
              <w:jc w:val="center"/>
              <w:rPr>
                <w:rFonts w:ascii="Arial" w:eastAsia="Times New Roman" w:hAnsi="Arial" w:cs="Arial"/>
                <w:b/>
                <w:bCs/>
                <w:color w:val="000000"/>
                <w:lang w:eastAsia="it-IT"/>
              </w:rPr>
            </w:pPr>
            <w:r w:rsidRPr="002F17EC">
              <w:rPr>
                <w:rFonts w:ascii="Arial" w:eastAsia="Times New Roman" w:hAnsi="Arial" w:cs="Arial"/>
                <w:b/>
                <w:bCs/>
                <w:color w:val="000000"/>
                <w:lang w:eastAsia="it-IT"/>
              </w:rPr>
              <w:t> </w:t>
            </w:r>
          </w:p>
        </w:tc>
        <w:tc>
          <w:tcPr>
            <w:tcW w:w="921" w:type="dxa"/>
            <w:tcBorders>
              <w:top w:val="nil"/>
              <w:left w:val="nil"/>
              <w:bottom w:val="single" w:sz="4" w:space="0" w:color="auto"/>
              <w:right w:val="single" w:sz="4" w:space="0" w:color="auto"/>
            </w:tcBorders>
            <w:shd w:val="clear" w:color="000000" w:fill="FFFFFF"/>
            <w:vAlign w:val="center"/>
            <w:hideMark/>
          </w:tcPr>
          <w:p w14:paraId="300110F0" w14:textId="77777777" w:rsidR="002F17EC" w:rsidRPr="002F17EC" w:rsidRDefault="002F17EC" w:rsidP="002F17EC">
            <w:pPr>
              <w:widowControl/>
              <w:autoSpaceDE/>
              <w:autoSpaceDN/>
              <w:jc w:val="center"/>
              <w:rPr>
                <w:rFonts w:ascii="Arial" w:eastAsia="Times New Roman" w:hAnsi="Arial" w:cs="Arial"/>
                <w:b/>
                <w:bCs/>
                <w:color w:val="000000"/>
                <w:lang w:eastAsia="it-IT"/>
              </w:rPr>
            </w:pPr>
            <w:r w:rsidRPr="002F17EC">
              <w:rPr>
                <w:rFonts w:ascii="Arial" w:eastAsia="Times New Roman" w:hAnsi="Arial" w:cs="Arial"/>
                <w:b/>
                <w:bCs/>
                <w:color w:val="000000"/>
                <w:lang w:eastAsia="it-IT"/>
              </w:rPr>
              <w:t> </w:t>
            </w:r>
          </w:p>
        </w:tc>
        <w:tc>
          <w:tcPr>
            <w:tcW w:w="1060" w:type="dxa"/>
            <w:tcBorders>
              <w:top w:val="nil"/>
              <w:left w:val="nil"/>
              <w:bottom w:val="single" w:sz="4" w:space="0" w:color="auto"/>
              <w:right w:val="single" w:sz="4" w:space="0" w:color="auto"/>
            </w:tcBorders>
            <w:shd w:val="clear" w:color="000000" w:fill="FFFFFF"/>
            <w:vAlign w:val="center"/>
            <w:hideMark/>
          </w:tcPr>
          <w:p w14:paraId="33F38D9F" w14:textId="77777777" w:rsidR="002F17EC" w:rsidRPr="002F17EC" w:rsidRDefault="002F17EC" w:rsidP="002F17EC">
            <w:pPr>
              <w:widowControl/>
              <w:autoSpaceDE/>
              <w:autoSpaceDN/>
              <w:jc w:val="center"/>
              <w:rPr>
                <w:rFonts w:ascii="Arial" w:eastAsia="Times New Roman" w:hAnsi="Arial" w:cs="Arial"/>
                <w:b/>
                <w:bCs/>
                <w:color w:val="000000"/>
                <w:lang w:eastAsia="it-IT"/>
              </w:rPr>
            </w:pPr>
            <w:r w:rsidRPr="002F17EC">
              <w:rPr>
                <w:rFonts w:ascii="Arial" w:eastAsia="Times New Roman" w:hAnsi="Arial" w:cs="Arial"/>
                <w:b/>
                <w:bCs/>
                <w:color w:val="000000"/>
                <w:lang w:eastAsia="it-IT"/>
              </w:rPr>
              <w:t> </w:t>
            </w:r>
          </w:p>
        </w:tc>
        <w:tc>
          <w:tcPr>
            <w:tcW w:w="1240" w:type="dxa"/>
            <w:tcBorders>
              <w:top w:val="nil"/>
              <w:left w:val="nil"/>
              <w:bottom w:val="single" w:sz="4" w:space="0" w:color="auto"/>
              <w:right w:val="single" w:sz="4" w:space="0" w:color="auto"/>
            </w:tcBorders>
            <w:shd w:val="clear" w:color="000000" w:fill="FFFFFF"/>
            <w:noWrap/>
            <w:vAlign w:val="center"/>
            <w:hideMark/>
          </w:tcPr>
          <w:p w14:paraId="218CDCB6" w14:textId="77777777" w:rsidR="002F17EC" w:rsidRPr="002F17EC" w:rsidRDefault="002F17EC" w:rsidP="002F17EC">
            <w:pPr>
              <w:widowControl/>
              <w:autoSpaceDE/>
              <w:autoSpaceDN/>
              <w:jc w:val="center"/>
              <w:rPr>
                <w:rFonts w:eastAsia="Times New Roman"/>
                <w:b/>
                <w:bCs/>
                <w:color w:val="000000"/>
                <w:lang w:eastAsia="it-IT"/>
              </w:rPr>
            </w:pPr>
            <w:r w:rsidRPr="002F17EC">
              <w:rPr>
                <w:rFonts w:eastAsia="Times New Roman"/>
                <w:b/>
                <w:bCs/>
                <w:color w:val="000000"/>
                <w:lang w:eastAsia="it-IT"/>
              </w:rPr>
              <w:t> </w:t>
            </w:r>
          </w:p>
        </w:tc>
        <w:tc>
          <w:tcPr>
            <w:tcW w:w="1400" w:type="dxa"/>
            <w:tcBorders>
              <w:top w:val="nil"/>
              <w:left w:val="nil"/>
              <w:bottom w:val="single" w:sz="4" w:space="0" w:color="auto"/>
              <w:right w:val="single" w:sz="4" w:space="0" w:color="auto"/>
            </w:tcBorders>
            <w:shd w:val="clear" w:color="000000" w:fill="FFFFFF"/>
            <w:vAlign w:val="center"/>
            <w:hideMark/>
          </w:tcPr>
          <w:p w14:paraId="33FC04B0" w14:textId="77777777" w:rsidR="002F17EC" w:rsidRPr="002F17EC" w:rsidRDefault="002F17EC" w:rsidP="002F17EC">
            <w:pPr>
              <w:widowControl/>
              <w:autoSpaceDE/>
              <w:autoSpaceDN/>
              <w:jc w:val="right"/>
              <w:rPr>
                <w:rFonts w:ascii="Arial" w:eastAsia="Times New Roman" w:hAnsi="Arial" w:cs="Arial"/>
                <w:b/>
                <w:bCs/>
                <w:color w:val="000000"/>
                <w:lang w:eastAsia="it-IT"/>
              </w:rPr>
            </w:pPr>
            <w:r w:rsidRPr="002F17EC">
              <w:rPr>
                <w:rFonts w:ascii="Arial" w:eastAsia="Times New Roman" w:hAnsi="Arial" w:cs="Arial"/>
                <w:b/>
                <w:bCs/>
                <w:color w:val="000000"/>
                <w:lang w:eastAsia="it-IT"/>
              </w:rPr>
              <w:t>€ 8.887,18</w:t>
            </w:r>
          </w:p>
        </w:tc>
        <w:tc>
          <w:tcPr>
            <w:tcW w:w="1400" w:type="dxa"/>
            <w:tcBorders>
              <w:top w:val="nil"/>
              <w:left w:val="nil"/>
              <w:bottom w:val="single" w:sz="4" w:space="0" w:color="auto"/>
              <w:right w:val="single" w:sz="4" w:space="0" w:color="auto"/>
            </w:tcBorders>
            <w:shd w:val="clear" w:color="000000" w:fill="FFFFFF"/>
            <w:vAlign w:val="center"/>
            <w:hideMark/>
          </w:tcPr>
          <w:p w14:paraId="664CB438" w14:textId="77777777" w:rsidR="002F17EC" w:rsidRPr="002F17EC" w:rsidRDefault="002F17EC" w:rsidP="002F17EC">
            <w:pPr>
              <w:widowControl/>
              <w:autoSpaceDE/>
              <w:autoSpaceDN/>
              <w:jc w:val="right"/>
              <w:rPr>
                <w:rFonts w:ascii="Arial" w:eastAsia="Times New Roman" w:hAnsi="Arial" w:cs="Arial"/>
                <w:b/>
                <w:bCs/>
                <w:color w:val="000000"/>
                <w:lang w:eastAsia="it-IT"/>
              </w:rPr>
            </w:pPr>
            <w:r w:rsidRPr="002F17EC">
              <w:rPr>
                <w:rFonts w:ascii="Arial" w:eastAsia="Times New Roman" w:hAnsi="Arial" w:cs="Arial"/>
                <w:b/>
                <w:bCs/>
                <w:color w:val="000000"/>
                <w:lang w:eastAsia="it-IT"/>
              </w:rPr>
              <w:t>€ 3.126,51</w:t>
            </w:r>
          </w:p>
        </w:tc>
        <w:tc>
          <w:tcPr>
            <w:tcW w:w="1400" w:type="dxa"/>
            <w:tcBorders>
              <w:top w:val="nil"/>
              <w:left w:val="nil"/>
              <w:bottom w:val="single" w:sz="4" w:space="0" w:color="auto"/>
              <w:right w:val="single" w:sz="4" w:space="0" w:color="auto"/>
            </w:tcBorders>
            <w:shd w:val="clear" w:color="000000" w:fill="FFFFFF"/>
            <w:vAlign w:val="center"/>
            <w:hideMark/>
          </w:tcPr>
          <w:p w14:paraId="27AAB1D8" w14:textId="77777777" w:rsidR="002F17EC" w:rsidRPr="002F17EC" w:rsidRDefault="002F17EC" w:rsidP="002F17EC">
            <w:pPr>
              <w:widowControl/>
              <w:autoSpaceDE/>
              <w:autoSpaceDN/>
              <w:jc w:val="right"/>
              <w:rPr>
                <w:rFonts w:ascii="Arial" w:eastAsia="Times New Roman" w:hAnsi="Arial" w:cs="Arial"/>
                <w:b/>
                <w:bCs/>
                <w:color w:val="000000"/>
                <w:lang w:eastAsia="it-IT"/>
              </w:rPr>
            </w:pPr>
            <w:r w:rsidRPr="002F17EC">
              <w:rPr>
                <w:rFonts w:ascii="Arial" w:eastAsia="Times New Roman" w:hAnsi="Arial" w:cs="Arial"/>
                <w:b/>
                <w:bCs/>
                <w:color w:val="000000"/>
                <w:lang w:eastAsia="it-IT"/>
              </w:rPr>
              <w:t>€ 12.013,69</w:t>
            </w:r>
          </w:p>
        </w:tc>
        <w:tc>
          <w:tcPr>
            <w:tcW w:w="4619" w:type="dxa"/>
            <w:tcBorders>
              <w:top w:val="nil"/>
              <w:left w:val="nil"/>
              <w:bottom w:val="single" w:sz="4" w:space="0" w:color="auto"/>
              <w:right w:val="single" w:sz="4" w:space="0" w:color="auto"/>
            </w:tcBorders>
            <w:shd w:val="clear" w:color="000000" w:fill="FFFFFF"/>
            <w:vAlign w:val="center"/>
            <w:hideMark/>
          </w:tcPr>
          <w:p w14:paraId="5A757BB7" w14:textId="77777777" w:rsidR="002F17EC" w:rsidRPr="002F17EC" w:rsidRDefault="002F17EC" w:rsidP="002F17EC">
            <w:pPr>
              <w:widowControl/>
              <w:autoSpaceDE/>
              <w:autoSpaceDN/>
              <w:jc w:val="center"/>
              <w:rPr>
                <w:rFonts w:ascii="Arial" w:eastAsia="Times New Roman" w:hAnsi="Arial" w:cs="Arial"/>
                <w:b/>
                <w:bCs/>
                <w:color w:val="000000"/>
                <w:lang w:eastAsia="it-IT"/>
              </w:rPr>
            </w:pPr>
            <w:r w:rsidRPr="002F17EC">
              <w:rPr>
                <w:rFonts w:ascii="Arial" w:eastAsia="Times New Roman" w:hAnsi="Arial" w:cs="Arial"/>
                <w:b/>
                <w:bCs/>
                <w:color w:val="000000"/>
                <w:lang w:eastAsia="it-IT"/>
              </w:rPr>
              <w:t> </w:t>
            </w:r>
          </w:p>
        </w:tc>
        <w:tc>
          <w:tcPr>
            <w:tcW w:w="940" w:type="dxa"/>
            <w:tcBorders>
              <w:top w:val="nil"/>
              <w:left w:val="nil"/>
              <w:bottom w:val="single" w:sz="4" w:space="0" w:color="auto"/>
              <w:right w:val="single" w:sz="4" w:space="0" w:color="auto"/>
            </w:tcBorders>
            <w:shd w:val="clear" w:color="auto" w:fill="auto"/>
            <w:noWrap/>
            <w:vAlign w:val="center"/>
            <w:hideMark/>
          </w:tcPr>
          <w:p w14:paraId="681809EC"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940" w:type="dxa"/>
            <w:tcBorders>
              <w:top w:val="nil"/>
              <w:left w:val="nil"/>
              <w:bottom w:val="single" w:sz="4" w:space="0" w:color="auto"/>
              <w:right w:val="single" w:sz="4" w:space="0" w:color="auto"/>
            </w:tcBorders>
            <w:shd w:val="clear" w:color="auto" w:fill="auto"/>
            <w:noWrap/>
            <w:vAlign w:val="center"/>
            <w:hideMark/>
          </w:tcPr>
          <w:p w14:paraId="7D4198E5"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r>
      <w:tr w:rsidR="002F17EC" w:rsidRPr="002F17EC" w14:paraId="738E130D" w14:textId="77777777" w:rsidTr="002F17EC">
        <w:trPr>
          <w:divId w:val="684671273"/>
          <w:trHeight w:val="180"/>
        </w:trPr>
        <w:tc>
          <w:tcPr>
            <w:tcW w:w="1140" w:type="dxa"/>
            <w:tcBorders>
              <w:top w:val="nil"/>
              <w:left w:val="single" w:sz="4" w:space="0" w:color="auto"/>
              <w:bottom w:val="single" w:sz="4" w:space="0" w:color="auto"/>
              <w:right w:val="single" w:sz="4" w:space="0" w:color="auto"/>
            </w:tcBorders>
            <w:shd w:val="clear" w:color="000000" w:fill="FFFFFF"/>
            <w:vAlign w:val="center"/>
            <w:hideMark/>
          </w:tcPr>
          <w:p w14:paraId="2BDD3DF7" w14:textId="77777777" w:rsidR="002F17EC" w:rsidRPr="002F17EC" w:rsidRDefault="002F17EC" w:rsidP="002F17EC">
            <w:pPr>
              <w:widowControl/>
              <w:autoSpaceDE/>
              <w:autoSpaceDN/>
              <w:jc w:val="center"/>
              <w:rPr>
                <w:rFonts w:ascii="Arial" w:eastAsia="Times New Roman" w:hAnsi="Arial" w:cs="Arial"/>
                <w:b/>
                <w:bCs/>
                <w:color w:val="000000"/>
                <w:lang w:eastAsia="it-IT"/>
              </w:rPr>
            </w:pPr>
            <w:r w:rsidRPr="002F17EC">
              <w:rPr>
                <w:rFonts w:ascii="Arial" w:eastAsia="Times New Roman" w:hAnsi="Arial" w:cs="Arial"/>
                <w:b/>
                <w:bCs/>
                <w:color w:val="000000"/>
                <w:lang w:eastAsia="it-IT"/>
              </w:rPr>
              <w:t> </w:t>
            </w:r>
          </w:p>
        </w:tc>
        <w:tc>
          <w:tcPr>
            <w:tcW w:w="1020" w:type="dxa"/>
            <w:tcBorders>
              <w:top w:val="nil"/>
              <w:left w:val="nil"/>
              <w:bottom w:val="single" w:sz="4" w:space="0" w:color="auto"/>
              <w:right w:val="single" w:sz="4" w:space="0" w:color="auto"/>
            </w:tcBorders>
            <w:shd w:val="clear" w:color="000000" w:fill="FFFFFF"/>
            <w:vAlign w:val="center"/>
            <w:hideMark/>
          </w:tcPr>
          <w:p w14:paraId="619EEF1D" w14:textId="77777777" w:rsidR="002F17EC" w:rsidRPr="002F17EC" w:rsidRDefault="002F17EC" w:rsidP="002F17EC">
            <w:pPr>
              <w:widowControl/>
              <w:autoSpaceDE/>
              <w:autoSpaceDN/>
              <w:jc w:val="center"/>
              <w:rPr>
                <w:rFonts w:ascii="Arial" w:eastAsia="Times New Roman" w:hAnsi="Arial" w:cs="Arial"/>
                <w:b/>
                <w:bCs/>
                <w:color w:val="000000"/>
                <w:lang w:eastAsia="it-IT"/>
              </w:rPr>
            </w:pPr>
            <w:r w:rsidRPr="002F17EC">
              <w:rPr>
                <w:rFonts w:ascii="Arial" w:eastAsia="Times New Roman" w:hAnsi="Arial" w:cs="Arial"/>
                <w:b/>
                <w:bCs/>
                <w:color w:val="000000"/>
                <w:lang w:eastAsia="it-IT"/>
              </w:rPr>
              <w:t> </w:t>
            </w:r>
          </w:p>
        </w:tc>
        <w:tc>
          <w:tcPr>
            <w:tcW w:w="1120" w:type="dxa"/>
            <w:tcBorders>
              <w:top w:val="nil"/>
              <w:left w:val="nil"/>
              <w:bottom w:val="single" w:sz="4" w:space="0" w:color="auto"/>
              <w:right w:val="single" w:sz="4" w:space="0" w:color="auto"/>
            </w:tcBorders>
            <w:shd w:val="clear" w:color="000000" w:fill="FFFFFF"/>
            <w:vAlign w:val="center"/>
            <w:hideMark/>
          </w:tcPr>
          <w:p w14:paraId="29482931" w14:textId="77777777" w:rsidR="002F17EC" w:rsidRPr="002F17EC" w:rsidRDefault="002F17EC" w:rsidP="002F17EC">
            <w:pPr>
              <w:widowControl/>
              <w:autoSpaceDE/>
              <w:autoSpaceDN/>
              <w:jc w:val="center"/>
              <w:rPr>
                <w:rFonts w:ascii="Arial" w:eastAsia="Times New Roman" w:hAnsi="Arial" w:cs="Arial"/>
                <w:b/>
                <w:bCs/>
                <w:color w:val="000000"/>
                <w:lang w:eastAsia="it-IT"/>
              </w:rPr>
            </w:pPr>
            <w:r w:rsidRPr="002F17EC">
              <w:rPr>
                <w:rFonts w:ascii="Arial" w:eastAsia="Times New Roman" w:hAnsi="Arial" w:cs="Arial"/>
                <w:b/>
                <w:bCs/>
                <w:color w:val="000000"/>
                <w:lang w:eastAsia="it-IT"/>
              </w:rPr>
              <w:t> </w:t>
            </w:r>
          </w:p>
        </w:tc>
        <w:tc>
          <w:tcPr>
            <w:tcW w:w="921" w:type="dxa"/>
            <w:tcBorders>
              <w:top w:val="nil"/>
              <w:left w:val="nil"/>
              <w:bottom w:val="single" w:sz="4" w:space="0" w:color="auto"/>
              <w:right w:val="single" w:sz="4" w:space="0" w:color="auto"/>
            </w:tcBorders>
            <w:shd w:val="clear" w:color="000000" w:fill="FFFFFF"/>
            <w:vAlign w:val="center"/>
            <w:hideMark/>
          </w:tcPr>
          <w:p w14:paraId="506107BA" w14:textId="77777777" w:rsidR="002F17EC" w:rsidRPr="002F17EC" w:rsidRDefault="002F17EC" w:rsidP="002F17EC">
            <w:pPr>
              <w:widowControl/>
              <w:autoSpaceDE/>
              <w:autoSpaceDN/>
              <w:jc w:val="center"/>
              <w:rPr>
                <w:rFonts w:ascii="Arial" w:eastAsia="Times New Roman" w:hAnsi="Arial" w:cs="Arial"/>
                <w:b/>
                <w:bCs/>
                <w:color w:val="000000"/>
                <w:lang w:eastAsia="it-IT"/>
              </w:rPr>
            </w:pPr>
            <w:r w:rsidRPr="002F17EC">
              <w:rPr>
                <w:rFonts w:ascii="Arial" w:eastAsia="Times New Roman" w:hAnsi="Arial" w:cs="Arial"/>
                <w:b/>
                <w:bCs/>
                <w:color w:val="000000"/>
                <w:lang w:eastAsia="it-IT"/>
              </w:rPr>
              <w:t> </w:t>
            </w:r>
          </w:p>
        </w:tc>
        <w:tc>
          <w:tcPr>
            <w:tcW w:w="1060" w:type="dxa"/>
            <w:tcBorders>
              <w:top w:val="nil"/>
              <w:left w:val="nil"/>
              <w:bottom w:val="single" w:sz="4" w:space="0" w:color="auto"/>
              <w:right w:val="single" w:sz="4" w:space="0" w:color="auto"/>
            </w:tcBorders>
            <w:shd w:val="clear" w:color="000000" w:fill="FFFFFF"/>
            <w:vAlign w:val="center"/>
            <w:hideMark/>
          </w:tcPr>
          <w:p w14:paraId="35725CFD" w14:textId="77777777" w:rsidR="002F17EC" w:rsidRPr="002F17EC" w:rsidRDefault="002F17EC" w:rsidP="002F17EC">
            <w:pPr>
              <w:widowControl/>
              <w:autoSpaceDE/>
              <w:autoSpaceDN/>
              <w:jc w:val="center"/>
              <w:rPr>
                <w:rFonts w:ascii="Arial" w:eastAsia="Times New Roman" w:hAnsi="Arial" w:cs="Arial"/>
                <w:b/>
                <w:bCs/>
                <w:color w:val="000000"/>
                <w:lang w:eastAsia="it-IT"/>
              </w:rPr>
            </w:pPr>
            <w:r w:rsidRPr="002F17EC">
              <w:rPr>
                <w:rFonts w:ascii="Arial" w:eastAsia="Times New Roman" w:hAnsi="Arial" w:cs="Arial"/>
                <w:b/>
                <w:bCs/>
                <w:color w:val="000000"/>
                <w:lang w:eastAsia="it-IT"/>
              </w:rPr>
              <w:t> </w:t>
            </w:r>
          </w:p>
        </w:tc>
        <w:tc>
          <w:tcPr>
            <w:tcW w:w="1240" w:type="dxa"/>
            <w:tcBorders>
              <w:top w:val="nil"/>
              <w:left w:val="nil"/>
              <w:bottom w:val="single" w:sz="4" w:space="0" w:color="auto"/>
              <w:right w:val="single" w:sz="4" w:space="0" w:color="auto"/>
            </w:tcBorders>
            <w:shd w:val="clear" w:color="000000" w:fill="FFFFFF"/>
            <w:noWrap/>
            <w:vAlign w:val="center"/>
            <w:hideMark/>
          </w:tcPr>
          <w:p w14:paraId="7F661765" w14:textId="77777777" w:rsidR="002F17EC" w:rsidRPr="002F17EC" w:rsidRDefault="002F17EC" w:rsidP="002F17EC">
            <w:pPr>
              <w:widowControl/>
              <w:autoSpaceDE/>
              <w:autoSpaceDN/>
              <w:jc w:val="center"/>
              <w:rPr>
                <w:rFonts w:eastAsia="Times New Roman"/>
                <w:b/>
                <w:bCs/>
                <w:color w:val="000000"/>
                <w:lang w:eastAsia="it-IT"/>
              </w:rPr>
            </w:pPr>
            <w:r w:rsidRPr="002F17EC">
              <w:rPr>
                <w:rFonts w:eastAsia="Times New Roman"/>
                <w:b/>
                <w:bCs/>
                <w:color w:val="000000"/>
                <w:lang w:eastAsia="it-IT"/>
              </w:rPr>
              <w:t> </w:t>
            </w:r>
          </w:p>
        </w:tc>
        <w:tc>
          <w:tcPr>
            <w:tcW w:w="1400" w:type="dxa"/>
            <w:tcBorders>
              <w:top w:val="nil"/>
              <w:left w:val="nil"/>
              <w:bottom w:val="single" w:sz="4" w:space="0" w:color="auto"/>
              <w:right w:val="single" w:sz="4" w:space="0" w:color="auto"/>
            </w:tcBorders>
            <w:shd w:val="clear" w:color="000000" w:fill="FFFFFF"/>
            <w:vAlign w:val="center"/>
            <w:hideMark/>
          </w:tcPr>
          <w:p w14:paraId="0A9C7475" w14:textId="77777777" w:rsidR="002F17EC" w:rsidRPr="002F17EC" w:rsidRDefault="002F17EC" w:rsidP="002F17EC">
            <w:pPr>
              <w:widowControl/>
              <w:autoSpaceDE/>
              <w:autoSpaceDN/>
              <w:jc w:val="right"/>
              <w:rPr>
                <w:rFonts w:ascii="Arial" w:eastAsia="Times New Roman" w:hAnsi="Arial" w:cs="Arial"/>
                <w:b/>
                <w:bCs/>
                <w:color w:val="000000"/>
                <w:lang w:eastAsia="it-IT"/>
              </w:rPr>
            </w:pPr>
            <w:r w:rsidRPr="002F17EC">
              <w:rPr>
                <w:rFonts w:ascii="Arial" w:eastAsia="Times New Roman" w:hAnsi="Arial" w:cs="Arial"/>
                <w:b/>
                <w:bCs/>
                <w:color w:val="000000"/>
                <w:lang w:eastAsia="it-IT"/>
              </w:rPr>
              <w:t> </w:t>
            </w:r>
          </w:p>
        </w:tc>
        <w:tc>
          <w:tcPr>
            <w:tcW w:w="1400" w:type="dxa"/>
            <w:tcBorders>
              <w:top w:val="nil"/>
              <w:left w:val="nil"/>
              <w:bottom w:val="single" w:sz="4" w:space="0" w:color="auto"/>
              <w:right w:val="single" w:sz="4" w:space="0" w:color="auto"/>
            </w:tcBorders>
            <w:shd w:val="clear" w:color="000000" w:fill="FFFFFF"/>
            <w:vAlign w:val="center"/>
            <w:hideMark/>
          </w:tcPr>
          <w:p w14:paraId="2F2C5C3C" w14:textId="77777777" w:rsidR="002F17EC" w:rsidRPr="002F17EC" w:rsidRDefault="002F17EC" w:rsidP="002F17EC">
            <w:pPr>
              <w:widowControl/>
              <w:autoSpaceDE/>
              <w:autoSpaceDN/>
              <w:jc w:val="right"/>
              <w:rPr>
                <w:rFonts w:ascii="Arial" w:eastAsia="Times New Roman" w:hAnsi="Arial" w:cs="Arial"/>
                <w:b/>
                <w:bCs/>
                <w:color w:val="000000"/>
                <w:lang w:eastAsia="it-IT"/>
              </w:rPr>
            </w:pPr>
            <w:r w:rsidRPr="002F17EC">
              <w:rPr>
                <w:rFonts w:ascii="Arial" w:eastAsia="Times New Roman" w:hAnsi="Arial" w:cs="Arial"/>
                <w:b/>
                <w:bCs/>
                <w:color w:val="000000"/>
                <w:lang w:eastAsia="it-IT"/>
              </w:rPr>
              <w:t> </w:t>
            </w:r>
          </w:p>
        </w:tc>
        <w:tc>
          <w:tcPr>
            <w:tcW w:w="1400" w:type="dxa"/>
            <w:tcBorders>
              <w:top w:val="nil"/>
              <w:left w:val="nil"/>
              <w:bottom w:val="single" w:sz="4" w:space="0" w:color="auto"/>
              <w:right w:val="single" w:sz="4" w:space="0" w:color="auto"/>
            </w:tcBorders>
            <w:shd w:val="clear" w:color="000000" w:fill="FFFFFF"/>
            <w:vAlign w:val="center"/>
            <w:hideMark/>
          </w:tcPr>
          <w:p w14:paraId="53DB3852" w14:textId="77777777" w:rsidR="002F17EC" w:rsidRPr="002F17EC" w:rsidRDefault="002F17EC" w:rsidP="002F17EC">
            <w:pPr>
              <w:widowControl/>
              <w:autoSpaceDE/>
              <w:autoSpaceDN/>
              <w:jc w:val="right"/>
              <w:rPr>
                <w:rFonts w:ascii="Arial" w:eastAsia="Times New Roman" w:hAnsi="Arial" w:cs="Arial"/>
                <w:b/>
                <w:bCs/>
                <w:color w:val="000000"/>
                <w:lang w:eastAsia="it-IT"/>
              </w:rPr>
            </w:pPr>
            <w:r w:rsidRPr="002F17EC">
              <w:rPr>
                <w:rFonts w:ascii="Arial" w:eastAsia="Times New Roman" w:hAnsi="Arial" w:cs="Arial"/>
                <w:b/>
                <w:bCs/>
                <w:color w:val="000000"/>
                <w:lang w:eastAsia="it-IT"/>
              </w:rPr>
              <w:t> </w:t>
            </w:r>
          </w:p>
        </w:tc>
        <w:tc>
          <w:tcPr>
            <w:tcW w:w="4619" w:type="dxa"/>
            <w:tcBorders>
              <w:top w:val="nil"/>
              <w:left w:val="nil"/>
              <w:bottom w:val="single" w:sz="4" w:space="0" w:color="auto"/>
              <w:right w:val="single" w:sz="4" w:space="0" w:color="auto"/>
            </w:tcBorders>
            <w:shd w:val="clear" w:color="000000" w:fill="FFFFFF"/>
            <w:vAlign w:val="center"/>
            <w:hideMark/>
          </w:tcPr>
          <w:p w14:paraId="1C0C896B" w14:textId="77777777" w:rsidR="002F17EC" w:rsidRPr="002F17EC" w:rsidRDefault="002F17EC" w:rsidP="002F17EC">
            <w:pPr>
              <w:widowControl/>
              <w:autoSpaceDE/>
              <w:autoSpaceDN/>
              <w:jc w:val="center"/>
              <w:rPr>
                <w:rFonts w:ascii="Arial" w:eastAsia="Times New Roman" w:hAnsi="Arial" w:cs="Arial"/>
                <w:b/>
                <w:bCs/>
                <w:color w:val="000000"/>
                <w:lang w:eastAsia="it-IT"/>
              </w:rPr>
            </w:pPr>
            <w:r w:rsidRPr="002F17EC">
              <w:rPr>
                <w:rFonts w:ascii="Arial" w:eastAsia="Times New Roman" w:hAnsi="Arial" w:cs="Arial"/>
                <w:b/>
                <w:bCs/>
                <w:color w:val="000000"/>
                <w:lang w:eastAsia="it-IT"/>
              </w:rPr>
              <w:t> </w:t>
            </w:r>
          </w:p>
        </w:tc>
        <w:tc>
          <w:tcPr>
            <w:tcW w:w="940" w:type="dxa"/>
            <w:tcBorders>
              <w:top w:val="nil"/>
              <w:left w:val="nil"/>
              <w:bottom w:val="single" w:sz="4" w:space="0" w:color="auto"/>
              <w:right w:val="single" w:sz="4" w:space="0" w:color="auto"/>
            </w:tcBorders>
            <w:shd w:val="clear" w:color="auto" w:fill="auto"/>
            <w:noWrap/>
            <w:vAlign w:val="center"/>
            <w:hideMark/>
          </w:tcPr>
          <w:p w14:paraId="2800895E"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940" w:type="dxa"/>
            <w:tcBorders>
              <w:top w:val="nil"/>
              <w:left w:val="nil"/>
              <w:bottom w:val="single" w:sz="4" w:space="0" w:color="auto"/>
              <w:right w:val="single" w:sz="4" w:space="0" w:color="auto"/>
            </w:tcBorders>
            <w:shd w:val="clear" w:color="auto" w:fill="auto"/>
            <w:noWrap/>
            <w:vAlign w:val="center"/>
            <w:hideMark/>
          </w:tcPr>
          <w:p w14:paraId="37A2972B"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r>
      <w:tr w:rsidR="002F17EC" w:rsidRPr="002F17EC" w14:paraId="7C27B480" w14:textId="77777777" w:rsidTr="002F17EC">
        <w:trPr>
          <w:divId w:val="684671273"/>
          <w:trHeight w:val="375"/>
        </w:trPr>
        <w:tc>
          <w:tcPr>
            <w:tcW w:w="15320" w:type="dxa"/>
            <w:gridSpan w:val="10"/>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2C7DD009" w14:textId="77777777" w:rsidR="002F17EC" w:rsidRPr="002F17EC" w:rsidRDefault="002F17EC" w:rsidP="002F17EC">
            <w:pPr>
              <w:widowControl/>
              <w:autoSpaceDE/>
              <w:autoSpaceDN/>
              <w:jc w:val="center"/>
              <w:rPr>
                <w:rFonts w:eastAsia="Times New Roman"/>
                <w:b/>
                <w:bCs/>
                <w:color w:val="000000"/>
                <w:sz w:val="28"/>
                <w:szCs w:val="28"/>
                <w:lang w:eastAsia="it-IT"/>
              </w:rPr>
            </w:pPr>
            <w:r w:rsidRPr="002F17EC">
              <w:rPr>
                <w:rFonts w:eastAsia="Times New Roman"/>
                <w:b/>
                <w:bCs/>
                <w:color w:val="000000"/>
                <w:sz w:val="28"/>
                <w:szCs w:val="28"/>
                <w:lang w:eastAsia="it-IT"/>
              </w:rPr>
              <w:t>Assunzioni 2023  tempo determinato</w:t>
            </w:r>
          </w:p>
        </w:tc>
        <w:tc>
          <w:tcPr>
            <w:tcW w:w="940" w:type="dxa"/>
            <w:tcBorders>
              <w:top w:val="nil"/>
              <w:left w:val="nil"/>
              <w:bottom w:val="single" w:sz="4" w:space="0" w:color="auto"/>
              <w:right w:val="single" w:sz="4" w:space="0" w:color="auto"/>
            </w:tcBorders>
            <w:shd w:val="clear" w:color="auto" w:fill="auto"/>
            <w:noWrap/>
            <w:vAlign w:val="center"/>
            <w:hideMark/>
          </w:tcPr>
          <w:p w14:paraId="71A2BBEA"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940" w:type="dxa"/>
            <w:tcBorders>
              <w:top w:val="nil"/>
              <w:left w:val="nil"/>
              <w:bottom w:val="single" w:sz="4" w:space="0" w:color="auto"/>
              <w:right w:val="single" w:sz="4" w:space="0" w:color="auto"/>
            </w:tcBorders>
            <w:shd w:val="clear" w:color="auto" w:fill="auto"/>
            <w:noWrap/>
            <w:vAlign w:val="center"/>
            <w:hideMark/>
          </w:tcPr>
          <w:p w14:paraId="0B0FE743"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r>
      <w:tr w:rsidR="002F17EC" w:rsidRPr="002F17EC" w14:paraId="3F4FF88A" w14:textId="77777777" w:rsidTr="002F17EC">
        <w:trPr>
          <w:divId w:val="684671273"/>
          <w:trHeight w:val="735"/>
        </w:trPr>
        <w:tc>
          <w:tcPr>
            <w:tcW w:w="1140" w:type="dxa"/>
            <w:tcBorders>
              <w:top w:val="nil"/>
              <w:left w:val="single" w:sz="4" w:space="0" w:color="auto"/>
              <w:bottom w:val="nil"/>
              <w:right w:val="single" w:sz="4" w:space="0" w:color="auto"/>
            </w:tcBorders>
            <w:shd w:val="clear" w:color="000000" w:fill="FFFFFF"/>
            <w:vAlign w:val="center"/>
            <w:hideMark/>
          </w:tcPr>
          <w:p w14:paraId="1A44976D" w14:textId="77777777" w:rsidR="002F17EC" w:rsidRPr="002F17EC" w:rsidRDefault="002F17EC" w:rsidP="002F17EC">
            <w:pPr>
              <w:widowControl/>
              <w:autoSpaceDE/>
              <w:autoSpaceDN/>
              <w:jc w:val="center"/>
              <w:rPr>
                <w:rFonts w:ascii="Arial" w:eastAsia="Times New Roman" w:hAnsi="Arial" w:cs="Arial"/>
                <w:b/>
                <w:bCs/>
                <w:color w:val="000000"/>
                <w:lang w:eastAsia="it-IT"/>
              </w:rPr>
            </w:pPr>
            <w:r w:rsidRPr="002F17EC">
              <w:rPr>
                <w:rFonts w:ascii="Arial" w:eastAsia="Times New Roman" w:hAnsi="Arial" w:cs="Arial"/>
                <w:b/>
                <w:bCs/>
                <w:color w:val="000000"/>
                <w:lang w:eastAsia="it-IT"/>
              </w:rPr>
              <w:t>CTG</w:t>
            </w:r>
          </w:p>
        </w:tc>
        <w:tc>
          <w:tcPr>
            <w:tcW w:w="1020" w:type="dxa"/>
            <w:tcBorders>
              <w:top w:val="nil"/>
              <w:left w:val="nil"/>
              <w:bottom w:val="nil"/>
              <w:right w:val="single" w:sz="4" w:space="0" w:color="auto"/>
            </w:tcBorders>
            <w:shd w:val="clear" w:color="auto" w:fill="auto"/>
            <w:vAlign w:val="center"/>
            <w:hideMark/>
          </w:tcPr>
          <w:p w14:paraId="5471ED10" w14:textId="77777777" w:rsidR="002F17EC" w:rsidRPr="002F17EC" w:rsidRDefault="002F17EC" w:rsidP="002F17EC">
            <w:pPr>
              <w:widowControl/>
              <w:autoSpaceDE/>
              <w:autoSpaceDN/>
              <w:jc w:val="center"/>
              <w:rPr>
                <w:rFonts w:ascii="Arial" w:eastAsia="Times New Roman" w:hAnsi="Arial" w:cs="Arial"/>
                <w:b/>
                <w:bCs/>
                <w:color w:val="000000"/>
                <w:sz w:val="20"/>
                <w:szCs w:val="20"/>
                <w:lang w:eastAsia="it-IT"/>
              </w:rPr>
            </w:pPr>
            <w:r w:rsidRPr="002F17EC">
              <w:rPr>
                <w:rFonts w:ascii="Arial" w:eastAsia="Times New Roman" w:hAnsi="Arial" w:cs="Arial"/>
                <w:b/>
                <w:bCs/>
                <w:color w:val="000000"/>
                <w:sz w:val="20"/>
                <w:szCs w:val="20"/>
                <w:lang w:eastAsia="it-IT"/>
              </w:rPr>
              <w:t>n. Unità</w:t>
            </w:r>
          </w:p>
        </w:tc>
        <w:tc>
          <w:tcPr>
            <w:tcW w:w="1120" w:type="dxa"/>
            <w:tcBorders>
              <w:top w:val="nil"/>
              <w:left w:val="nil"/>
              <w:bottom w:val="nil"/>
              <w:right w:val="single" w:sz="4" w:space="0" w:color="auto"/>
            </w:tcBorders>
            <w:shd w:val="clear" w:color="auto" w:fill="auto"/>
            <w:vAlign w:val="center"/>
            <w:hideMark/>
          </w:tcPr>
          <w:p w14:paraId="31A06F0E" w14:textId="77777777" w:rsidR="002F17EC" w:rsidRPr="002F17EC" w:rsidRDefault="002F17EC" w:rsidP="002F17EC">
            <w:pPr>
              <w:widowControl/>
              <w:autoSpaceDE/>
              <w:autoSpaceDN/>
              <w:jc w:val="center"/>
              <w:rPr>
                <w:rFonts w:ascii="Arial" w:eastAsia="Times New Roman" w:hAnsi="Arial" w:cs="Arial"/>
                <w:b/>
                <w:bCs/>
                <w:color w:val="000000"/>
                <w:sz w:val="18"/>
                <w:szCs w:val="18"/>
                <w:lang w:eastAsia="it-IT"/>
              </w:rPr>
            </w:pPr>
            <w:r w:rsidRPr="002F17EC">
              <w:rPr>
                <w:rFonts w:ascii="Arial" w:eastAsia="Times New Roman" w:hAnsi="Arial" w:cs="Arial"/>
                <w:b/>
                <w:bCs/>
                <w:color w:val="000000"/>
                <w:sz w:val="18"/>
                <w:szCs w:val="18"/>
                <w:lang w:eastAsia="it-IT"/>
              </w:rPr>
              <w:t>% Tempo parziale in tempo pieno</w:t>
            </w:r>
          </w:p>
        </w:tc>
        <w:tc>
          <w:tcPr>
            <w:tcW w:w="921" w:type="dxa"/>
            <w:tcBorders>
              <w:top w:val="nil"/>
              <w:left w:val="nil"/>
              <w:bottom w:val="nil"/>
              <w:right w:val="single" w:sz="4" w:space="0" w:color="auto"/>
            </w:tcBorders>
            <w:shd w:val="clear" w:color="auto" w:fill="auto"/>
            <w:vAlign w:val="center"/>
            <w:hideMark/>
          </w:tcPr>
          <w:p w14:paraId="72D149AB" w14:textId="77777777" w:rsidR="002F17EC" w:rsidRPr="002F17EC" w:rsidRDefault="002F17EC" w:rsidP="002F17EC">
            <w:pPr>
              <w:widowControl/>
              <w:autoSpaceDE/>
              <w:autoSpaceDN/>
              <w:jc w:val="center"/>
              <w:rPr>
                <w:rFonts w:ascii="Arial" w:eastAsia="Times New Roman" w:hAnsi="Arial" w:cs="Arial"/>
                <w:b/>
                <w:bCs/>
                <w:color w:val="000000"/>
                <w:sz w:val="18"/>
                <w:szCs w:val="18"/>
                <w:lang w:eastAsia="it-IT"/>
              </w:rPr>
            </w:pPr>
            <w:r w:rsidRPr="002F17EC">
              <w:rPr>
                <w:rFonts w:ascii="Arial" w:eastAsia="Times New Roman" w:hAnsi="Arial" w:cs="Arial"/>
                <w:b/>
                <w:bCs/>
                <w:color w:val="000000"/>
                <w:sz w:val="18"/>
                <w:szCs w:val="18"/>
                <w:lang w:eastAsia="it-IT"/>
              </w:rPr>
              <w:t>mesi/anno</w:t>
            </w:r>
          </w:p>
        </w:tc>
        <w:tc>
          <w:tcPr>
            <w:tcW w:w="1060" w:type="dxa"/>
            <w:tcBorders>
              <w:top w:val="nil"/>
              <w:left w:val="nil"/>
              <w:bottom w:val="nil"/>
              <w:right w:val="single" w:sz="4" w:space="0" w:color="auto"/>
            </w:tcBorders>
            <w:shd w:val="clear" w:color="000000" w:fill="FFFFFF"/>
            <w:vAlign w:val="center"/>
            <w:hideMark/>
          </w:tcPr>
          <w:p w14:paraId="6204204D" w14:textId="77777777" w:rsidR="002F17EC" w:rsidRPr="002F17EC" w:rsidRDefault="002F17EC" w:rsidP="002F17EC">
            <w:pPr>
              <w:widowControl/>
              <w:autoSpaceDE/>
              <w:autoSpaceDN/>
              <w:jc w:val="center"/>
              <w:rPr>
                <w:rFonts w:ascii="Arial" w:eastAsia="Times New Roman" w:hAnsi="Arial" w:cs="Arial"/>
                <w:b/>
                <w:bCs/>
                <w:color w:val="000000"/>
                <w:sz w:val="20"/>
                <w:szCs w:val="20"/>
                <w:lang w:eastAsia="it-IT"/>
              </w:rPr>
            </w:pPr>
            <w:r w:rsidRPr="002F17EC">
              <w:rPr>
                <w:rFonts w:ascii="Arial" w:eastAsia="Times New Roman" w:hAnsi="Arial" w:cs="Arial"/>
                <w:b/>
                <w:bCs/>
                <w:color w:val="000000"/>
                <w:sz w:val="20"/>
                <w:szCs w:val="20"/>
                <w:lang w:eastAsia="it-IT"/>
              </w:rPr>
              <w:t>TOTALE</w:t>
            </w:r>
            <w:r w:rsidRPr="002F17EC">
              <w:rPr>
                <w:rFonts w:ascii="Arial" w:eastAsia="Times New Roman" w:hAnsi="Arial" w:cs="Arial"/>
                <w:b/>
                <w:bCs/>
                <w:color w:val="000000"/>
                <w:sz w:val="20"/>
                <w:szCs w:val="20"/>
                <w:lang w:eastAsia="it-IT"/>
              </w:rPr>
              <w:br/>
              <w:t>EQUIV.</w:t>
            </w:r>
          </w:p>
        </w:tc>
        <w:tc>
          <w:tcPr>
            <w:tcW w:w="1240" w:type="dxa"/>
            <w:tcBorders>
              <w:top w:val="nil"/>
              <w:left w:val="nil"/>
              <w:bottom w:val="single" w:sz="4" w:space="0" w:color="auto"/>
              <w:right w:val="single" w:sz="4" w:space="0" w:color="auto"/>
            </w:tcBorders>
            <w:shd w:val="clear" w:color="000000" w:fill="FFFFFF"/>
            <w:vAlign w:val="center"/>
            <w:hideMark/>
          </w:tcPr>
          <w:p w14:paraId="53581B7D" w14:textId="77777777" w:rsidR="002F17EC" w:rsidRPr="002F17EC" w:rsidRDefault="002F17EC" w:rsidP="002F17EC">
            <w:pPr>
              <w:widowControl/>
              <w:autoSpaceDE/>
              <w:autoSpaceDN/>
              <w:jc w:val="center"/>
              <w:rPr>
                <w:rFonts w:ascii="Arial" w:eastAsia="Times New Roman" w:hAnsi="Arial" w:cs="Arial"/>
                <w:b/>
                <w:bCs/>
                <w:color w:val="000000"/>
                <w:sz w:val="20"/>
                <w:szCs w:val="20"/>
                <w:lang w:eastAsia="it-IT"/>
              </w:rPr>
            </w:pPr>
            <w:r w:rsidRPr="002F17EC">
              <w:rPr>
                <w:rFonts w:ascii="Arial" w:eastAsia="Times New Roman" w:hAnsi="Arial" w:cs="Arial"/>
                <w:b/>
                <w:bCs/>
                <w:color w:val="000000"/>
                <w:sz w:val="20"/>
                <w:szCs w:val="20"/>
                <w:lang w:eastAsia="it-IT"/>
              </w:rPr>
              <w:t>Spesa per unità su base annua</w:t>
            </w:r>
          </w:p>
        </w:tc>
        <w:tc>
          <w:tcPr>
            <w:tcW w:w="1400" w:type="dxa"/>
            <w:tcBorders>
              <w:top w:val="nil"/>
              <w:left w:val="nil"/>
              <w:bottom w:val="nil"/>
              <w:right w:val="single" w:sz="4" w:space="0" w:color="auto"/>
            </w:tcBorders>
            <w:shd w:val="clear" w:color="000000" w:fill="FFFFFF"/>
            <w:vAlign w:val="center"/>
            <w:hideMark/>
          </w:tcPr>
          <w:p w14:paraId="76236B5D" w14:textId="77777777" w:rsidR="002F17EC" w:rsidRPr="002F17EC" w:rsidRDefault="002F17EC" w:rsidP="002F17EC">
            <w:pPr>
              <w:widowControl/>
              <w:autoSpaceDE/>
              <w:autoSpaceDN/>
              <w:jc w:val="center"/>
              <w:rPr>
                <w:rFonts w:eastAsia="Times New Roman"/>
                <w:b/>
                <w:bCs/>
                <w:color w:val="000000"/>
                <w:sz w:val="20"/>
                <w:szCs w:val="20"/>
                <w:lang w:eastAsia="it-IT"/>
              </w:rPr>
            </w:pPr>
            <w:r w:rsidRPr="002F17EC">
              <w:rPr>
                <w:rFonts w:eastAsia="Times New Roman"/>
                <w:b/>
                <w:bCs/>
                <w:color w:val="000000"/>
                <w:sz w:val="20"/>
                <w:szCs w:val="20"/>
                <w:lang w:eastAsia="it-IT"/>
              </w:rPr>
              <w:t>Maggiore spesa per stipendi</w:t>
            </w:r>
          </w:p>
        </w:tc>
        <w:tc>
          <w:tcPr>
            <w:tcW w:w="1400" w:type="dxa"/>
            <w:tcBorders>
              <w:top w:val="nil"/>
              <w:left w:val="nil"/>
              <w:bottom w:val="nil"/>
              <w:right w:val="single" w:sz="4" w:space="0" w:color="auto"/>
            </w:tcBorders>
            <w:shd w:val="clear" w:color="000000" w:fill="FFFFFF"/>
            <w:vAlign w:val="center"/>
            <w:hideMark/>
          </w:tcPr>
          <w:p w14:paraId="47DAD0A3" w14:textId="77777777" w:rsidR="002F17EC" w:rsidRPr="002F17EC" w:rsidRDefault="002F17EC" w:rsidP="002F17EC">
            <w:pPr>
              <w:widowControl/>
              <w:autoSpaceDE/>
              <w:autoSpaceDN/>
              <w:jc w:val="center"/>
              <w:rPr>
                <w:rFonts w:eastAsia="Times New Roman"/>
                <w:b/>
                <w:bCs/>
                <w:color w:val="000000"/>
                <w:sz w:val="20"/>
                <w:szCs w:val="20"/>
                <w:lang w:eastAsia="it-IT"/>
              </w:rPr>
            </w:pPr>
            <w:r w:rsidRPr="002F17EC">
              <w:rPr>
                <w:rFonts w:eastAsia="Times New Roman"/>
                <w:b/>
                <w:bCs/>
                <w:color w:val="000000"/>
                <w:sz w:val="20"/>
                <w:szCs w:val="20"/>
                <w:lang w:eastAsia="it-IT"/>
              </w:rPr>
              <w:t>CONTRIBUTI ed IRAP (tot. 35,18%)</w:t>
            </w:r>
          </w:p>
        </w:tc>
        <w:tc>
          <w:tcPr>
            <w:tcW w:w="1400" w:type="dxa"/>
            <w:tcBorders>
              <w:top w:val="nil"/>
              <w:left w:val="nil"/>
              <w:bottom w:val="nil"/>
              <w:right w:val="single" w:sz="4" w:space="0" w:color="auto"/>
            </w:tcBorders>
            <w:shd w:val="clear" w:color="000000" w:fill="FFFFFF"/>
            <w:vAlign w:val="center"/>
            <w:hideMark/>
          </w:tcPr>
          <w:p w14:paraId="3082CED0" w14:textId="77777777" w:rsidR="002F17EC" w:rsidRPr="002F17EC" w:rsidRDefault="002F17EC" w:rsidP="002F17EC">
            <w:pPr>
              <w:widowControl/>
              <w:autoSpaceDE/>
              <w:autoSpaceDN/>
              <w:jc w:val="center"/>
              <w:rPr>
                <w:rFonts w:eastAsia="Times New Roman"/>
                <w:b/>
                <w:bCs/>
                <w:color w:val="000000"/>
                <w:sz w:val="20"/>
                <w:szCs w:val="20"/>
                <w:lang w:eastAsia="it-IT"/>
              </w:rPr>
            </w:pPr>
            <w:r w:rsidRPr="002F17EC">
              <w:rPr>
                <w:rFonts w:eastAsia="Times New Roman"/>
                <w:b/>
                <w:bCs/>
                <w:color w:val="000000"/>
                <w:sz w:val="20"/>
                <w:szCs w:val="20"/>
                <w:lang w:eastAsia="it-IT"/>
              </w:rPr>
              <w:t>SPESA</w:t>
            </w:r>
            <w:r w:rsidRPr="002F17EC">
              <w:rPr>
                <w:rFonts w:eastAsia="Times New Roman"/>
                <w:b/>
                <w:bCs/>
                <w:color w:val="000000"/>
                <w:sz w:val="20"/>
                <w:szCs w:val="20"/>
                <w:lang w:eastAsia="it-IT"/>
              </w:rPr>
              <w:br/>
              <w:t>TOTALE</w:t>
            </w:r>
          </w:p>
        </w:tc>
        <w:tc>
          <w:tcPr>
            <w:tcW w:w="4619" w:type="dxa"/>
            <w:tcBorders>
              <w:top w:val="nil"/>
              <w:left w:val="nil"/>
              <w:bottom w:val="single" w:sz="4" w:space="0" w:color="auto"/>
              <w:right w:val="single" w:sz="4" w:space="0" w:color="auto"/>
            </w:tcBorders>
            <w:shd w:val="clear" w:color="000000" w:fill="FFFFFF"/>
            <w:vAlign w:val="center"/>
            <w:hideMark/>
          </w:tcPr>
          <w:p w14:paraId="2544D3FC"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NOTE</w:t>
            </w:r>
          </w:p>
        </w:tc>
        <w:tc>
          <w:tcPr>
            <w:tcW w:w="940" w:type="dxa"/>
            <w:tcBorders>
              <w:top w:val="nil"/>
              <w:left w:val="nil"/>
              <w:bottom w:val="single" w:sz="4" w:space="0" w:color="auto"/>
              <w:right w:val="single" w:sz="4" w:space="0" w:color="auto"/>
            </w:tcBorders>
            <w:shd w:val="clear" w:color="auto" w:fill="auto"/>
            <w:vAlign w:val="center"/>
            <w:hideMark/>
          </w:tcPr>
          <w:p w14:paraId="5C853CE4"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 </w:t>
            </w:r>
          </w:p>
        </w:tc>
        <w:tc>
          <w:tcPr>
            <w:tcW w:w="940" w:type="dxa"/>
            <w:tcBorders>
              <w:top w:val="nil"/>
              <w:left w:val="nil"/>
              <w:bottom w:val="single" w:sz="4" w:space="0" w:color="auto"/>
              <w:right w:val="single" w:sz="4" w:space="0" w:color="auto"/>
            </w:tcBorders>
            <w:shd w:val="clear" w:color="auto" w:fill="auto"/>
            <w:vAlign w:val="center"/>
            <w:hideMark/>
          </w:tcPr>
          <w:p w14:paraId="7E7DE891"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 </w:t>
            </w:r>
          </w:p>
        </w:tc>
      </w:tr>
      <w:tr w:rsidR="002F17EC" w:rsidRPr="002F17EC" w14:paraId="79F2D4FD" w14:textId="77777777" w:rsidTr="002F17EC">
        <w:trPr>
          <w:divId w:val="684671273"/>
          <w:trHeight w:val="600"/>
        </w:trPr>
        <w:tc>
          <w:tcPr>
            <w:tcW w:w="11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9FE9554" w14:textId="77777777" w:rsidR="002F17EC" w:rsidRPr="002F17EC" w:rsidRDefault="002F17EC" w:rsidP="002F17EC">
            <w:pPr>
              <w:widowControl/>
              <w:autoSpaceDE/>
              <w:autoSpaceDN/>
              <w:jc w:val="center"/>
              <w:rPr>
                <w:rFonts w:ascii="Arial" w:eastAsia="Times New Roman" w:hAnsi="Arial" w:cs="Arial"/>
                <w:color w:val="000000"/>
                <w:lang w:eastAsia="it-IT"/>
              </w:rPr>
            </w:pPr>
            <w:r w:rsidRPr="002F17EC">
              <w:rPr>
                <w:rFonts w:ascii="Arial" w:eastAsia="Times New Roman" w:hAnsi="Arial" w:cs="Arial"/>
                <w:color w:val="000000"/>
                <w:lang w:eastAsia="it-IT"/>
              </w:rPr>
              <w:t>C</w:t>
            </w:r>
          </w:p>
        </w:tc>
        <w:tc>
          <w:tcPr>
            <w:tcW w:w="1020" w:type="dxa"/>
            <w:tcBorders>
              <w:top w:val="single" w:sz="4" w:space="0" w:color="auto"/>
              <w:left w:val="nil"/>
              <w:bottom w:val="single" w:sz="4" w:space="0" w:color="auto"/>
              <w:right w:val="single" w:sz="4" w:space="0" w:color="auto"/>
            </w:tcBorders>
            <w:shd w:val="clear" w:color="000000" w:fill="FFFFFF"/>
            <w:vAlign w:val="center"/>
            <w:hideMark/>
          </w:tcPr>
          <w:p w14:paraId="36B3B77E" w14:textId="77777777" w:rsidR="002F17EC" w:rsidRPr="002F17EC" w:rsidRDefault="002F17EC" w:rsidP="002F17EC">
            <w:pPr>
              <w:widowControl/>
              <w:autoSpaceDE/>
              <w:autoSpaceDN/>
              <w:jc w:val="center"/>
              <w:rPr>
                <w:rFonts w:ascii="Arial" w:eastAsia="Times New Roman" w:hAnsi="Arial" w:cs="Arial"/>
                <w:color w:val="000000"/>
                <w:lang w:eastAsia="it-IT"/>
              </w:rPr>
            </w:pPr>
            <w:r w:rsidRPr="002F17EC">
              <w:rPr>
                <w:rFonts w:ascii="Arial" w:eastAsia="Times New Roman" w:hAnsi="Arial" w:cs="Arial"/>
                <w:color w:val="000000"/>
                <w:lang w:eastAsia="it-IT"/>
              </w:rPr>
              <w:t>0</w:t>
            </w:r>
          </w:p>
        </w:tc>
        <w:tc>
          <w:tcPr>
            <w:tcW w:w="1120" w:type="dxa"/>
            <w:tcBorders>
              <w:top w:val="single" w:sz="4" w:space="0" w:color="auto"/>
              <w:left w:val="nil"/>
              <w:bottom w:val="single" w:sz="4" w:space="0" w:color="auto"/>
              <w:right w:val="single" w:sz="4" w:space="0" w:color="auto"/>
            </w:tcBorders>
            <w:shd w:val="clear" w:color="000000" w:fill="FFFFFF"/>
            <w:noWrap/>
            <w:vAlign w:val="center"/>
            <w:hideMark/>
          </w:tcPr>
          <w:p w14:paraId="27933FE8"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0,00</w:t>
            </w:r>
          </w:p>
        </w:tc>
        <w:tc>
          <w:tcPr>
            <w:tcW w:w="921" w:type="dxa"/>
            <w:tcBorders>
              <w:top w:val="single" w:sz="4" w:space="0" w:color="auto"/>
              <w:left w:val="nil"/>
              <w:bottom w:val="single" w:sz="4" w:space="0" w:color="auto"/>
              <w:right w:val="single" w:sz="4" w:space="0" w:color="auto"/>
            </w:tcBorders>
            <w:shd w:val="clear" w:color="000000" w:fill="FFFFFF"/>
            <w:noWrap/>
            <w:vAlign w:val="center"/>
            <w:hideMark/>
          </w:tcPr>
          <w:p w14:paraId="570766AB"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0,00</w:t>
            </w:r>
          </w:p>
        </w:tc>
        <w:tc>
          <w:tcPr>
            <w:tcW w:w="1060" w:type="dxa"/>
            <w:tcBorders>
              <w:top w:val="single" w:sz="4" w:space="0" w:color="auto"/>
              <w:left w:val="nil"/>
              <w:bottom w:val="single" w:sz="4" w:space="0" w:color="auto"/>
              <w:right w:val="single" w:sz="4" w:space="0" w:color="auto"/>
            </w:tcBorders>
            <w:shd w:val="clear" w:color="000000" w:fill="FFFFFF"/>
            <w:noWrap/>
            <w:vAlign w:val="center"/>
            <w:hideMark/>
          </w:tcPr>
          <w:p w14:paraId="51FAA196"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0,00</w:t>
            </w:r>
          </w:p>
        </w:tc>
        <w:tc>
          <w:tcPr>
            <w:tcW w:w="1240" w:type="dxa"/>
            <w:tcBorders>
              <w:top w:val="nil"/>
              <w:left w:val="nil"/>
              <w:bottom w:val="single" w:sz="4" w:space="0" w:color="auto"/>
              <w:right w:val="single" w:sz="4" w:space="0" w:color="auto"/>
            </w:tcBorders>
            <w:shd w:val="clear" w:color="000000" w:fill="FFFFFF"/>
            <w:noWrap/>
            <w:vAlign w:val="center"/>
            <w:hideMark/>
          </w:tcPr>
          <w:p w14:paraId="1715CDD0"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23343,53</w:t>
            </w:r>
          </w:p>
        </w:tc>
        <w:tc>
          <w:tcPr>
            <w:tcW w:w="1400" w:type="dxa"/>
            <w:tcBorders>
              <w:top w:val="single" w:sz="4" w:space="0" w:color="auto"/>
              <w:left w:val="nil"/>
              <w:bottom w:val="single" w:sz="4" w:space="0" w:color="auto"/>
              <w:right w:val="single" w:sz="4" w:space="0" w:color="auto"/>
            </w:tcBorders>
            <w:shd w:val="clear" w:color="000000" w:fill="FFFFFF"/>
            <w:noWrap/>
            <w:vAlign w:val="center"/>
            <w:hideMark/>
          </w:tcPr>
          <w:p w14:paraId="3A8561A1"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€ 0,00</w:t>
            </w:r>
          </w:p>
        </w:tc>
        <w:tc>
          <w:tcPr>
            <w:tcW w:w="1400" w:type="dxa"/>
            <w:tcBorders>
              <w:top w:val="single" w:sz="4" w:space="0" w:color="auto"/>
              <w:left w:val="nil"/>
              <w:bottom w:val="single" w:sz="4" w:space="0" w:color="auto"/>
              <w:right w:val="single" w:sz="4" w:space="0" w:color="auto"/>
            </w:tcBorders>
            <w:shd w:val="clear" w:color="000000" w:fill="FFFFFF"/>
            <w:noWrap/>
            <w:vAlign w:val="center"/>
            <w:hideMark/>
          </w:tcPr>
          <w:p w14:paraId="29FF38C1"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€ 0,00</w:t>
            </w:r>
          </w:p>
        </w:tc>
        <w:tc>
          <w:tcPr>
            <w:tcW w:w="1400" w:type="dxa"/>
            <w:tcBorders>
              <w:top w:val="single" w:sz="4" w:space="0" w:color="auto"/>
              <w:left w:val="nil"/>
              <w:bottom w:val="single" w:sz="4" w:space="0" w:color="auto"/>
              <w:right w:val="single" w:sz="4" w:space="0" w:color="auto"/>
            </w:tcBorders>
            <w:shd w:val="clear" w:color="000000" w:fill="FFFFFF"/>
            <w:noWrap/>
            <w:vAlign w:val="center"/>
            <w:hideMark/>
          </w:tcPr>
          <w:p w14:paraId="3F3100BB"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€ 0,00</w:t>
            </w:r>
          </w:p>
        </w:tc>
        <w:tc>
          <w:tcPr>
            <w:tcW w:w="4619" w:type="dxa"/>
            <w:tcBorders>
              <w:top w:val="nil"/>
              <w:left w:val="nil"/>
              <w:bottom w:val="single" w:sz="4" w:space="0" w:color="auto"/>
              <w:right w:val="single" w:sz="4" w:space="0" w:color="auto"/>
            </w:tcBorders>
            <w:shd w:val="clear" w:color="000000" w:fill="FFFFFF"/>
            <w:vAlign w:val="center"/>
            <w:hideMark/>
          </w:tcPr>
          <w:p w14:paraId="55F5DDC0"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Agenti di Polizia Locale stagionali - Utilizzo graduatoria vigente - tre mesi</w:t>
            </w:r>
          </w:p>
        </w:tc>
        <w:tc>
          <w:tcPr>
            <w:tcW w:w="940" w:type="dxa"/>
            <w:tcBorders>
              <w:top w:val="nil"/>
              <w:left w:val="nil"/>
              <w:bottom w:val="single" w:sz="4" w:space="0" w:color="auto"/>
              <w:right w:val="single" w:sz="4" w:space="0" w:color="auto"/>
            </w:tcBorders>
            <w:shd w:val="clear" w:color="auto" w:fill="auto"/>
            <w:noWrap/>
            <w:vAlign w:val="center"/>
            <w:hideMark/>
          </w:tcPr>
          <w:p w14:paraId="5448E418"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940" w:type="dxa"/>
            <w:tcBorders>
              <w:top w:val="nil"/>
              <w:left w:val="nil"/>
              <w:bottom w:val="single" w:sz="4" w:space="0" w:color="auto"/>
              <w:right w:val="single" w:sz="4" w:space="0" w:color="auto"/>
            </w:tcBorders>
            <w:shd w:val="clear" w:color="auto" w:fill="auto"/>
            <w:noWrap/>
            <w:vAlign w:val="center"/>
            <w:hideMark/>
          </w:tcPr>
          <w:p w14:paraId="0B63424A"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r>
      <w:tr w:rsidR="002F17EC" w:rsidRPr="002F17EC" w14:paraId="2A17BA75" w14:textId="77777777" w:rsidTr="002F17EC">
        <w:trPr>
          <w:divId w:val="684671273"/>
          <w:trHeight w:val="555"/>
        </w:trPr>
        <w:tc>
          <w:tcPr>
            <w:tcW w:w="1140" w:type="dxa"/>
            <w:tcBorders>
              <w:top w:val="nil"/>
              <w:left w:val="single" w:sz="4" w:space="0" w:color="auto"/>
              <w:bottom w:val="single" w:sz="4" w:space="0" w:color="auto"/>
              <w:right w:val="single" w:sz="4" w:space="0" w:color="auto"/>
            </w:tcBorders>
            <w:shd w:val="clear" w:color="000000" w:fill="FFFFFF"/>
            <w:vAlign w:val="center"/>
            <w:hideMark/>
          </w:tcPr>
          <w:p w14:paraId="73E1F261" w14:textId="77777777" w:rsidR="002F17EC" w:rsidRPr="002F17EC" w:rsidRDefault="002F17EC" w:rsidP="002F17EC">
            <w:pPr>
              <w:widowControl/>
              <w:autoSpaceDE/>
              <w:autoSpaceDN/>
              <w:jc w:val="center"/>
              <w:rPr>
                <w:rFonts w:ascii="Arial" w:eastAsia="Times New Roman" w:hAnsi="Arial" w:cs="Arial"/>
                <w:color w:val="000000"/>
                <w:lang w:eastAsia="it-IT"/>
              </w:rPr>
            </w:pPr>
            <w:r w:rsidRPr="002F17EC">
              <w:rPr>
                <w:rFonts w:ascii="Arial" w:eastAsia="Times New Roman" w:hAnsi="Arial" w:cs="Arial"/>
                <w:color w:val="000000"/>
                <w:lang w:eastAsia="it-IT"/>
              </w:rPr>
              <w:t>C</w:t>
            </w:r>
          </w:p>
        </w:tc>
        <w:tc>
          <w:tcPr>
            <w:tcW w:w="1020" w:type="dxa"/>
            <w:tcBorders>
              <w:top w:val="nil"/>
              <w:left w:val="nil"/>
              <w:bottom w:val="single" w:sz="4" w:space="0" w:color="auto"/>
              <w:right w:val="single" w:sz="4" w:space="0" w:color="auto"/>
            </w:tcBorders>
            <w:shd w:val="clear" w:color="000000" w:fill="FFFFFF"/>
            <w:vAlign w:val="center"/>
            <w:hideMark/>
          </w:tcPr>
          <w:p w14:paraId="3E1C78D6" w14:textId="77777777" w:rsidR="002F17EC" w:rsidRPr="002F17EC" w:rsidRDefault="002F17EC" w:rsidP="002F17EC">
            <w:pPr>
              <w:widowControl/>
              <w:autoSpaceDE/>
              <w:autoSpaceDN/>
              <w:jc w:val="center"/>
              <w:rPr>
                <w:rFonts w:ascii="Arial" w:eastAsia="Times New Roman" w:hAnsi="Arial" w:cs="Arial"/>
                <w:color w:val="000000"/>
                <w:lang w:eastAsia="it-IT"/>
              </w:rPr>
            </w:pPr>
            <w:r w:rsidRPr="002F17EC">
              <w:rPr>
                <w:rFonts w:ascii="Arial" w:eastAsia="Times New Roman" w:hAnsi="Arial" w:cs="Arial"/>
                <w:color w:val="000000"/>
                <w:lang w:eastAsia="it-IT"/>
              </w:rPr>
              <w:t>1</w:t>
            </w:r>
          </w:p>
        </w:tc>
        <w:tc>
          <w:tcPr>
            <w:tcW w:w="1120" w:type="dxa"/>
            <w:tcBorders>
              <w:top w:val="nil"/>
              <w:left w:val="nil"/>
              <w:bottom w:val="single" w:sz="4" w:space="0" w:color="auto"/>
              <w:right w:val="single" w:sz="4" w:space="0" w:color="auto"/>
            </w:tcBorders>
            <w:shd w:val="clear" w:color="000000" w:fill="FFFFFF"/>
            <w:noWrap/>
            <w:vAlign w:val="center"/>
            <w:hideMark/>
          </w:tcPr>
          <w:p w14:paraId="65547E7C"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0,83</w:t>
            </w:r>
          </w:p>
        </w:tc>
        <w:tc>
          <w:tcPr>
            <w:tcW w:w="921" w:type="dxa"/>
            <w:tcBorders>
              <w:top w:val="nil"/>
              <w:left w:val="nil"/>
              <w:bottom w:val="single" w:sz="4" w:space="0" w:color="auto"/>
              <w:right w:val="single" w:sz="4" w:space="0" w:color="auto"/>
            </w:tcBorders>
            <w:shd w:val="clear" w:color="000000" w:fill="FFFFFF"/>
            <w:noWrap/>
            <w:vAlign w:val="center"/>
            <w:hideMark/>
          </w:tcPr>
          <w:p w14:paraId="75854598"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0,67</w:t>
            </w:r>
          </w:p>
        </w:tc>
        <w:tc>
          <w:tcPr>
            <w:tcW w:w="1060" w:type="dxa"/>
            <w:tcBorders>
              <w:top w:val="nil"/>
              <w:left w:val="nil"/>
              <w:bottom w:val="single" w:sz="4" w:space="0" w:color="auto"/>
              <w:right w:val="single" w:sz="4" w:space="0" w:color="auto"/>
            </w:tcBorders>
            <w:shd w:val="clear" w:color="000000" w:fill="FFFFFF"/>
            <w:noWrap/>
            <w:vAlign w:val="center"/>
            <w:hideMark/>
          </w:tcPr>
          <w:p w14:paraId="14CBBD4D"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0,56</w:t>
            </w:r>
          </w:p>
        </w:tc>
        <w:tc>
          <w:tcPr>
            <w:tcW w:w="1240" w:type="dxa"/>
            <w:tcBorders>
              <w:top w:val="nil"/>
              <w:left w:val="nil"/>
              <w:bottom w:val="single" w:sz="4" w:space="0" w:color="auto"/>
              <w:right w:val="single" w:sz="4" w:space="0" w:color="auto"/>
            </w:tcBorders>
            <w:shd w:val="clear" w:color="000000" w:fill="FFFFFF"/>
            <w:noWrap/>
            <w:vAlign w:val="center"/>
            <w:hideMark/>
          </w:tcPr>
          <w:p w14:paraId="6729E7CC"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23343,53</w:t>
            </w:r>
          </w:p>
        </w:tc>
        <w:tc>
          <w:tcPr>
            <w:tcW w:w="1400" w:type="dxa"/>
            <w:tcBorders>
              <w:top w:val="nil"/>
              <w:left w:val="nil"/>
              <w:bottom w:val="single" w:sz="4" w:space="0" w:color="auto"/>
              <w:right w:val="single" w:sz="4" w:space="0" w:color="auto"/>
            </w:tcBorders>
            <w:shd w:val="clear" w:color="000000" w:fill="FFFFFF"/>
            <w:noWrap/>
            <w:vAlign w:val="center"/>
            <w:hideMark/>
          </w:tcPr>
          <w:p w14:paraId="4DAE591F"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€ 12.968,63</w:t>
            </w:r>
          </w:p>
        </w:tc>
        <w:tc>
          <w:tcPr>
            <w:tcW w:w="1400" w:type="dxa"/>
            <w:tcBorders>
              <w:top w:val="nil"/>
              <w:left w:val="nil"/>
              <w:bottom w:val="single" w:sz="4" w:space="0" w:color="auto"/>
              <w:right w:val="single" w:sz="4" w:space="0" w:color="auto"/>
            </w:tcBorders>
            <w:shd w:val="clear" w:color="000000" w:fill="FFFFFF"/>
            <w:noWrap/>
            <w:vAlign w:val="center"/>
            <w:hideMark/>
          </w:tcPr>
          <w:p w14:paraId="349DD633"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€ 4.562,36</w:t>
            </w:r>
          </w:p>
        </w:tc>
        <w:tc>
          <w:tcPr>
            <w:tcW w:w="1400" w:type="dxa"/>
            <w:tcBorders>
              <w:top w:val="nil"/>
              <w:left w:val="nil"/>
              <w:bottom w:val="single" w:sz="4" w:space="0" w:color="auto"/>
              <w:right w:val="single" w:sz="4" w:space="0" w:color="auto"/>
            </w:tcBorders>
            <w:shd w:val="clear" w:color="000000" w:fill="FFFFFF"/>
            <w:noWrap/>
            <w:vAlign w:val="center"/>
            <w:hideMark/>
          </w:tcPr>
          <w:p w14:paraId="262F377F"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€ 17.530,99</w:t>
            </w:r>
          </w:p>
        </w:tc>
        <w:tc>
          <w:tcPr>
            <w:tcW w:w="4619" w:type="dxa"/>
            <w:tcBorders>
              <w:top w:val="nil"/>
              <w:left w:val="nil"/>
              <w:bottom w:val="single" w:sz="4" w:space="0" w:color="auto"/>
              <w:right w:val="single" w:sz="4" w:space="0" w:color="auto"/>
            </w:tcBorders>
            <w:shd w:val="clear" w:color="auto" w:fill="auto"/>
            <w:vAlign w:val="center"/>
            <w:hideMark/>
          </w:tcPr>
          <w:p w14:paraId="7C70DC39"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Istruttore amministrativo - UR - 30/h - Utilizzo graduatoria vigente del Comune - Dal 01/05/23</w:t>
            </w:r>
          </w:p>
        </w:tc>
        <w:tc>
          <w:tcPr>
            <w:tcW w:w="940" w:type="dxa"/>
            <w:tcBorders>
              <w:top w:val="nil"/>
              <w:left w:val="nil"/>
              <w:bottom w:val="single" w:sz="4" w:space="0" w:color="auto"/>
              <w:right w:val="single" w:sz="4" w:space="0" w:color="auto"/>
            </w:tcBorders>
            <w:shd w:val="clear" w:color="auto" w:fill="auto"/>
            <w:noWrap/>
            <w:vAlign w:val="center"/>
            <w:hideMark/>
          </w:tcPr>
          <w:p w14:paraId="10BD75CA"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940" w:type="dxa"/>
            <w:tcBorders>
              <w:top w:val="nil"/>
              <w:left w:val="nil"/>
              <w:bottom w:val="single" w:sz="4" w:space="0" w:color="auto"/>
              <w:right w:val="single" w:sz="4" w:space="0" w:color="auto"/>
            </w:tcBorders>
            <w:shd w:val="clear" w:color="auto" w:fill="auto"/>
            <w:noWrap/>
            <w:vAlign w:val="center"/>
            <w:hideMark/>
          </w:tcPr>
          <w:p w14:paraId="4F5C7C41"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r>
      <w:tr w:rsidR="002F17EC" w:rsidRPr="002F17EC" w14:paraId="121226AA" w14:textId="77777777" w:rsidTr="002F17EC">
        <w:trPr>
          <w:divId w:val="684671273"/>
          <w:trHeight w:val="555"/>
        </w:trPr>
        <w:tc>
          <w:tcPr>
            <w:tcW w:w="1140" w:type="dxa"/>
            <w:tcBorders>
              <w:top w:val="nil"/>
              <w:left w:val="single" w:sz="4" w:space="0" w:color="auto"/>
              <w:bottom w:val="single" w:sz="4" w:space="0" w:color="auto"/>
              <w:right w:val="single" w:sz="4" w:space="0" w:color="auto"/>
            </w:tcBorders>
            <w:shd w:val="clear" w:color="000000" w:fill="FFFFFF"/>
            <w:vAlign w:val="center"/>
            <w:hideMark/>
          </w:tcPr>
          <w:p w14:paraId="6B58E31B" w14:textId="77777777" w:rsidR="002F17EC" w:rsidRPr="002F17EC" w:rsidRDefault="002F17EC" w:rsidP="002F17EC">
            <w:pPr>
              <w:widowControl/>
              <w:autoSpaceDE/>
              <w:autoSpaceDN/>
              <w:jc w:val="center"/>
              <w:rPr>
                <w:rFonts w:ascii="Arial" w:eastAsia="Times New Roman" w:hAnsi="Arial" w:cs="Arial"/>
                <w:color w:val="000000"/>
                <w:lang w:eastAsia="it-IT"/>
              </w:rPr>
            </w:pPr>
            <w:r w:rsidRPr="002F17EC">
              <w:rPr>
                <w:rFonts w:ascii="Arial" w:eastAsia="Times New Roman" w:hAnsi="Arial" w:cs="Arial"/>
                <w:color w:val="000000"/>
                <w:lang w:eastAsia="it-IT"/>
              </w:rPr>
              <w:t>C</w:t>
            </w:r>
          </w:p>
        </w:tc>
        <w:tc>
          <w:tcPr>
            <w:tcW w:w="1020" w:type="dxa"/>
            <w:tcBorders>
              <w:top w:val="nil"/>
              <w:left w:val="nil"/>
              <w:bottom w:val="single" w:sz="4" w:space="0" w:color="auto"/>
              <w:right w:val="single" w:sz="4" w:space="0" w:color="auto"/>
            </w:tcBorders>
            <w:shd w:val="clear" w:color="000000" w:fill="FFFFFF"/>
            <w:vAlign w:val="center"/>
            <w:hideMark/>
          </w:tcPr>
          <w:p w14:paraId="4C0D8363" w14:textId="77777777" w:rsidR="002F17EC" w:rsidRPr="002F17EC" w:rsidRDefault="002F17EC" w:rsidP="002F17EC">
            <w:pPr>
              <w:widowControl/>
              <w:autoSpaceDE/>
              <w:autoSpaceDN/>
              <w:jc w:val="center"/>
              <w:rPr>
                <w:rFonts w:ascii="Arial" w:eastAsia="Times New Roman" w:hAnsi="Arial" w:cs="Arial"/>
                <w:color w:val="000000"/>
                <w:lang w:eastAsia="it-IT"/>
              </w:rPr>
            </w:pPr>
            <w:r w:rsidRPr="002F17EC">
              <w:rPr>
                <w:rFonts w:ascii="Arial" w:eastAsia="Times New Roman" w:hAnsi="Arial" w:cs="Arial"/>
                <w:color w:val="000000"/>
                <w:lang w:eastAsia="it-IT"/>
              </w:rPr>
              <w:t>1</w:t>
            </w:r>
          </w:p>
        </w:tc>
        <w:tc>
          <w:tcPr>
            <w:tcW w:w="1120" w:type="dxa"/>
            <w:tcBorders>
              <w:top w:val="nil"/>
              <w:left w:val="nil"/>
              <w:bottom w:val="single" w:sz="4" w:space="0" w:color="auto"/>
              <w:right w:val="single" w:sz="4" w:space="0" w:color="auto"/>
            </w:tcBorders>
            <w:shd w:val="clear" w:color="000000" w:fill="FFFFFF"/>
            <w:noWrap/>
            <w:vAlign w:val="center"/>
            <w:hideMark/>
          </w:tcPr>
          <w:p w14:paraId="3D763B1E"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0,56</w:t>
            </w:r>
          </w:p>
        </w:tc>
        <w:tc>
          <w:tcPr>
            <w:tcW w:w="921" w:type="dxa"/>
            <w:tcBorders>
              <w:top w:val="nil"/>
              <w:left w:val="nil"/>
              <w:bottom w:val="single" w:sz="4" w:space="0" w:color="auto"/>
              <w:right w:val="single" w:sz="4" w:space="0" w:color="auto"/>
            </w:tcBorders>
            <w:shd w:val="clear" w:color="000000" w:fill="FFFFFF"/>
            <w:noWrap/>
            <w:vAlign w:val="center"/>
            <w:hideMark/>
          </w:tcPr>
          <w:p w14:paraId="7BC6B2AE"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0,50</w:t>
            </w:r>
          </w:p>
        </w:tc>
        <w:tc>
          <w:tcPr>
            <w:tcW w:w="1060" w:type="dxa"/>
            <w:tcBorders>
              <w:top w:val="nil"/>
              <w:left w:val="nil"/>
              <w:bottom w:val="single" w:sz="4" w:space="0" w:color="auto"/>
              <w:right w:val="single" w:sz="4" w:space="0" w:color="auto"/>
            </w:tcBorders>
            <w:shd w:val="clear" w:color="000000" w:fill="FFFFFF"/>
            <w:noWrap/>
            <w:vAlign w:val="center"/>
            <w:hideMark/>
          </w:tcPr>
          <w:p w14:paraId="10C1B3AD"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0,28</w:t>
            </w:r>
          </w:p>
        </w:tc>
        <w:tc>
          <w:tcPr>
            <w:tcW w:w="1240" w:type="dxa"/>
            <w:tcBorders>
              <w:top w:val="nil"/>
              <w:left w:val="nil"/>
              <w:bottom w:val="single" w:sz="4" w:space="0" w:color="auto"/>
              <w:right w:val="single" w:sz="4" w:space="0" w:color="auto"/>
            </w:tcBorders>
            <w:shd w:val="clear" w:color="000000" w:fill="FFFFFF"/>
            <w:noWrap/>
            <w:vAlign w:val="center"/>
            <w:hideMark/>
          </w:tcPr>
          <w:p w14:paraId="7216AE10"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23343,53</w:t>
            </w:r>
          </w:p>
        </w:tc>
        <w:tc>
          <w:tcPr>
            <w:tcW w:w="1400" w:type="dxa"/>
            <w:tcBorders>
              <w:top w:val="nil"/>
              <w:left w:val="nil"/>
              <w:bottom w:val="single" w:sz="4" w:space="0" w:color="auto"/>
              <w:right w:val="single" w:sz="4" w:space="0" w:color="auto"/>
            </w:tcBorders>
            <w:shd w:val="clear" w:color="000000" w:fill="FFFFFF"/>
            <w:noWrap/>
            <w:vAlign w:val="center"/>
            <w:hideMark/>
          </w:tcPr>
          <w:p w14:paraId="6B20A12F"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€ 6.484,31</w:t>
            </w:r>
          </w:p>
        </w:tc>
        <w:tc>
          <w:tcPr>
            <w:tcW w:w="1400" w:type="dxa"/>
            <w:tcBorders>
              <w:top w:val="nil"/>
              <w:left w:val="nil"/>
              <w:bottom w:val="single" w:sz="4" w:space="0" w:color="auto"/>
              <w:right w:val="single" w:sz="4" w:space="0" w:color="auto"/>
            </w:tcBorders>
            <w:shd w:val="clear" w:color="000000" w:fill="FFFFFF"/>
            <w:noWrap/>
            <w:vAlign w:val="center"/>
            <w:hideMark/>
          </w:tcPr>
          <w:p w14:paraId="5DD46E33"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€ 2.281,18</w:t>
            </w:r>
          </w:p>
        </w:tc>
        <w:tc>
          <w:tcPr>
            <w:tcW w:w="1400" w:type="dxa"/>
            <w:tcBorders>
              <w:top w:val="nil"/>
              <w:left w:val="nil"/>
              <w:bottom w:val="single" w:sz="4" w:space="0" w:color="auto"/>
              <w:right w:val="single" w:sz="4" w:space="0" w:color="auto"/>
            </w:tcBorders>
            <w:shd w:val="clear" w:color="000000" w:fill="FFFFFF"/>
            <w:noWrap/>
            <w:vAlign w:val="center"/>
            <w:hideMark/>
          </w:tcPr>
          <w:p w14:paraId="39948A8C"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€ 8.765,50</w:t>
            </w:r>
          </w:p>
        </w:tc>
        <w:tc>
          <w:tcPr>
            <w:tcW w:w="4619" w:type="dxa"/>
            <w:tcBorders>
              <w:top w:val="nil"/>
              <w:left w:val="nil"/>
              <w:bottom w:val="single" w:sz="4" w:space="0" w:color="auto"/>
              <w:right w:val="single" w:sz="4" w:space="0" w:color="auto"/>
            </w:tcBorders>
            <w:shd w:val="clear" w:color="auto" w:fill="auto"/>
            <w:vAlign w:val="center"/>
            <w:hideMark/>
          </w:tcPr>
          <w:p w14:paraId="1293E58B"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Istruttore amministrativo US - 20/h - Utilizzo graduatoria vigente del Comune - Dal 01/07/2023</w:t>
            </w:r>
          </w:p>
        </w:tc>
        <w:tc>
          <w:tcPr>
            <w:tcW w:w="940" w:type="dxa"/>
            <w:tcBorders>
              <w:top w:val="nil"/>
              <w:left w:val="nil"/>
              <w:bottom w:val="single" w:sz="4" w:space="0" w:color="auto"/>
              <w:right w:val="single" w:sz="4" w:space="0" w:color="auto"/>
            </w:tcBorders>
            <w:shd w:val="clear" w:color="auto" w:fill="auto"/>
            <w:noWrap/>
            <w:vAlign w:val="center"/>
            <w:hideMark/>
          </w:tcPr>
          <w:p w14:paraId="4ED9C050"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940" w:type="dxa"/>
            <w:tcBorders>
              <w:top w:val="nil"/>
              <w:left w:val="nil"/>
              <w:bottom w:val="single" w:sz="4" w:space="0" w:color="auto"/>
              <w:right w:val="single" w:sz="4" w:space="0" w:color="auto"/>
            </w:tcBorders>
            <w:shd w:val="clear" w:color="auto" w:fill="auto"/>
            <w:noWrap/>
            <w:vAlign w:val="center"/>
            <w:hideMark/>
          </w:tcPr>
          <w:p w14:paraId="12B3AD75"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r>
      <w:tr w:rsidR="002F17EC" w:rsidRPr="002F17EC" w14:paraId="78E0CB86" w14:textId="77777777" w:rsidTr="002F17EC">
        <w:trPr>
          <w:divId w:val="684671273"/>
          <w:trHeight w:val="555"/>
        </w:trPr>
        <w:tc>
          <w:tcPr>
            <w:tcW w:w="1140" w:type="dxa"/>
            <w:tcBorders>
              <w:top w:val="nil"/>
              <w:left w:val="single" w:sz="4" w:space="0" w:color="auto"/>
              <w:bottom w:val="single" w:sz="4" w:space="0" w:color="auto"/>
              <w:right w:val="single" w:sz="4" w:space="0" w:color="auto"/>
            </w:tcBorders>
            <w:shd w:val="clear" w:color="000000" w:fill="FFFFFF"/>
            <w:vAlign w:val="center"/>
            <w:hideMark/>
          </w:tcPr>
          <w:p w14:paraId="5D621455" w14:textId="77777777" w:rsidR="002F17EC" w:rsidRPr="002F17EC" w:rsidRDefault="002F17EC" w:rsidP="002F17EC">
            <w:pPr>
              <w:widowControl/>
              <w:autoSpaceDE/>
              <w:autoSpaceDN/>
              <w:jc w:val="center"/>
              <w:rPr>
                <w:rFonts w:ascii="Arial" w:eastAsia="Times New Roman" w:hAnsi="Arial" w:cs="Arial"/>
                <w:color w:val="000000"/>
                <w:lang w:eastAsia="it-IT"/>
              </w:rPr>
            </w:pPr>
            <w:r w:rsidRPr="002F17EC">
              <w:rPr>
                <w:rFonts w:ascii="Arial" w:eastAsia="Times New Roman" w:hAnsi="Arial" w:cs="Arial"/>
                <w:color w:val="000000"/>
                <w:lang w:eastAsia="it-IT"/>
              </w:rPr>
              <w:t>C</w:t>
            </w:r>
          </w:p>
        </w:tc>
        <w:tc>
          <w:tcPr>
            <w:tcW w:w="1020" w:type="dxa"/>
            <w:tcBorders>
              <w:top w:val="nil"/>
              <w:left w:val="nil"/>
              <w:bottom w:val="single" w:sz="4" w:space="0" w:color="auto"/>
              <w:right w:val="single" w:sz="4" w:space="0" w:color="auto"/>
            </w:tcBorders>
            <w:shd w:val="clear" w:color="000000" w:fill="FFFFFF"/>
            <w:vAlign w:val="center"/>
            <w:hideMark/>
          </w:tcPr>
          <w:p w14:paraId="16B2F326" w14:textId="77777777" w:rsidR="002F17EC" w:rsidRPr="002F17EC" w:rsidRDefault="002F17EC" w:rsidP="002F17EC">
            <w:pPr>
              <w:widowControl/>
              <w:autoSpaceDE/>
              <w:autoSpaceDN/>
              <w:jc w:val="center"/>
              <w:rPr>
                <w:rFonts w:ascii="Arial" w:eastAsia="Times New Roman" w:hAnsi="Arial" w:cs="Arial"/>
                <w:color w:val="000000"/>
                <w:lang w:eastAsia="it-IT"/>
              </w:rPr>
            </w:pPr>
            <w:r w:rsidRPr="002F17EC">
              <w:rPr>
                <w:rFonts w:ascii="Arial" w:eastAsia="Times New Roman" w:hAnsi="Arial" w:cs="Arial"/>
                <w:color w:val="000000"/>
                <w:lang w:eastAsia="it-IT"/>
              </w:rPr>
              <w:t>1</w:t>
            </w:r>
          </w:p>
        </w:tc>
        <w:tc>
          <w:tcPr>
            <w:tcW w:w="1120" w:type="dxa"/>
            <w:tcBorders>
              <w:top w:val="nil"/>
              <w:left w:val="nil"/>
              <w:bottom w:val="single" w:sz="4" w:space="0" w:color="auto"/>
              <w:right w:val="single" w:sz="4" w:space="0" w:color="auto"/>
            </w:tcBorders>
            <w:shd w:val="clear" w:color="000000" w:fill="FFFFFF"/>
            <w:noWrap/>
            <w:vAlign w:val="center"/>
            <w:hideMark/>
          </w:tcPr>
          <w:p w14:paraId="6A26AC5A"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0,50</w:t>
            </w:r>
          </w:p>
        </w:tc>
        <w:tc>
          <w:tcPr>
            <w:tcW w:w="921" w:type="dxa"/>
            <w:tcBorders>
              <w:top w:val="nil"/>
              <w:left w:val="nil"/>
              <w:bottom w:val="single" w:sz="4" w:space="0" w:color="auto"/>
              <w:right w:val="single" w:sz="4" w:space="0" w:color="auto"/>
            </w:tcBorders>
            <w:shd w:val="clear" w:color="000000" w:fill="FFFFFF"/>
            <w:noWrap/>
            <w:vAlign w:val="center"/>
            <w:hideMark/>
          </w:tcPr>
          <w:p w14:paraId="68AEF7B2"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0,67</w:t>
            </w:r>
          </w:p>
        </w:tc>
        <w:tc>
          <w:tcPr>
            <w:tcW w:w="1060" w:type="dxa"/>
            <w:tcBorders>
              <w:top w:val="nil"/>
              <w:left w:val="nil"/>
              <w:bottom w:val="single" w:sz="4" w:space="0" w:color="auto"/>
              <w:right w:val="single" w:sz="4" w:space="0" w:color="auto"/>
            </w:tcBorders>
            <w:shd w:val="clear" w:color="000000" w:fill="FFFFFF"/>
            <w:noWrap/>
            <w:vAlign w:val="center"/>
            <w:hideMark/>
          </w:tcPr>
          <w:p w14:paraId="1B61634C"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0,33</w:t>
            </w:r>
          </w:p>
        </w:tc>
        <w:tc>
          <w:tcPr>
            <w:tcW w:w="1240" w:type="dxa"/>
            <w:tcBorders>
              <w:top w:val="nil"/>
              <w:left w:val="nil"/>
              <w:bottom w:val="single" w:sz="4" w:space="0" w:color="auto"/>
              <w:right w:val="single" w:sz="4" w:space="0" w:color="auto"/>
            </w:tcBorders>
            <w:shd w:val="clear" w:color="000000" w:fill="FFFFFF"/>
            <w:noWrap/>
            <w:vAlign w:val="center"/>
            <w:hideMark/>
          </w:tcPr>
          <w:p w14:paraId="022B2937" w14:textId="77777777" w:rsidR="002F17EC" w:rsidRPr="002F17EC" w:rsidRDefault="002F17EC" w:rsidP="002F17EC">
            <w:pPr>
              <w:widowControl/>
              <w:autoSpaceDE/>
              <w:autoSpaceDN/>
              <w:jc w:val="center"/>
              <w:rPr>
                <w:rFonts w:eastAsia="Times New Roman"/>
                <w:color w:val="000000"/>
                <w:lang w:eastAsia="it-IT"/>
              </w:rPr>
            </w:pPr>
            <w:r w:rsidRPr="002F17EC">
              <w:rPr>
                <w:rFonts w:eastAsia="Times New Roman"/>
                <w:color w:val="000000"/>
                <w:lang w:eastAsia="it-IT"/>
              </w:rPr>
              <w:t>23343,53</w:t>
            </w:r>
          </w:p>
        </w:tc>
        <w:tc>
          <w:tcPr>
            <w:tcW w:w="1400" w:type="dxa"/>
            <w:tcBorders>
              <w:top w:val="nil"/>
              <w:left w:val="nil"/>
              <w:bottom w:val="single" w:sz="4" w:space="0" w:color="auto"/>
              <w:right w:val="single" w:sz="4" w:space="0" w:color="auto"/>
            </w:tcBorders>
            <w:shd w:val="clear" w:color="000000" w:fill="FFFFFF"/>
            <w:noWrap/>
            <w:vAlign w:val="center"/>
            <w:hideMark/>
          </w:tcPr>
          <w:p w14:paraId="4CD8C4D9"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€ 7.781,18</w:t>
            </w:r>
          </w:p>
        </w:tc>
        <w:tc>
          <w:tcPr>
            <w:tcW w:w="1400" w:type="dxa"/>
            <w:tcBorders>
              <w:top w:val="nil"/>
              <w:left w:val="nil"/>
              <w:bottom w:val="single" w:sz="4" w:space="0" w:color="auto"/>
              <w:right w:val="single" w:sz="4" w:space="0" w:color="auto"/>
            </w:tcBorders>
            <w:shd w:val="clear" w:color="000000" w:fill="FFFFFF"/>
            <w:noWrap/>
            <w:vAlign w:val="center"/>
            <w:hideMark/>
          </w:tcPr>
          <w:p w14:paraId="33049692"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€ 2.737,42</w:t>
            </w:r>
          </w:p>
        </w:tc>
        <w:tc>
          <w:tcPr>
            <w:tcW w:w="1400" w:type="dxa"/>
            <w:tcBorders>
              <w:top w:val="nil"/>
              <w:left w:val="nil"/>
              <w:bottom w:val="single" w:sz="4" w:space="0" w:color="auto"/>
              <w:right w:val="single" w:sz="4" w:space="0" w:color="auto"/>
            </w:tcBorders>
            <w:shd w:val="clear" w:color="000000" w:fill="FFFFFF"/>
            <w:noWrap/>
            <w:vAlign w:val="center"/>
            <w:hideMark/>
          </w:tcPr>
          <w:p w14:paraId="5211326F" w14:textId="77777777" w:rsidR="002F17EC" w:rsidRPr="002F17EC" w:rsidRDefault="002F17EC" w:rsidP="002F17EC">
            <w:pPr>
              <w:widowControl/>
              <w:autoSpaceDE/>
              <w:autoSpaceDN/>
              <w:jc w:val="right"/>
              <w:rPr>
                <w:rFonts w:eastAsia="Times New Roman"/>
                <w:color w:val="000000"/>
                <w:lang w:eastAsia="it-IT"/>
              </w:rPr>
            </w:pPr>
            <w:r w:rsidRPr="002F17EC">
              <w:rPr>
                <w:rFonts w:eastAsia="Times New Roman"/>
                <w:color w:val="000000"/>
                <w:lang w:eastAsia="it-IT"/>
              </w:rPr>
              <w:t>€ 10.518,59</w:t>
            </w:r>
          </w:p>
        </w:tc>
        <w:tc>
          <w:tcPr>
            <w:tcW w:w="4619" w:type="dxa"/>
            <w:tcBorders>
              <w:top w:val="nil"/>
              <w:left w:val="nil"/>
              <w:bottom w:val="single" w:sz="4" w:space="0" w:color="auto"/>
              <w:right w:val="single" w:sz="4" w:space="0" w:color="auto"/>
            </w:tcBorders>
            <w:shd w:val="clear" w:color="000000" w:fill="FFFFFF"/>
            <w:vAlign w:val="center"/>
            <w:hideMark/>
          </w:tcPr>
          <w:p w14:paraId="78C8AC87"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Istruttore tecnico - UT - 18/h - Utilizzo graduatoria vigente del Comune - Dal 01/05/2023</w:t>
            </w:r>
          </w:p>
        </w:tc>
        <w:tc>
          <w:tcPr>
            <w:tcW w:w="940" w:type="dxa"/>
            <w:tcBorders>
              <w:top w:val="nil"/>
              <w:left w:val="nil"/>
              <w:bottom w:val="single" w:sz="4" w:space="0" w:color="auto"/>
              <w:right w:val="single" w:sz="4" w:space="0" w:color="auto"/>
            </w:tcBorders>
            <w:shd w:val="clear" w:color="auto" w:fill="auto"/>
            <w:noWrap/>
            <w:vAlign w:val="center"/>
            <w:hideMark/>
          </w:tcPr>
          <w:p w14:paraId="458FBFF0"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940" w:type="dxa"/>
            <w:tcBorders>
              <w:top w:val="nil"/>
              <w:left w:val="nil"/>
              <w:bottom w:val="single" w:sz="4" w:space="0" w:color="auto"/>
              <w:right w:val="single" w:sz="4" w:space="0" w:color="auto"/>
            </w:tcBorders>
            <w:shd w:val="clear" w:color="auto" w:fill="auto"/>
            <w:noWrap/>
            <w:vAlign w:val="center"/>
            <w:hideMark/>
          </w:tcPr>
          <w:p w14:paraId="36C32EA2"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r>
      <w:tr w:rsidR="002F17EC" w:rsidRPr="002F17EC" w14:paraId="03619988" w14:textId="77777777" w:rsidTr="002F17EC">
        <w:trPr>
          <w:divId w:val="684671273"/>
          <w:trHeight w:val="300"/>
        </w:trPr>
        <w:tc>
          <w:tcPr>
            <w:tcW w:w="1140" w:type="dxa"/>
            <w:tcBorders>
              <w:top w:val="nil"/>
              <w:left w:val="single" w:sz="4" w:space="0" w:color="auto"/>
              <w:bottom w:val="single" w:sz="4" w:space="0" w:color="auto"/>
              <w:right w:val="single" w:sz="4" w:space="0" w:color="auto"/>
            </w:tcBorders>
            <w:shd w:val="clear" w:color="000000" w:fill="FFFFFF"/>
            <w:vAlign w:val="center"/>
            <w:hideMark/>
          </w:tcPr>
          <w:p w14:paraId="62ECC93E" w14:textId="77777777" w:rsidR="002F17EC" w:rsidRPr="002F17EC" w:rsidRDefault="002F17EC" w:rsidP="002F17EC">
            <w:pPr>
              <w:widowControl/>
              <w:autoSpaceDE/>
              <w:autoSpaceDN/>
              <w:jc w:val="center"/>
              <w:rPr>
                <w:rFonts w:ascii="Arial" w:eastAsia="Times New Roman" w:hAnsi="Arial" w:cs="Arial"/>
                <w:b/>
                <w:bCs/>
                <w:color w:val="000000"/>
                <w:lang w:eastAsia="it-IT"/>
              </w:rPr>
            </w:pPr>
            <w:r w:rsidRPr="002F17EC">
              <w:rPr>
                <w:rFonts w:ascii="Arial" w:eastAsia="Times New Roman" w:hAnsi="Arial" w:cs="Arial"/>
                <w:b/>
                <w:bCs/>
                <w:color w:val="000000"/>
                <w:lang w:eastAsia="it-IT"/>
              </w:rPr>
              <w:t>TOTALI</w:t>
            </w:r>
          </w:p>
        </w:tc>
        <w:tc>
          <w:tcPr>
            <w:tcW w:w="1020" w:type="dxa"/>
            <w:tcBorders>
              <w:top w:val="nil"/>
              <w:left w:val="nil"/>
              <w:bottom w:val="single" w:sz="4" w:space="0" w:color="auto"/>
              <w:right w:val="single" w:sz="4" w:space="0" w:color="auto"/>
            </w:tcBorders>
            <w:shd w:val="clear" w:color="000000" w:fill="FFFFFF"/>
            <w:vAlign w:val="center"/>
            <w:hideMark/>
          </w:tcPr>
          <w:p w14:paraId="30F12937" w14:textId="77777777" w:rsidR="002F17EC" w:rsidRPr="002F17EC" w:rsidRDefault="002F17EC" w:rsidP="002F17EC">
            <w:pPr>
              <w:widowControl/>
              <w:autoSpaceDE/>
              <w:autoSpaceDN/>
              <w:jc w:val="center"/>
              <w:rPr>
                <w:rFonts w:ascii="Arial" w:eastAsia="Times New Roman" w:hAnsi="Arial" w:cs="Arial"/>
                <w:b/>
                <w:bCs/>
                <w:color w:val="000000"/>
                <w:lang w:eastAsia="it-IT"/>
              </w:rPr>
            </w:pPr>
            <w:r w:rsidRPr="002F17EC">
              <w:rPr>
                <w:rFonts w:ascii="Arial" w:eastAsia="Times New Roman" w:hAnsi="Arial" w:cs="Arial"/>
                <w:b/>
                <w:bCs/>
                <w:color w:val="000000"/>
                <w:lang w:eastAsia="it-IT"/>
              </w:rPr>
              <w:t> </w:t>
            </w:r>
          </w:p>
        </w:tc>
        <w:tc>
          <w:tcPr>
            <w:tcW w:w="1120" w:type="dxa"/>
            <w:tcBorders>
              <w:top w:val="nil"/>
              <w:left w:val="nil"/>
              <w:bottom w:val="single" w:sz="4" w:space="0" w:color="auto"/>
              <w:right w:val="single" w:sz="4" w:space="0" w:color="auto"/>
            </w:tcBorders>
            <w:shd w:val="clear" w:color="000000" w:fill="FFFFFF"/>
            <w:vAlign w:val="center"/>
            <w:hideMark/>
          </w:tcPr>
          <w:p w14:paraId="2EC6E6B8" w14:textId="77777777" w:rsidR="002F17EC" w:rsidRPr="002F17EC" w:rsidRDefault="002F17EC" w:rsidP="002F17EC">
            <w:pPr>
              <w:widowControl/>
              <w:autoSpaceDE/>
              <w:autoSpaceDN/>
              <w:jc w:val="center"/>
              <w:rPr>
                <w:rFonts w:ascii="Arial" w:eastAsia="Times New Roman" w:hAnsi="Arial" w:cs="Arial"/>
                <w:b/>
                <w:bCs/>
                <w:color w:val="000000"/>
                <w:lang w:eastAsia="it-IT"/>
              </w:rPr>
            </w:pPr>
            <w:r w:rsidRPr="002F17EC">
              <w:rPr>
                <w:rFonts w:ascii="Arial" w:eastAsia="Times New Roman" w:hAnsi="Arial" w:cs="Arial"/>
                <w:b/>
                <w:bCs/>
                <w:color w:val="000000"/>
                <w:lang w:eastAsia="it-IT"/>
              </w:rPr>
              <w:t> </w:t>
            </w:r>
          </w:p>
        </w:tc>
        <w:tc>
          <w:tcPr>
            <w:tcW w:w="921" w:type="dxa"/>
            <w:tcBorders>
              <w:top w:val="nil"/>
              <w:left w:val="nil"/>
              <w:bottom w:val="single" w:sz="4" w:space="0" w:color="auto"/>
              <w:right w:val="single" w:sz="4" w:space="0" w:color="auto"/>
            </w:tcBorders>
            <w:shd w:val="clear" w:color="000000" w:fill="FFFFFF"/>
            <w:vAlign w:val="center"/>
            <w:hideMark/>
          </w:tcPr>
          <w:p w14:paraId="1F8DDC1D" w14:textId="77777777" w:rsidR="002F17EC" w:rsidRPr="002F17EC" w:rsidRDefault="002F17EC" w:rsidP="002F17EC">
            <w:pPr>
              <w:widowControl/>
              <w:autoSpaceDE/>
              <w:autoSpaceDN/>
              <w:jc w:val="center"/>
              <w:rPr>
                <w:rFonts w:ascii="Arial" w:eastAsia="Times New Roman" w:hAnsi="Arial" w:cs="Arial"/>
                <w:b/>
                <w:bCs/>
                <w:color w:val="000000"/>
                <w:lang w:eastAsia="it-IT"/>
              </w:rPr>
            </w:pPr>
            <w:r w:rsidRPr="002F17EC">
              <w:rPr>
                <w:rFonts w:ascii="Arial" w:eastAsia="Times New Roman" w:hAnsi="Arial" w:cs="Arial"/>
                <w:b/>
                <w:bCs/>
                <w:color w:val="000000"/>
                <w:lang w:eastAsia="it-IT"/>
              </w:rPr>
              <w:t> </w:t>
            </w:r>
          </w:p>
        </w:tc>
        <w:tc>
          <w:tcPr>
            <w:tcW w:w="1060" w:type="dxa"/>
            <w:tcBorders>
              <w:top w:val="nil"/>
              <w:left w:val="nil"/>
              <w:bottom w:val="single" w:sz="4" w:space="0" w:color="auto"/>
              <w:right w:val="single" w:sz="4" w:space="0" w:color="auto"/>
            </w:tcBorders>
            <w:shd w:val="clear" w:color="000000" w:fill="FFFFFF"/>
            <w:vAlign w:val="center"/>
            <w:hideMark/>
          </w:tcPr>
          <w:p w14:paraId="20421203" w14:textId="77777777" w:rsidR="002F17EC" w:rsidRPr="002F17EC" w:rsidRDefault="002F17EC" w:rsidP="002F17EC">
            <w:pPr>
              <w:widowControl/>
              <w:autoSpaceDE/>
              <w:autoSpaceDN/>
              <w:jc w:val="center"/>
              <w:rPr>
                <w:rFonts w:ascii="Arial" w:eastAsia="Times New Roman" w:hAnsi="Arial" w:cs="Arial"/>
                <w:b/>
                <w:bCs/>
                <w:color w:val="000000"/>
                <w:lang w:eastAsia="it-IT"/>
              </w:rPr>
            </w:pPr>
            <w:r w:rsidRPr="002F17EC">
              <w:rPr>
                <w:rFonts w:ascii="Arial" w:eastAsia="Times New Roman" w:hAnsi="Arial" w:cs="Arial"/>
                <w:b/>
                <w:bCs/>
                <w:color w:val="000000"/>
                <w:lang w:eastAsia="it-IT"/>
              </w:rPr>
              <w:t> </w:t>
            </w:r>
          </w:p>
        </w:tc>
        <w:tc>
          <w:tcPr>
            <w:tcW w:w="1240" w:type="dxa"/>
            <w:tcBorders>
              <w:top w:val="nil"/>
              <w:left w:val="nil"/>
              <w:bottom w:val="single" w:sz="4" w:space="0" w:color="auto"/>
              <w:right w:val="single" w:sz="4" w:space="0" w:color="auto"/>
            </w:tcBorders>
            <w:shd w:val="clear" w:color="000000" w:fill="FFFFFF"/>
            <w:noWrap/>
            <w:vAlign w:val="center"/>
            <w:hideMark/>
          </w:tcPr>
          <w:p w14:paraId="21B9CFE3" w14:textId="77777777" w:rsidR="002F17EC" w:rsidRPr="002F17EC" w:rsidRDefault="002F17EC" w:rsidP="002F17EC">
            <w:pPr>
              <w:widowControl/>
              <w:autoSpaceDE/>
              <w:autoSpaceDN/>
              <w:jc w:val="center"/>
              <w:rPr>
                <w:rFonts w:eastAsia="Times New Roman"/>
                <w:b/>
                <w:bCs/>
                <w:color w:val="000000"/>
                <w:lang w:eastAsia="it-IT"/>
              </w:rPr>
            </w:pPr>
            <w:r w:rsidRPr="002F17EC">
              <w:rPr>
                <w:rFonts w:eastAsia="Times New Roman"/>
                <w:b/>
                <w:bCs/>
                <w:color w:val="000000"/>
                <w:lang w:eastAsia="it-IT"/>
              </w:rPr>
              <w:t> </w:t>
            </w:r>
          </w:p>
        </w:tc>
        <w:tc>
          <w:tcPr>
            <w:tcW w:w="1400" w:type="dxa"/>
            <w:tcBorders>
              <w:top w:val="nil"/>
              <w:left w:val="nil"/>
              <w:bottom w:val="single" w:sz="4" w:space="0" w:color="auto"/>
              <w:right w:val="single" w:sz="4" w:space="0" w:color="auto"/>
            </w:tcBorders>
            <w:shd w:val="clear" w:color="000000" w:fill="FFFFFF"/>
            <w:vAlign w:val="center"/>
            <w:hideMark/>
          </w:tcPr>
          <w:p w14:paraId="70690649" w14:textId="77777777" w:rsidR="002F17EC" w:rsidRPr="002F17EC" w:rsidRDefault="002F17EC" w:rsidP="002F17EC">
            <w:pPr>
              <w:widowControl/>
              <w:autoSpaceDE/>
              <w:autoSpaceDN/>
              <w:jc w:val="right"/>
              <w:rPr>
                <w:rFonts w:ascii="Arial" w:eastAsia="Times New Roman" w:hAnsi="Arial" w:cs="Arial"/>
                <w:b/>
                <w:bCs/>
                <w:color w:val="000000"/>
                <w:lang w:eastAsia="it-IT"/>
              </w:rPr>
            </w:pPr>
            <w:r w:rsidRPr="002F17EC">
              <w:rPr>
                <w:rFonts w:ascii="Arial" w:eastAsia="Times New Roman" w:hAnsi="Arial" w:cs="Arial"/>
                <w:b/>
                <w:bCs/>
                <w:color w:val="000000"/>
                <w:lang w:eastAsia="it-IT"/>
              </w:rPr>
              <w:t>€ 0,00</w:t>
            </w:r>
          </w:p>
        </w:tc>
        <w:tc>
          <w:tcPr>
            <w:tcW w:w="1400" w:type="dxa"/>
            <w:tcBorders>
              <w:top w:val="nil"/>
              <w:left w:val="nil"/>
              <w:bottom w:val="single" w:sz="4" w:space="0" w:color="auto"/>
              <w:right w:val="single" w:sz="4" w:space="0" w:color="auto"/>
            </w:tcBorders>
            <w:shd w:val="clear" w:color="000000" w:fill="FFFFFF"/>
            <w:vAlign w:val="center"/>
            <w:hideMark/>
          </w:tcPr>
          <w:p w14:paraId="08232206" w14:textId="77777777" w:rsidR="002F17EC" w:rsidRPr="002F17EC" w:rsidRDefault="002F17EC" w:rsidP="002F17EC">
            <w:pPr>
              <w:widowControl/>
              <w:autoSpaceDE/>
              <w:autoSpaceDN/>
              <w:jc w:val="right"/>
              <w:rPr>
                <w:rFonts w:ascii="Arial" w:eastAsia="Times New Roman" w:hAnsi="Arial" w:cs="Arial"/>
                <w:b/>
                <w:bCs/>
                <w:color w:val="000000"/>
                <w:lang w:eastAsia="it-IT"/>
              </w:rPr>
            </w:pPr>
            <w:r w:rsidRPr="002F17EC">
              <w:rPr>
                <w:rFonts w:ascii="Arial" w:eastAsia="Times New Roman" w:hAnsi="Arial" w:cs="Arial"/>
                <w:b/>
                <w:bCs/>
                <w:color w:val="000000"/>
                <w:lang w:eastAsia="it-IT"/>
              </w:rPr>
              <w:t>€ 0,00</w:t>
            </w:r>
          </w:p>
        </w:tc>
        <w:tc>
          <w:tcPr>
            <w:tcW w:w="1400" w:type="dxa"/>
            <w:tcBorders>
              <w:top w:val="nil"/>
              <w:left w:val="nil"/>
              <w:bottom w:val="single" w:sz="4" w:space="0" w:color="auto"/>
              <w:right w:val="single" w:sz="4" w:space="0" w:color="auto"/>
            </w:tcBorders>
            <w:shd w:val="clear" w:color="000000" w:fill="FFFFFF"/>
            <w:vAlign w:val="center"/>
            <w:hideMark/>
          </w:tcPr>
          <w:p w14:paraId="46DCEB43" w14:textId="77777777" w:rsidR="002F17EC" w:rsidRPr="002F17EC" w:rsidRDefault="002F17EC" w:rsidP="002F17EC">
            <w:pPr>
              <w:widowControl/>
              <w:autoSpaceDE/>
              <w:autoSpaceDN/>
              <w:jc w:val="right"/>
              <w:rPr>
                <w:rFonts w:ascii="Arial" w:eastAsia="Times New Roman" w:hAnsi="Arial" w:cs="Arial"/>
                <w:b/>
                <w:bCs/>
                <w:color w:val="000000"/>
                <w:lang w:eastAsia="it-IT"/>
              </w:rPr>
            </w:pPr>
            <w:r w:rsidRPr="002F17EC">
              <w:rPr>
                <w:rFonts w:ascii="Arial" w:eastAsia="Times New Roman" w:hAnsi="Arial" w:cs="Arial"/>
                <w:b/>
                <w:bCs/>
                <w:color w:val="000000"/>
                <w:lang w:eastAsia="it-IT"/>
              </w:rPr>
              <w:t>€ 36.815,08</w:t>
            </w:r>
          </w:p>
        </w:tc>
        <w:tc>
          <w:tcPr>
            <w:tcW w:w="4619" w:type="dxa"/>
            <w:tcBorders>
              <w:top w:val="nil"/>
              <w:left w:val="nil"/>
              <w:bottom w:val="single" w:sz="4" w:space="0" w:color="auto"/>
              <w:right w:val="single" w:sz="4" w:space="0" w:color="auto"/>
            </w:tcBorders>
            <w:shd w:val="clear" w:color="000000" w:fill="FFFFFF"/>
            <w:vAlign w:val="center"/>
            <w:hideMark/>
          </w:tcPr>
          <w:p w14:paraId="243A5431" w14:textId="77777777" w:rsidR="002F17EC" w:rsidRPr="002F17EC" w:rsidRDefault="002F17EC" w:rsidP="002F17EC">
            <w:pPr>
              <w:widowControl/>
              <w:autoSpaceDE/>
              <w:autoSpaceDN/>
              <w:jc w:val="center"/>
              <w:rPr>
                <w:rFonts w:ascii="Arial" w:eastAsia="Times New Roman" w:hAnsi="Arial" w:cs="Arial"/>
                <w:b/>
                <w:bCs/>
                <w:color w:val="000000"/>
                <w:lang w:eastAsia="it-IT"/>
              </w:rPr>
            </w:pPr>
            <w:r w:rsidRPr="002F17EC">
              <w:rPr>
                <w:rFonts w:ascii="Arial" w:eastAsia="Times New Roman" w:hAnsi="Arial" w:cs="Arial"/>
                <w:b/>
                <w:bCs/>
                <w:color w:val="000000"/>
                <w:lang w:eastAsia="it-IT"/>
              </w:rPr>
              <w:t> </w:t>
            </w:r>
          </w:p>
        </w:tc>
        <w:tc>
          <w:tcPr>
            <w:tcW w:w="940" w:type="dxa"/>
            <w:tcBorders>
              <w:top w:val="nil"/>
              <w:left w:val="nil"/>
              <w:bottom w:val="single" w:sz="4" w:space="0" w:color="auto"/>
              <w:right w:val="single" w:sz="4" w:space="0" w:color="auto"/>
            </w:tcBorders>
            <w:shd w:val="clear" w:color="auto" w:fill="auto"/>
            <w:noWrap/>
            <w:vAlign w:val="center"/>
            <w:hideMark/>
          </w:tcPr>
          <w:p w14:paraId="6CBC9006"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c>
          <w:tcPr>
            <w:tcW w:w="940" w:type="dxa"/>
            <w:tcBorders>
              <w:top w:val="nil"/>
              <w:left w:val="nil"/>
              <w:bottom w:val="single" w:sz="4" w:space="0" w:color="auto"/>
              <w:right w:val="single" w:sz="4" w:space="0" w:color="auto"/>
            </w:tcBorders>
            <w:shd w:val="clear" w:color="auto" w:fill="auto"/>
            <w:noWrap/>
            <w:vAlign w:val="center"/>
            <w:hideMark/>
          </w:tcPr>
          <w:p w14:paraId="18EE272D" w14:textId="77777777" w:rsidR="002F17EC" w:rsidRPr="002F17EC" w:rsidRDefault="002F17EC" w:rsidP="002F17EC">
            <w:pPr>
              <w:widowControl/>
              <w:autoSpaceDE/>
              <w:autoSpaceDN/>
              <w:rPr>
                <w:rFonts w:eastAsia="Times New Roman"/>
                <w:color w:val="000000"/>
                <w:lang w:eastAsia="it-IT"/>
              </w:rPr>
            </w:pPr>
            <w:r w:rsidRPr="002F17EC">
              <w:rPr>
                <w:rFonts w:eastAsia="Times New Roman"/>
                <w:color w:val="000000"/>
                <w:lang w:eastAsia="it-IT"/>
              </w:rPr>
              <w:t> </w:t>
            </w:r>
          </w:p>
        </w:tc>
      </w:tr>
    </w:tbl>
    <w:p w14:paraId="1C336444" w14:textId="77777777" w:rsidR="00B87E3E" w:rsidRPr="00594942" w:rsidRDefault="00D42E56" w:rsidP="00CF1C8D">
      <w:pPr>
        <w:tabs>
          <w:tab w:val="left" w:pos="601"/>
          <w:tab w:val="left" w:pos="6181"/>
        </w:tabs>
        <w:spacing w:before="190"/>
        <w:jc w:val="both"/>
        <w:rPr>
          <w:rFonts w:asciiTheme="minorHAnsi" w:hAnsiTheme="minorHAnsi" w:cstheme="minorHAnsi"/>
          <w:sz w:val="24"/>
          <w:szCs w:val="24"/>
          <w:highlight w:val="yellow"/>
        </w:rPr>
      </w:pPr>
      <w:r w:rsidRPr="00594942">
        <w:rPr>
          <w:rFonts w:asciiTheme="minorHAnsi" w:hAnsiTheme="minorHAnsi" w:cstheme="minorHAnsi"/>
          <w:sz w:val="24"/>
          <w:szCs w:val="24"/>
          <w:highlight w:val="yellow"/>
        </w:rPr>
        <w:fldChar w:fldCharType="end"/>
      </w:r>
    </w:p>
    <w:p w14:paraId="43C6E82E" w14:textId="64B5BB64" w:rsidR="009A7F0B" w:rsidRPr="00594942" w:rsidRDefault="00D449CB" w:rsidP="00CF1C8D">
      <w:pPr>
        <w:tabs>
          <w:tab w:val="left" w:pos="601"/>
          <w:tab w:val="left" w:pos="6181"/>
        </w:tabs>
        <w:spacing w:before="190"/>
        <w:jc w:val="both"/>
        <w:rPr>
          <w:rFonts w:asciiTheme="minorHAnsi" w:hAnsiTheme="minorHAnsi" w:cstheme="minorHAnsi"/>
          <w:sz w:val="24"/>
          <w:szCs w:val="24"/>
          <w:highlight w:val="yellow"/>
        </w:rPr>
      </w:pPr>
      <w:r w:rsidRPr="00D449CB">
        <w:rPr>
          <w:noProof/>
          <w:highlight w:val="yellow"/>
          <w:lang w:eastAsia="it-IT"/>
        </w:rPr>
        <w:drawing>
          <wp:inline distT="0" distB="0" distL="0" distR="0" wp14:anchorId="6D6D27F0" wp14:editId="728C0346">
            <wp:extent cx="6565900" cy="5229225"/>
            <wp:effectExtent l="0" t="0" r="6350" b="9525"/>
            <wp:docPr id="2028098611"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65900" cy="5229225"/>
                    </a:xfrm>
                    <a:prstGeom prst="rect">
                      <a:avLst/>
                    </a:prstGeom>
                    <a:noFill/>
                    <a:ln>
                      <a:noFill/>
                    </a:ln>
                  </pic:spPr>
                </pic:pic>
              </a:graphicData>
            </a:graphic>
          </wp:inline>
        </w:drawing>
      </w:r>
    </w:p>
    <w:p w14:paraId="40C5F29F" w14:textId="77777777" w:rsidR="00072F4B" w:rsidRPr="00594942" w:rsidRDefault="00072F4B" w:rsidP="00CF1C8D">
      <w:pPr>
        <w:tabs>
          <w:tab w:val="left" w:pos="601"/>
          <w:tab w:val="left" w:pos="6181"/>
        </w:tabs>
        <w:spacing w:before="190"/>
        <w:jc w:val="both"/>
        <w:rPr>
          <w:rFonts w:asciiTheme="minorHAnsi" w:hAnsiTheme="minorHAnsi" w:cstheme="minorHAnsi"/>
          <w:sz w:val="24"/>
          <w:szCs w:val="24"/>
          <w:highlight w:val="yellow"/>
        </w:rPr>
      </w:pPr>
    </w:p>
    <w:p w14:paraId="04F9834D" w14:textId="483C9F59" w:rsidR="00072F4B" w:rsidRDefault="00072F4B" w:rsidP="00CF1C8D">
      <w:pPr>
        <w:tabs>
          <w:tab w:val="left" w:pos="601"/>
          <w:tab w:val="left" w:pos="6181"/>
        </w:tabs>
        <w:spacing w:before="190"/>
        <w:jc w:val="both"/>
        <w:rPr>
          <w:highlight w:val="yellow"/>
        </w:rPr>
      </w:pPr>
    </w:p>
    <w:p w14:paraId="00B75797" w14:textId="1D7F2DE5" w:rsidR="007B572F" w:rsidRDefault="007B572F" w:rsidP="00CF1C8D">
      <w:pPr>
        <w:tabs>
          <w:tab w:val="left" w:pos="601"/>
          <w:tab w:val="left" w:pos="6181"/>
        </w:tabs>
        <w:spacing w:before="190"/>
        <w:jc w:val="both"/>
        <w:rPr>
          <w:highlight w:val="yellow"/>
        </w:rPr>
      </w:pPr>
    </w:p>
    <w:p w14:paraId="7378B0B6" w14:textId="77777777" w:rsidR="007B572F" w:rsidRPr="00594942" w:rsidRDefault="007B572F" w:rsidP="00CF1C8D">
      <w:pPr>
        <w:tabs>
          <w:tab w:val="left" w:pos="601"/>
          <w:tab w:val="left" w:pos="6181"/>
        </w:tabs>
        <w:spacing w:before="190"/>
        <w:jc w:val="both"/>
        <w:rPr>
          <w:rFonts w:asciiTheme="minorHAnsi" w:hAnsiTheme="minorHAnsi" w:cstheme="minorHAnsi"/>
          <w:sz w:val="24"/>
          <w:szCs w:val="24"/>
          <w:highlight w:val="yellow"/>
        </w:rPr>
      </w:pPr>
    </w:p>
    <w:p w14:paraId="732EC3A9" w14:textId="77777777" w:rsidR="00072F4B" w:rsidRPr="00594942" w:rsidRDefault="00072F4B" w:rsidP="00CF1C8D">
      <w:pPr>
        <w:tabs>
          <w:tab w:val="left" w:pos="601"/>
          <w:tab w:val="left" w:pos="6181"/>
        </w:tabs>
        <w:spacing w:before="190"/>
        <w:jc w:val="both"/>
        <w:rPr>
          <w:rFonts w:asciiTheme="minorHAnsi" w:hAnsiTheme="minorHAnsi" w:cstheme="minorHAnsi"/>
          <w:sz w:val="24"/>
          <w:szCs w:val="24"/>
          <w:highlight w:val="yellow"/>
        </w:rPr>
      </w:pPr>
    </w:p>
    <w:p w14:paraId="64152E6B" w14:textId="77777777" w:rsidR="00072F4B" w:rsidRPr="00594942" w:rsidRDefault="00072F4B" w:rsidP="00CF1C8D">
      <w:pPr>
        <w:tabs>
          <w:tab w:val="left" w:pos="601"/>
          <w:tab w:val="left" w:pos="6181"/>
        </w:tabs>
        <w:spacing w:before="190"/>
        <w:jc w:val="both"/>
        <w:rPr>
          <w:rFonts w:asciiTheme="minorHAnsi" w:hAnsiTheme="minorHAnsi" w:cstheme="minorHAnsi"/>
          <w:sz w:val="24"/>
          <w:szCs w:val="24"/>
          <w:highlight w:val="yellow"/>
        </w:rPr>
      </w:pPr>
    </w:p>
    <w:p w14:paraId="758EF467" w14:textId="77777777" w:rsidR="00D42E56" w:rsidRPr="00594942" w:rsidRDefault="00D42E56" w:rsidP="00CF1C8D">
      <w:pPr>
        <w:tabs>
          <w:tab w:val="left" w:pos="601"/>
          <w:tab w:val="left" w:pos="6181"/>
        </w:tabs>
        <w:spacing w:before="190"/>
        <w:jc w:val="both"/>
        <w:rPr>
          <w:rFonts w:asciiTheme="minorHAnsi" w:hAnsiTheme="minorHAnsi" w:cstheme="minorHAnsi"/>
          <w:sz w:val="24"/>
          <w:szCs w:val="24"/>
          <w:highlight w:val="yellow"/>
        </w:rPr>
      </w:pPr>
    </w:p>
    <w:p w14:paraId="084318F2" w14:textId="77777777" w:rsidR="000E4E4E" w:rsidRPr="00594942" w:rsidRDefault="000E4E4E" w:rsidP="00CF1C8D">
      <w:pPr>
        <w:tabs>
          <w:tab w:val="left" w:pos="601"/>
          <w:tab w:val="left" w:pos="6181"/>
        </w:tabs>
        <w:spacing w:before="190"/>
        <w:jc w:val="both"/>
        <w:rPr>
          <w:rFonts w:asciiTheme="minorHAnsi" w:hAnsiTheme="minorHAnsi" w:cstheme="minorHAnsi"/>
          <w:sz w:val="24"/>
          <w:szCs w:val="24"/>
          <w:highlight w:val="yellow"/>
        </w:rPr>
      </w:pPr>
    </w:p>
    <w:p w14:paraId="1120A368" w14:textId="77777777" w:rsidR="008926AA" w:rsidRPr="00594942" w:rsidRDefault="008926AA" w:rsidP="00CF1C8D">
      <w:pPr>
        <w:tabs>
          <w:tab w:val="left" w:pos="601"/>
          <w:tab w:val="left" w:pos="6181"/>
        </w:tabs>
        <w:spacing w:before="190"/>
        <w:jc w:val="both"/>
        <w:rPr>
          <w:rFonts w:asciiTheme="minorHAnsi" w:hAnsiTheme="minorHAnsi" w:cstheme="minorHAnsi"/>
          <w:sz w:val="24"/>
          <w:szCs w:val="24"/>
          <w:highlight w:val="yellow"/>
        </w:rPr>
      </w:pPr>
    </w:p>
    <w:p w14:paraId="2C2975B2" w14:textId="77777777" w:rsidR="008926AA" w:rsidRPr="00594942" w:rsidRDefault="008926AA" w:rsidP="00CF1C8D">
      <w:pPr>
        <w:tabs>
          <w:tab w:val="left" w:pos="601"/>
          <w:tab w:val="left" w:pos="6181"/>
        </w:tabs>
        <w:spacing w:before="190"/>
        <w:jc w:val="both"/>
        <w:rPr>
          <w:rFonts w:asciiTheme="minorHAnsi" w:hAnsiTheme="minorHAnsi" w:cstheme="minorHAnsi"/>
          <w:sz w:val="24"/>
          <w:szCs w:val="24"/>
          <w:highlight w:val="yellow"/>
        </w:rPr>
      </w:pPr>
    </w:p>
    <w:p w14:paraId="4D94E7E2" w14:textId="77777777" w:rsidR="008926AA" w:rsidRPr="00594942" w:rsidRDefault="008926AA" w:rsidP="00CF1C8D">
      <w:pPr>
        <w:tabs>
          <w:tab w:val="left" w:pos="601"/>
          <w:tab w:val="left" w:pos="6181"/>
        </w:tabs>
        <w:spacing w:before="190"/>
        <w:jc w:val="both"/>
        <w:rPr>
          <w:rFonts w:asciiTheme="minorHAnsi" w:hAnsiTheme="minorHAnsi" w:cstheme="minorHAnsi"/>
          <w:sz w:val="24"/>
          <w:szCs w:val="24"/>
          <w:highlight w:val="yellow"/>
        </w:rPr>
      </w:pPr>
    </w:p>
    <w:p w14:paraId="29F42D70" w14:textId="77777777" w:rsidR="006B327B" w:rsidRDefault="006B327B" w:rsidP="00A56184">
      <w:pPr>
        <w:pStyle w:val="Titolo1"/>
        <w:tabs>
          <w:tab w:val="left" w:pos="825"/>
        </w:tabs>
        <w:spacing w:before="17"/>
        <w:ind w:left="0"/>
        <w:rPr>
          <w:color w:val="2E5395"/>
        </w:rPr>
      </w:pPr>
    </w:p>
    <w:p w14:paraId="177FF7DC" w14:textId="4119D0FA" w:rsidR="008926AA" w:rsidRDefault="000C3C52" w:rsidP="00A56184">
      <w:pPr>
        <w:pStyle w:val="Titolo1"/>
        <w:tabs>
          <w:tab w:val="left" w:pos="825"/>
        </w:tabs>
        <w:spacing w:before="17"/>
        <w:ind w:left="0"/>
        <w:rPr>
          <w:color w:val="2E5395"/>
        </w:rPr>
      </w:pPr>
      <w:r w:rsidRPr="000C3C52">
        <w:rPr>
          <w:noProof/>
          <w:lang w:eastAsia="it-IT"/>
        </w:rPr>
        <w:drawing>
          <wp:inline distT="0" distB="0" distL="0" distR="0" wp14:anchorId="2E437F96" wp14:editId="48A73314">
            <wp:extent cx="6565900" cy="3900805"/>
            <wp:effectExtent l="0" t="0" r="6350" b="4445"/>
            <wp:docPr id="1864068244"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565900" cy="3900805"/>
                    </a:xfrm>
                    <a:prstGeom prst="rect">
                      <a:avLst/>
                    </a:prstGeom>
                    <a:noFill/>
                    <a:ln>
                      <a:noFill/>
                    </a:ln>
                  </pic:spPr>
                </pic:pic>
              </a:graphicData>
            </a:graphic>
          </wp:inline>
        </w:drawing>
      </w:r>
    </w:p>
    <w:p w14:paraId="16EBCF07" w14:textId="77777777" w:rsidR="000C3C52" w:rsidRDefault="000C3C52" w:rsidP="00A56184">
      <w:pPr>
        <w:pStyle w:val="Titolo1"/>
        <w:tabs>
          <w:tab w:val="left" w:pos="825"/>
        </w:tabs>
        <w:spacing w:before="17"/>
        <w:ind w:left="0"/>
        <w:rPr>
          <w:color w:val="2E5395"/>
        </w:rPr>
      </w:pPr>
    </w:p>
    <w:p w14:paraId="1104ECE6" w14:textId="77777777" w:rsidR="000C3C52" w:rsidRDefault="000C3C52" w:rsidP="00A56184">
      <w:pPr>
        <w:pStyle w:val="Titolo1"/>
        <w:tabs>
          <w:tab w:val="left" w:pos="825"/>
        </w:tabs>
        <w:spacing w:before="17"/>
        <w:ind w:left="0"/>
        <w:rPr>
          <w:color w:val="2E5395"/>
        </w:rPr>
      </w:pPr>
    </w:p>
    <w:p w14:paraId="2354620E" w14:textId="4E33C598" w:rsidR="008926AA" w:rsidRDefault="000C3C52" w:rsidP="00A56184">
      <w:pPr>
        <w:pStyle w:val="Titolo1"/>
        <w:tabs>
          <w:tab w:val="left" w:pos="825"/>
        </w:tabs>
        <w:spacing w:before="17"/>
        <w:ind w:left="0"/>
        <w:rPr>
          <w:color w:val="2E5395"/>
        </w:rPr>
      </w:pPr>
      <w:r w:rsidRPr="000C3C52">
        <w:rPr>
          <w:noProof/>
          <w:lang w:eastAsia="it-IT"/>
        </w:rPr>
        <w:drawing>
          <wp:inline distT="0" distB="0" distL="0" distR="0" wp14:anchorId="5D17DD50" wp14:editId="2FFF3B9B">
            <wp:extent cx="6565900" cy="4528185"/>
            <wp:effectExtent l="0" t="0" r="6350" b="5715"/>
            <wp:docPr id="252960315"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565900" cy="4528185"/>
                    </a:xfrm>
                    <a:prstGeom prst="rect">
                      <a:avLst/>
                    </a:prstGeom>
                    <a:noFill/>
                    <a:ln>
                      <a:noFill/>
                    </a:ln>
                  </pic:spPr>
                </pic:pic>
              </a:graphicData>
            </a:graphic>
          </wp:inline>
        </w:drawing>
      </w:r>
    </w:p>
    <w:p w14:paraId="55AE5E2F" w14:textId="77777777" w:rsidR="000C3C52" w:rsidRDefault="000C3C52" w:rsidP="00A56184">
      <w:pPr>
        <w:pStyle w:val="Titolo1"/>
        <w:tabs>
          <w:tab w:val="left" w:pos="825"/>
        </w:tabs>
        <w:spacing w:before="17"/>
        <w:ind w:left="0"/>
        <w:rPr>
          <w:color w:val="2E5395"/>
        </w:rPr>
      </w:pPr>
    </w:p>
    <w:p w14:paraId="67DE0042" w14:textId="1EB538ED" w:rsidR="000C3C52" w:rsidRDefault="00070A49" w:rsidP="00A56184">
      <w:pPr>
        <w:pStyle w:val="Titolo1"/>
        <w:tabs>
          <w:tab w:val="left" w:pos="825"/>
        </w:tabs>
        <w:spacing w:before="17"/>
        <w:ind w:left="0"/>
        <w:rPr>
          <w:color w:val="2E5395"/>
        </w:rPr>
      </w:pPr>
      <w:r w:rsidRPr="00070A49">
        <w:rPr>
          <w:noProof/>
          <w:lang w:eastAsia="it-IT"/>
        </w:rPr>
        <w:drawing>
          <wp:inline distT="0" distB="0" distL="0" distR="0" wp14:anchorId="480032A5" wp14:editId="5AE334AB">
            <wp:extent cx="6565900" cy="4528185"/>
            <wp:effectExtent l="0" t="0" r="6350" b="5715"/>
            <wp:docPr id="407220797"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565900" cy="4528185"/>
                    </a:xfrm>
                    <a:prstGeom prst="rect">
                      <a:avLst/>
                    </a:prstGeom>
                    <a:noFill/>
                    <a:ln>
                      <a:noFill/>
                    </a:ln>
                  </pic:spPr>
                </pic:pic>
              </a:graphicData>
            </a:graphic>
          </wp:inline>
        </w:drawing>
      </w:r>
    </w:p>
    <w:p w14:paraId="4A51387B" w14:textId="77777777" w:rsidR="000C3C52" w:rsidRDefault="000C3C52" w:rsidP="00A56184">
      <w:pPr>
        <w:pStyle w:val="Titolo1"/>
        <w:tabs>
          <w:tab w:val="left" w:pos="825"/>
        </w:tabs>
        <w:spacing w:before="17"/>
        <w:ind w:left="0"/>
        <w:rPr>
          <w:color w:val="2E5395"/>
        </w:rPr>
      </w:pPr>
    </w:p>
    <w:p w14:paraId="77427039" w14:textId="56922BAC" w:rsidR="001309CB" w:rsidRDefault="00653C40" w:rsidP="00A56184">
      <w:pPr>
        <w:pStyle w:val="Titolo1"/>
        <w:tabs>
          <w:tab w:val="left" w:pos="825"/>
        </w:tabs>
        <w:spacing w:before="17"/>
        <w:ind w:left="0"/>
        <w:rPr>
          <w:color w:val="2E5395"/>
        </w:rPr>
      </w:pPr>
      <w:r>
        <w:rPr>
          <w:color w:val="2E5395"/>
        </w:rPr>
        <w:t>3.4</w:t>
      </w:r>
      <w:r w:rsidR="001309CB">
        <w:rPr>
          <w:color w:val="2E5395"/>
        </w:rPr>
        <w:t xml:space="preserve"> Piano</w:t>
      </w:r>
      <w:r w:rsidR="001309CB">
        <w:rPr>
          <w:color w:val="2E5395"/>
          <w:spacing w:val="-5"/>
        </w:rPr>
        <w:t xml:space="preserve"> </w:t>
      </w:r>
      <w:r w:rsidR="001309CB">
        <w:rPr>
          <w:color w:val="2E5395"/>
        </w:rPr>
        <w:t>triennale</w:t>
      </w:r>
      <w:r w:rsidR="001309CB">
        <w:rPr>
          <w:color w:val="2E5395"/>
          <w:spacing w:val="-4"/>
        </w:rPr>
        <w:t xml:space="preserve"> </w:t>
      </w:r>
      <w:r w:rsidR="001309CB">
        <w:rPr>
          <w:color w:val="2E5395"/>
        </w:rPr>
        <w:t>della</w:t>
      </w:r>
      <w:r w:rsidR="001309CB">
        <w:rPr>
          <w:color w:val="2E5395"/>
          <w:spacing w:val="-4"/>
        </w:rPr>
        <w:t xml:space="preserve"> </w:t>
      </w:r>
      <w:r w:rsidR="001309CB">
        <w:rPr>
          <w:color w:val="2E5395"/>
        </w:rPr>
        <w:t>formazione</w:t>
      </w:r>
      <w:r w:rsidR="001309CB">
        <w:rPr>
          <w:color w:val="2E5395"/>
          <w:spacing w:val="-5"/>
        </w:rPr>
        <w:t xml:space="preserve"> </w:t>
      </w:r>
      <w:r w:rsidR="00006326">
        <w:rPr>
          <w:color w:val="2E5395"/>
        </w:rPr>
        <w:t>2025-2027</w:t>
      </w:r>
    </w:p>
    <w:p w14:paraId="4AD8434D" w14:textId="72EB4653" w:rsidR="00E473FA" w:rsidRDefault="00E473FA" w:rsidP="00E473FA">
      <w:pPr>
        <w:pStyle w:val="Titolo1"/>
        <w:tabs>
          <w:tab w:val="left" w:pos="825"/>
        </w:tabs>
        <w:spacing w:before="17"/>
        <w:ind w:left="0"/>
        <w:jc w:val="both"/>
        <w:rPr>
          <w:color w:val="2E5395"/>
        </w:rPr>
      </w:pPr>
      <w:r w:rsidRPr="00E473FA">
        <w:rPr>
          <w:rFonts w:asciiTheme="minorHAnsi" w:hAnsiTheme="minorHAnsi" w:cstheme="minorHAnsi"/>
          <w:sz w:val="22"/>
          <w:szCs w:val="22"/>
        </w:rPr>
        <w:t>Il programma formativo del Comune di Santi Cosma e Damian</w:t>
      </w:r>
      <w:r w:rsidR="00D445D1">
        <w:rPr>
          <w:rFonts w:asciiTheme="minorHAnsi" w:hAnsiTheme="minorHAnsi" w:cstheme="minorHAnsi"/>
          <w:sz w:val="22"/>
          <w:szCs w:val="22"/>
        </w:rPr>
        <w:t>o è stato aggiornato</w:t>
      </w:r>
      <w:r w:rsidRPr="00E473FA">
        <w:rPr>
          <w:rFonts w:asciiTheme="minorHAnsi" w:hAnsiTheme="minorHAnsi" w:cstheme="minorHAnsi"/>
          <w:sz w:val="22"/>
          <w:szCs w:val="22"/>
        </w:rPr>
        <w:t xml:space="preserve"> alla recente Direttiva Funz</w:t>
      </w:r>
      <w:r w:rsidR="0097346D">
        <w:rPr>
          <w:rFonts w:asciiTheme="minorHAnsi" w:hAnsiTheme="minorHAnsi" w:cstheme="minorHAnsi"/>
          <w:sz w:val="22"/>
          <w:szCs w:val="22"/>
        </w:rPr>
        <w:t xml:space="preserve">ione Pubblica  del 16 gennaio 2025 </w:t>
      </w:r>
      <w:r>
        <w:rPr>
          <w:color w:val="2E5395"/>
        </w:rPr>
        <w:t xml:space="preserve"> </w:t>
      </w:r>
    </w:p>
    <w:p w14:paraId="659ABFE8" w14:textId="77777777" w:rsidR="00CF03D9" w:rsidRDefault="00CF03D9" w:rsidP="00E473FA">
      <w:pPr>
        <w:jc w:val="both"/>
      </w:pPr>
      <w:r>
        <w:t>La formazione, l’aggiornamento continuo del personale, l’investimento sulle conoscenze, sulle capacità e sulle competenze delle risorse umane sono allo stesso tempo un mezzo per garantire l’arricchimento professionale dei dipendenti e per stimolarne la motivazione e uno strumento strategico volto al miglioramento continuo dei processi interni indispensabile per assicurare il buon andamento, l'efficienza ed efficacia dell'attività amministrativa.</w:t>
      </w:r>
    </w:p>
    <w:p w14:paraId="7CC10670" w14:textId="77777777" w:rsidR="00CF03D9" w:rsidRDefault="00CF03D9" w:rsidP="00CF03D9">
      <w:r>
        <w:t xml:space="preserve"> La formazione è, quindi, un processo complesso che risponde principalmente alle esigenze e funzioni di:</w:t>
      </w:r>
    </w:p>
    <w:p w14:paraId="1420EAC1" w14:textId="77777777" w:rsidR="00CF03D9" w:rsidRDefault="00CF03D9" w:rsidP="00CF03D9">
      <w:r>
        <w:t xml:space="preserve"> • valorizzazione del personale intesa anche come fattore di crescita e innovazione</w:t>
      </w:r>
    </w:p>
    <w:p w14:paraId="4DDAAF86" w14:textId="77777777" w:rsidR="00CF03D9" w:rsidRDefault="00CF03D9" w:rsidP="00CF03D9">
      <w:r>
        <w:t xml:space="preserve"> • miglioramento della qualità dei processi organizzativi e di lavoro dell’ente. </w:t>
      </w:r>
    </w:p>
    <w:p w14:paraId="598C9779" w14:textId="77777777" w:rsidR="00CF03D9" w:rsidRDefault="00CF03D9" w:rsidP="00CF03D9"/>
    <w:p w14:paraId="019BD71A" w14:textId="77777777" w:rsidR="00CF03D9" w:rsidRDefault="00CF03D9" w:rsidP="00CF03D9">
      <w:r>
        <w:t xml:space="preserve">Nell'ambito della gestione del personale, le pubbliche amministrazioni sono tenute a programmare annualmente l'attività formativa, al fine di garantire l'accrescimento e l'aggiornamento professionale e disporre delle competenze necessarie al raggiungimento degli obiettivi e al miglioramento dei servizi. Soprattutto negli ultimi anni, il valore della formazione professionale ha assunto una rilevanza sempre più strategica finalizzata anche a consentire flessibilità nella gestione dei servizi e a fornire gli strumenti per affrontare le nuove sfide a cui è chiamata la pubblica amministrazione. </w:t>
      </w:r>
    </w:p>
    <w:p w14:paraId="5297A143" w14:textId="77777777" w:rsidR="00CF03D9" w:rsidRDefault="00CF03D9" w:rsidP="00CF03D9"/>
    <w:p w14:paraId="1E12769D" w14:textId="77777777" w:rsidR="00CF03D9" w:rsidRDefault="00CF03D9" w:rsidP="00CF03D9">
      <w:r>
        <w:t xml:space="preserve">Il Piano della Formazione del personale è il documento programmatico che, tenuto conto dei fabbisogni e degli obiettivi formativi, individua gli interventi formativi da realizzare nel corso dell’anno. Attraverso la predisposizione del piano formativo si intende, essenzialmente, aggiornare le capacità e le competenze esistenti adeguandole a quelle necessarie a conseguire gli obiettivi programmatici dell’Ente per favorire lo sviluppo organizzativo dell’Ente e l’attuazione dei progetti strategici. </w:t>
      </w:r>
    </w:p>
    <w:p w14:paraId="455D19DC" w14:textId="77777777" w:rsidR="00CF03D9" w:rsidRDefault="00CF03D9" w:rsidP="00CF03D9"/>
    <w:p w14:paraId="1FB5E8F0" w14:textId="77777777" w:rsidR="00CF03D9" w:rsidRDefault="00CF03D9" w:rsidP="00CF03D9">
      <w:r>
        <w:t>La programmazione e la gestione delle attività formative devono altresì essere condotte tenuto conto delle numerose disposizioni normative che nel corso degli anni sono state emanate per favorire la predisposizione di piani mirati allo sviluppo delle risorse umane.</w:t>
      </w:r>
    </w:p>
    <w:p w14:paraId="20B5F4C3" w14:textId="77777777" w:rsidR="00CF03D9" w:rsidRDefault="00CF03D9" w:rsidP="00CF03D9">
      <w:r>
        <w:t xml:space="preserve"> Tra questi, i principali sono: </w:t>
      </w:r>
    </w:p>
    <w:p w14:paraId="7F7BB1CE" w14:textId="77777777" w:rsidR="00CF03D9" w:rsidRDefault="00CF03D9" w:rsidP="00CF03D9">
      <w:r>
        <w:rPr>
          <w:rFonts w:ascii="Segoe UI Symbol" w:hAnsi="Segoe UI Symbol" w:cs="Segoe UI Symbol"/>
        </w:rPr>
        <w:t>➢</w:t>
      </w:r>
      <w:r>
        <w:t xml:space="preserve"> il D.lgs. 165/2001, art.1, comma 1, lettera c), che prevede la “migliore utilizzazione delle risorse umane nelle Pubbliche Amministrazioni, curando la formazione e lo sviluppo professionale dei dipendenti”; </w:t>
      </w:r>
    </w:p>
    <w:p w14:paraId="47612B4A" w14:textId="77777777" w:rsidR="00CF03D9" w:rsidRDefault="00CF03D9" w:rsidP="00CF03D9">
      <w:r>
        <w:rPr>
          <w:rFonts w:ascii="Segoe UI Symbol" w:hAnsi="Segoe UI Symbol" w:cs="Segoe UI Symbol"/>
        </w:rPr>
        <w:t>➢</w:t>
      </w:r>
      <w:r>
        <w:t xml:space="preserve"> gli artt. 54,55 e 56 del CCNL 16.11.2022  che stabiliscono le linee guida generali in materia di formazione, intesa come metodo permanente volto ad assicurare il costante aggiornamento delle competenze professionali e tecniche e il suo ruolo primario nelle strategie di cambiamento dirette a conseguire una maggiore qualità ed efficacia dell’attività delle amministrazioni; </w:t>
      </w:r>
    </w:p>
    <w:p w14:paraId="75C68EAB" w14:textId="77777777" w:rsidR="00CF03D9" w:rsidRDefault="00CF03D9" w:rsidP="00CF03D9">
      <w:r>
        <w:rPr>
          <w:rFonts w:ascii="Segoe UI Symbol" w:hAnsi="Segoe UI Symbol" w:cs="Segoe UI Symbol"/>
        </w:rPr>
        <w:t>➢</w:t>
      </w:r>
      <w:r>
        <w:t xml:space="preserve"> Il “Patto per l’innovazione del lavoro pubblico e la coesione sociale”, siglato in data 10 marzo 2021 tra Governo e le Confederazioni sindacali, il quale prevede, tra le altre cose, che la costruzione della nuova Pubblica Amministrazione si fondi … sulla valorizzazione delle persone nel lavoro, anche attraverso percorsi di crescita e aggiornamento professionale (reskilling) con un'azione di modernizzazione costante, efficace e continua per centrare le sfide della transizione digitale e della sostenibilità ambientale; che, a tale scopo, bisogna utilizzare i migliori percorsi formativi disponibili, adattivi alle persone, certificati e ritenere ogni pubblico dipendente titolare di un diritto/dovere soggettivo alla formazione, considerata a ogni effetto come attività lavorativa e definita quale attività esigibile dalla contrattazione decentrata; </w:t>
      </w:r>
    </w:p>
    <w:p w14:paraId="5D5C3FB0" w14:textId="77777777" w:rsidR="00CF03D9" w:rsidRDefault="00CF03D9" w:rsidP="00CF03D9">
      <w:r>
        <w:rPr>
          <w:rFonts w:ascii="Segoe UI Symbol" w:hAnsi="Segoe UI Symbol" w:cs="Segoe UI Symbol"/>
        </w:rPr>
        <w:t>➢</w:t>
      </w:r>
      <w:r>
        <w:t xml:space="preserve"> La legge 6 novembre 2012, n. 190 “Disposizioni per la prevenzione e la repressione della corruzione e dell'illegalità nella pubblica amministrazione”, e i successivi decreti attuativi (in particolare il D.lgs. 33/13 e il D.lgs. 39/13), che prevedono tra i vari adempimenti, (articolo 1: comma 5, lettera b;  comma 8; comma 10, lettera c e comma 11) l’obbligo per tutte le amministrazioni pubbliche di … formare i dipendenti destinati ad operare in settori particolarmente esposti alla corruzione garantendo, come ribadito dall’ANAC, due livelli differenziati di formazione: a) livello generale, rivolto a tutti i dipendenti, riguardante l’aggiornamento delle competenze e le tematiche dell’etica e della legalità; b) livello specifico, rivolto al responsabile della prevenzione, ai referenti, ai componenti degli organismi di controllo, ai dirigenti e funzionari addetti alle aree di rischio. In questo caso la formazione dovrà riguardare le politiche, i programmi e i vari strumenti utilizzati per la prevenzione e tematiche settoriali, in relazione al ruolo svolto da ciascun soggetto dell’amministrazione. </w:t>
      </w:r>
    </w:p>
    <w:p w14:paraId="37042FA9" w14:textId="77777777" w:rsidR="00CF03D9" w:rsidRDefault="00CF03D9" w:rsidP="00CF03D9">
      <w:r>
        <w:rPr>
          <w:rFonts w:ascii="Segoe UI Symbol" w:hAnsi="Segoe UI Symbol" w:cs="Segoe UI Symbol"/>
        </w:rPr>
        <w:t>➢</w:t>
      </w:r>
      <w:r>
        <w:t xml:space="preserve"> Il contenuto dell’articolo 15, comma 5, del decreto Presidente della Repubblica 16 aprile 2013, n. 62, in base a cui: “Al personale delle pubbliche amministrazioni sono rivolte attività formative in materia di trasparenza e integrità, che consentano ai dipendenti di conseguire una piena conoscenza dei contenuti del codice di comportamento, nonché un aggiornamento annuale e sistematico sulle misure e sulle disposizioni applicabili in tali ambiti”; </w:t>
      </w:r>
    </w:p>
    <w:p w14:paraId="36A52F60" w14:textId="77777777" w:rsidR="00CF03D9" w:rsidRDefault="00CF03D9" w:rsidP="00CF03D9">
      <w:r>
        <w:rPr>
          <w:rFonts w:ascii="Segoe UI Symbol" w:hAnsi="Segoe UI Symbol" w:cs="Segoe UI Symbol"/>
        </w:rPr>
        <w:t>➢</w:t>
      </w:r>
      <w:r>
        <w:t xml:space="preserve"> Il Regolamento generale sulla protezione dei dati (UE) n. 2016/679, la cui attuazione è decorsa dal 25 maggio 2018, il quale prevede, all’articolo 32, paragrafo 4, un obbligo di formazione per tutte le figure (dipendenti e collaboratori) presenti nell’organizzazione degli enti: i Responsabili del trattamento; i Sub-responsabili del trattamento; gli incaricati del trattamento del trattamento e il Responsabile Protezione Dati;</w:t>
      </w:r>
    </w:p>
    <w:p w14:paraId="7A174C90" w14:textId="77777777" w:rsidR="00CF03D9" w:rsidRDefault="00CF03D9" w:rsidP="00CF03D9">
      <w:r>
        <w:t xml:space="preserve"> </w:t>
      </w:r>
      <w:r>
        <w:rPr>
          <w:rFonts w:ascii="Segoe UI Symbol" w:hAnsi="Segoe UI Symbol" w:cs="Segoe UI Symbol"/>
        </w:rPr>
        <w:t>➢</w:t>
      </w:r>
      <w:r>
        <w:t xml:space="preserve"> Il Codice dell’Amministrazione Digitale (CAD), di cui al decreto legislativo 7 marzo 2005, n. 82, successivamente modificato e integrato (D.lgs. n. 179/2016; D.lgs. n. 217/2017), il quale all’art 13 “Formazione informatica dei dipendenti pubblici” prevede che: </w:t>
      </w:r>
    </w:p>
    <w:p w14:paraId="6AE13695" w14:textId="77777777" w:rsidR="00CF03D9" w:rsidRDefault="00CF03D9" w:rsidP="00CF03D9">
      <w:r>
        <w:t xml:space="preserve">1. Le pubbliche amministrazioni, nell’ambito delle risorse finanziarie disponibili, attuano politiche di reclutamento e formazione del personale finalizzate alla conoscenza e all’uso delle tecnologie dell’informazione e della comunicazione, nonché dei temi relativi all’accessibilità e alle tecnologie assistive, ai sensi dell’articolo 8 della legge 9 gennaio 2004, n. 4. 2. 1-bis. Le politiche di formazione di cui al comma 1 sono altresì volte allo sviluppo delle competenze tecnologiche, di informatica giuridica e manageriali dei dirigenti, per la transizione alla modalità operativa digitale; </w:t>
      </w:r>
    </w:p>
    <w:p w14:paraId="5CF7DF26" w14:textId="77777777" w:rsidR="00CF03D9" w:rsidRDefault="00CF03D9" w:rsidP="00CF03D9">
      <w:r>
        <w:rPr>
          <w:rFonts w:ascii="Segoe UI Symbol" w:hAnsi="Segoe UI Symbol" w:cs="Segoe UI Symbol"/>
        </w:rPr>
        <w:t>➢</w:t>
      </w:r>
      <w:r>
        <w:t xml:space="preserve"> D.lgs. 9 aprile 2008, n. 81, coordinato con il D.lgs. 3 agosto 2009, n. 106 “TESTO UNICO SULLA SALUTE E SICUREZZA SUL LAVORO” il quale dispone all’art. 37 che: “Il datore di lavoro assicura che ciascun lavoratore riceva una formazione sufficiente ed adeguata in materia di salute e sicurezza, … con particolare riferimento a: a concetti di rischio, danno, prevenzione, protezione, organizzazione della prevenzione aziendale, diritti e doveri dei vari soggetti aziendali, organi di vigilanza, controllo, assistenza; b rischi riferiti alle mansioni e ai possibili danni e alle conseguenti misure e procedure di prevenzione e protezione caratteristici del settore o comparto di appartenenza dell’azienda… e che i “dirigenti e i preposti ricevono a cura del datore di lavoro, un’adeguata e specifica formazione e un aggiornamento periodico in relazione ai propri compiti in materia di salute e sicurezza del lavoro. …”. </w:t>
      </w:r>
    </w:p>
    <w:p w14:paraId="2C3899BC" w14:textId="77777777" w:rsidR="00CF03D9" w:rsidRDefault="00CF03D9" w:rsidP="00CF03D9"/>
    <w:tbl>
      <w:tblPr>
        <w:tblW w:w="0" w:type="auto"/>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59"/>
      </w:tblGrid>
      <w:tr w:rsidR="00CF03D9" w14:paraId="365C953E" w14:textId="77777777" w:rsidTr="00CF03D9">
        <w:trPr>
          <w:trHeight w:val="288"/>
        </w:trPr>
        <w:tc>
          <w:tcPr>
            <w:tcW w:w="9659" w:type="dxa"/>
            <w:tcBorders>
              <w:top w:val="single" w:sz="4" w:space="0" w:color="auto"/>
              <w:left w:val="single" w:sz="4" w:space="0" w:color="auto"/>
              <w:bottom w:val="single" w:sz="4" w:space="0" w:color="auto"/>
              <w:right w:val="single" w:sz="4" w:space="0" w:color="auto"/>
            </w:tcBorders>
            <w:shd w:val="clear" w:color="auto" w:fill="9CC2E5"/>
            <w:hideMark/>
          </w:tcPr>
          <w:p w14:paraId="126E8E7A" w14:textId="77777777" w:rsidR="00CF03D9" w:rsidRDefault="00CF03D9">
            <w:pPr>
              <w:ind w:left="20"/>
              <w:jc w:val="both"/>
              <w:rPr>
                <w:b/>
                <w:sz w:val="24"/>
              </w:rPr>
            </w:pPr>
            <w:r>
              <w:rPr>
                <w:b/>
              </w:rPr>
              <w:t xml:space="preserve">PRINCIPI DELLA FORMAZIONE </w:t>
            </w:r>
          </w:p>
        </w:tc>
      </w:tr>
    </w:tbl>
    <w:p w14:paraId="18D64AD6" w14:textId="77777777" w:rsidR="00CF03D9" w:rsidRDefault="00CF03D9" w:rsidP="00CF03D9">
      <w:pPr>
        <w:rPr>
          <w:b/>
          <w:szCs w:val="20"/>
        </w:rPr>
      </w:pPr>
    </w:p>
    <w:p w14:paraId="7001A903" w14:textId="77777777" w:rsidR="00CF03D9" w:rsidRDefault="00CF03D9" w:rsidP="00CF03D9">
      <w:r>
        <w:t xml:space="preserve">Il presente Piano si ispira ai seguenti principi: </w:t>
      </w:r>
    </w:p>
    <w:p w14:paraId="0ABDDDEA" w14:textId="77777777" w:rsidR="00CF03D9" w:rsidRDefault="00CF03D9" w:rsidP="00CF03D9">
      <w:r>
        <w:t xml:space="preserve">- valorizzazione del personale: il personale è considerato come un soggetto che richiede riconoscimento e sviluppo delle proprie competenze, al fine di erogare servizi più efficienti ai cittadini; </w:t>
      </w:r>
    </w:p>
    <w:p w14:paraId="30F71D5F" w14:textId="77777777" w:rsidR="00CF03D9" w:rsidRDefault="00CF03D9" w:rsidP="00CF03D9">
      <w:r>
        <w:t>- uguaglianza e imparzialità: il servizio di formazione è offerto a tutti i dipendenti, in relazione alle esigenze formative riscontrate;</w:t>
      </w:r>
    </w:p>
    <w:p w14:paraId="132E844E" w14:textId="77777777" w:rsidR="00CF03D9" w:rsidRDefault="00CF03D9" w:rsidP="00CF03D9">
      <w:r>
        <w:t xml:space="preserve"> - continuità: la formazione è erogata in maniera continuativa; </w:t>
      </w:r>
    </w:p>
    <w:p w14:paraId="7A96600D" w14:textId="77777777" w:rsidR="00CF03D9" w:rsidRDefault="00CF03D9" w:rsidP="00CF03D9">
      <w:r>
        <w:t xml:space="preserve">- partecipazione: il processo di formazione prevede verifiche del grado di soddisfazione dei dipendenti e modi e forme per inoltrare suggerimenti e segnalazioni; </w:t>
      </w:r>
    </w:p>
    <w:p w14:paraId="75EFCA01" w14:textId="77777777" w:rsidR="00CF03D9" w:rsidRDefault="00CF03D9" w:rsidP="00CF03D9">
      <w:r>
        <w:t>- efficacia: la formazione deve essere monitorata con riguardo agli esiti della stessa in termini di gradimento e impatto sul lavoro;</w:t>
      </w:r>
    </w:p>
    <w:p w14:paraId="0B258F2A" w14:textId="77777777" w:rsidR="00CF03D9" w:rsidRDefault="00CF03D9" w:rsidP="00CF03D9">
      <w:r>
        <w:t xml:space="preserve"> - efficienza: la formazione deve essere erogata sulla base di una ponderazione tra qualità della formazione offerta e capacità costante di rendimento e di rispondenza alle proprie funzioni o ai propri fini; </w:t>
      </w:r>
    </w:p>
    <w:p w14:paraId="3AF1E90B" w14:textId="77777777" w:rsidR="00CF03D9" w:rsidRDefault="00CF03D9" w:rsidP="00CF03D9">
      <w:r>
        <w:t>- economicità: le modalità di formazione saranno attuate anche in sinergia con altri Enti locali al fine di garantire sia il confronto fra realtà simili sia un risparmio economico.</w:t>
      </w:r>
    </w:p>
    <w:p w14:paraId="6D8619F8" w14:textId="77777777" w:rsidR="00CF03D9" w:rsidRDefault="00CF03D9" w:rsidP="00CF03D9"/>
    <w:tbl>
      <w:tblPr>
        <w:tblW w:w="0" w:type="auto"/>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734"/>
      </w:tblGrid>
      <w:tr w:rsidR="00CF03D9" w14:paraId="11217CD4" w14:textId="77777777" w:rsidTr="00CF03D9">
        <w:trPr>
          <w:trHeight w:val="463"/>
        </w:trPr>
        <w:tc>
          <w:tcPr>
            <w:tcW w:w="9734" w:type="dxa"/>
            <w:tcBorders>
              <w:top w:val="single" w:sz="4" w:space="0" w:color="auto"/>
              <w:left w:val="single" w:sz="4" w:space="0" w:color="auto"/>
              <w:bottom w:val="single" w:sz="4" w:space="0" w:color="auto"/>
              <w:right w:val="single" w:sz="4" w:space="0" w:color="auto"/>
            </w:tcBorders>
            <w:shd w:val="clear" w:color="auto" w:fill="9CC2E5"/>
            <w:hideMark/>
          </w:tcPr>
          <w:p w14:paraId="4C9F2A2A" w14:textId="77777777" w:rsidR="00CF03D9" w:rsidRDefault="00CF03D9">
            <w:pPr>
              <w:ind w:left="95"/>
              <w:jc w:val="both"/>
              <w:rPr>
                <w:b/>
                <w:sz w:val="24"/>
              </w:rPr>
            </w:pPr>
            <w:r>
              <w:rPr>
                <w:b/>
              </w:rPr>
              <w:t xml:space="preserve">SOGGETTI COINVOLTI </w:t>
            </w:r>
          </w:p>
        </w:tc>
      </w:tr>
    </w:tbl>
    <w:p w14:paraId="4CBE9640" w14:textId="77777777" w:rsidR="00CF03D9" w:rsidRDefault="00CF03D9" w:rsidP="00CF03D9">
      <w:pPr>
        <w:rPr>
          <w:szCs w:val="20"/>
        </w:rPr>
      </w:pPr>
    </w:p>
    <w:p w14:paraId="4696E8CC" w14:textId="77777777" w:rsidR="00CF03D9" w:rsidRDefault="00CF03D9" w:rsidP="00CF03D9">
      <w:r>
        <w:t xml:space="preserve"> I soggetti coinvolti nel processo di formazione sono: </w:t>
      </w:r>
    </w:p>
    <w:p w14:paraId="266DA1E4" w14:textId="77777777" w:rsidR="00CF03D9" w:rsidRDefault="00CF03D9" w:rsidP="00CF03D9">
      <w:r>
        <w:t xml:space="preserve">• Ufficio Personale E’ l’unità organizzativa preposta al servizio formazione </w:t>
      </w:r>
    </w:p>
    <w:p w14:paraId="56E8821E" w14:textId="77777777" w:rsidR="00CF03D9" w:rsidRDefault="00CF03D9" w:rsidP="00CF03D9">
      <w:r>
        <w:t xml:space="preserve">• Responsabili di Posizione Organizzativa. Sono coinvolti nei processi di formazione a più livelli: rilevazione dei fabbisogni formativi, individuazione dei singoli dipendenti da iscrivere ai corsi di formazione trasversale, definizione della formazione specialistica per i dipendenti del settore di competenza. </w:t>
      </w:r>
    </w:p>
    <w:p w14:paraId="30D48E05" w14:textId="77777777" w:rsidR="00CF03D9" w:rsidRDefault="00CF03D9" w:rsidP="00CF03D9">
      <w:r>
        <w:t xml:space="preserve">• Dipendenti. Sono i destinatari della formazione e oltre ad essere i destinatari del servizio, i dipendenti vengono coinvolti in un processo partecipativo che prevede: un approfondimento precorso per definirne in dettaglio i contenuti rispetto alle conoscenze detenute e/o aspettative individuali; la compilazione del questionario di gradimento rispetto a tutti i corsi di formazione trasversale attivati e infine la valutazione delle conoscenze/competenze acquisite. </w:t>
      </w:r>
    </w:p>
    <w:p w14:paraId="6559167A" w14:textId="77777777" w:rsidR="00CF03D9" w:rsidRDefault="00CF03D9" w:rsidP="00CF03D9">
      <w:r>
        <w:t>• Docenti. L’ufficio personale può avvalersi  di docenti esterni sia di docenti interni all’Amministrazione. I soggetti interni deputati alla realizzazione dei corsi sono individuati principalmente nelle posizioni organizzative e nel segretario generale, che mettono a disposizione la propria professionalità, competenza e conoscenza nei diversi ambiti formativi. La formazione può comunque essere effettuata, da docenti esterni, esperti in materia, appositamente selezionati, funzionari di altri comuni ,  o provenienti da scuole di formazione di comprovata valenza scientifica o da aziende specializzate nella formazione.</w:t>
      </w:r>
    </w:p>
    <w:p w14:paraId="25C03D29" w14:textId="77777777" w:rsidR="00CF03D9" w:rsidRDefault="00CF03D9" w:rsidP="00CF03D9"/>
    <w:p w14:paraId="5AF70484" w14:textId="77777777" w:rsidR="00CF03D9" w:rsidRDefault="00CF03D9" w:rsidP="00CF03D9"/>
    <w:p w14:paraId="517525C0" w14:textId="77777777" w:rsidR="00CF03D9" w:rsidRDefault="00CF03D9" w:rsidP="00CF03D9"/>
    <w:p w14:paraId="163622E0" w14:textId="77777777" w:rsidR="00CF03D9" w:rsidRDefault="00CF03D9" w:rsidP="00CF03D9"/>
    <w:p w14:paraId="35E4A2F9" w14:textId="77777777" w:rsidR="00CF03D9" w:rsidRDefault="00CF03D9" w:rsidP="00CF03D9"/>
    <w:tbl>
      <w:tblPr>
        <w:tblW w:w="0" w:type="auto"/>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84"/>
      </w:tblGrid>
      <w:tr w:rsidR="00CF03D9" w14:paraId="6762F806" w14:textId="77777777" w:rsidTr="00CF03D9">
        <w:trPr>
          <w:trHeight w:val="326"/>
        </w:trPr>
        <w:tc>
          <w:tcPr>
            <w:tcW w:w="9684" w:type="dxa"/>
            <w:tcBorders>
              <w:top w:val="single" w:sz="4" w:space="0" w:color="auto"/>
              <w:left w:val="single" w:sz="4" w:space="0" w:color="auto"/>
              <w:bottom w:val="single" w:sz="4" w:space="0" w:color="auto"/>
              <w:right w:val="single" w:sz="4" w:space="0" w:color="auto"/>
            </w:tcBorders>
            <w:shd w:val="clear" w:color="auto" w:fill="9CC2E5"/>
            <w:hideMark/>
          </w:tcPr>
          <w:p w14:paraId="1F4CFBC2" w14:textId="7D3BCE55" w:rsidR="00CF03D9" w:rsidRDefault="00CF03D9">
            <w:pPr>
              <w:ind w:left="45"/>
              <w:jc w:val="both"/>
              <w:rPr>
                <w:b/>
                <w:sz w:val="24"/>
              </w:rPr>
            </w:pPr>
            <w:r>
              <w:rPr>
                <w:b/>
              </w:rPr>
              <w:t>ARTICOLAZIONE DEL PROGRAMMA</w:t>
            </w:r>
            <w:r w:rsidR="00006326">
              <w:rPr>
                <w:b/>
              </w:rPr>
              <w:t xml:space="preserve"> FORMATIVO  PER IL TRIENNIO 2025-2027</w:t>
            </w:r>
          </w:p>
        </w:tc>
      </w:tr>
    </w:tbl>
    <w:p w14:paraId="5AD1E102" w14:textId="77777777" w:rsidR="00CF03D9" w:rsidRDefault="00CF03D9" w:rsidP="00CF03D9">
      <w:pPr>
        <w:rPr>
          <w:szCs w:val="20"/>
        </w:rPr>
      </w:pPr>
    </w:p>
    <w:p w14:paraId="40B1F9F8" w14:textId="76860FC7" w:rsidR="00CF03D9" w:rsidRDefault="00CF03D9" w:rsidP="00CF03D9">
      <w:r>
        <w:t xml:space="preserve"> A seguito della rilevazione dei fabbisogni effettuata in sede di conferenza dei servizi sono state individuate le tematiche formativ</w:t>
      </w:r>
      <w:r w:rsidR="0097346D">
        <w:t>e per il piano del triennio 2025-2027</w:t>
      </w:r>
      <w:r>
        <w:t>, con l'obiettivo di offrire a tutto il personale dell'ente eque opportunità di partecipazione alle iniziative formative.</w:t>
      </w:r>
    </w:p>
    <w:p w14:paraId="06CF7CAF" w14:textId="77777777" w:rsidR="00CF03D9" w:rsidRDefault="00CF03D9" w:rsidP="00CF03D9"/>
    <w:p w14:paraId="60EEF407" w14:textId="77777777" w:rsidR="00CF03D9" w:rsidRDefault="00CF03D9" w:rsidP="00CF03D9">
      <w:r>
        <w:t xml:space="preserve"> Il Piano si articola su diversi livelli di formazione: </w:t>
      </w:r>
    </w:p>
    <w:p w14:paraId="4A14A20F" w14:textId="77777777" w:rsidR="00CF03D9" w:rsidRDefault="00CF03D9" w:rsidP="00CF03D9">
      <w:r>
        <w:rPr>
          <w:b/>
        </w:rPr>
        <w:t>• interventi formativi</w:t>
      </w:r>
      <w:r>
        <w:t xml:space="preserve"> di carattere trasversale, seppure intrinsecamente specialistico, che interessano e coinvolgono dipendenti appartenenti a diversi aree/servizi dell’Ente. </w:t>
      </w:r>
    </w:p>
    <w:p w14:paraId="1499FA69" w14:textId="77777777" w:rsidR="00CF03D9" w:rsidRDefault="00CF03D9" w:rsidP="00CF03D9">
      <w:r>
        <w:rPr>
          <w:b/>
        </w:rPr>
        <w:t>• formazione obbligatoria</w:t>
      </w:r>
      <w:r>
        <w:t xml:space="preserve"> in materia di anticorruzione e trasparenza e in materia di sicurezza sul lavoro</w:t>
      </w:r>
    </w:p>
    <w:p w14:paraId="72284344" w14:textId="77777777" w:rsidR="00CF03D9" w:rsidRDefault="00CF03D9" w:rsidP="00CF03D9">
      <w:r>
        <w:rPr>
          <w:b/>
        </w:rPr>
        <w:t>• formazione continua</w:t>
      </w:r>
      <w:r>
        <w:t xml:space="preserve"> riguarda azioni formative di aggiornamento e approfondimento mirate al conseguimento di livelli di accrescimento professionale specifico sulle materie proprie delle diverse aree d’intervento dell’Ente. </w:t>
      </w:r>
    </w:p>
    <w:p w14:paraId="0DA97F97" w14:textId="77777777" w:rsidR="00CF03D9" w:rsidRDefault="00CF03D9" w:rsidP="00CF03D9">
      <w:pPr>
        <w:rPr>
          <w:b/>
        </w:rPr>
      </w:pPr>
    </w:p>
    <w:p w14:paraId="3A908F4F" w14:textId="77777777" w:rsidR="00CF03D9" w:rsidRDefault="00CF03D9" w:rsidP="00CF03D9">
      <w:r>
        <w:t xml:space="preserve">FORMAZIONE SPECIALISTICA TRASVERSALE </w:t>
      </w:r>
    </w:p>
    <w:p w14:paraId="56D6A02A" w14:textId="77777777" w:rsidR="00CF03D9" w:rsidRDefault="00CF03D9" w:rsidP="00CF03D9">
      <w:r>
        <w:t>La Formazione trasversale  puo’ riguardare tematiche di carattere generale ( esempio la contabilita’ armonizzata , il Codice degli appalti ,  le competenze digitali ) che interessano tutto il personale della macrostruttura.</w:t>
      </w:r>
    </w:p>
    <w:p w14:paraId="02CB5CA1" w14:textId="77777777" w:rsidR="00CF03D9" w:rsidRDefault="00CF03D9" w:rsidP="00CF03D9"/>
    <w:p w14:paraId="4EAD3925" w14:textId="77777777" w:rsidR="00CF03D9" w:rsidRDefault="00CF03D9" w:rsidP="00CF03D9">
      <w:r>
        <w:t xml:space="preserve">FORMAZIONE OBBLIGATORIA </w:t>
      </w:r>
    </w:p>
    <w:p w14:paraId="6676242C" w14:textId="77777777" w:rsidR="00CF03D9" w:rsidRDefault="00CF03D9" w:rsidP="00CF03D9">
      <w:r>
        <w:t xml:space="preserve">Nello specifico sarà realizzata tutta la formazione obbligatoria ai sensi della normativa vigente, con particolare riferimento ai temi inerenti: - Anticorruzione e trasparenza - Codice di comportamento - GDPR - Regolamento generale sulla protezione dei dati - CAD – Codice dell’Amministrazione Digitale – Sicurezza sul lavoro </w:t>
      </w:r>
    </w:p>
    <w:p w14:paraId="5D5693C2" w14:textId="77777777" w:rsidR="00CF03D9" w:rsidRDefault="00CF03D9" w:rsidP="00CF03D9"/>
    <w:p w14:paraId="5D6F6945" w14:textId="77777777" w:rsidR="00CF03D9" w:rsidRDefault="00CF03D9" w:rsidP="00CF03D9">
      <w:r>
        <w:t xml:space="preserve"> FORMAZIONE CONTINUA</w:t>
      </w:r>
    </w:p>
    <w:p w14:paraId="16265635" w14:textId="77777777" w:rsidR="00CF03D9" w:rsidRDefault="00CF03D9" w:rsidP="00CF03D9">
      <w:r>
        <w:t xml:space="preserve"> Nel corso dell’anno saranno possibili, compatibilmente con le risorse disponibili, ulteriori interventi settoriali di aggiornamento a domanda qualora ne emerga la necessità in relazione a particolari novità normative, tecniche, interpretative o applicative afferenti a determinate materie. Le attività formative dovranno essere programmate e realizzate facendo ricorso a modalità di erogazione differenti. </w:t>
      </w:r>
    </w:p>
    <w:p w14:paraId="57C5F66F" w14:textId="77777777" w:rsidR="00CF03D9" w:rsidRDefault="00CF03D9" w:rsidP="00CF03D9"/>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721"/>
      </w:tblGrid>
      <w:tr w:rsidR="00CF03D9" w14:paraId="737369F1" w14:textId="77777777" w:rsidTr="00CF03D9">
        <w:trPr>
          <w:trHeight w:val="376"/>
        </w:trPr>
        <w:tc>
          <w:tcPr>
            <w:tcW w:w="9721" w:type="dxa"/>
            <w:tcBorders>
              <w:top w:val="single" w:sz="4" w:space="0" w:color="auto"/>
              <w:left w:val="single" w:sz="4" w:space="0" w:color="auto"/>
              <w:bottom w:val="single" w:sz="4" w:space="0" w:color="auto"/>
              <w:right w:val="single" w:sz="4" w:space="0" w:color="auto"/>
            </w:tcBorders>
            <w:shd w:val="clear" w:color="auto" w:fill="9CC2E5"/>
            <w:hideMark/>
          </w:tcPr>
          <w:p w14:paraId="608BEF97" w14:textId="77777777" w:rsidR="00CF03D9" w:rsidRDefault="00CF03D9">
            <w:pPr>
              <w:ind w:left="82"/>
              <w:jc w:val="both"/>
              <w:rPr>
                <w:b/>
                <w:sz w:val="24"/>
              </w:rPr>
            </w:pPr>
            <w:r>
              <w:rPr>
                <w:b/>
              </w:rPr>
              <w:t xml:space="preserve">MODALITÀ DI EROGAZIONE DELLA FORMAZIONE </w:t>
            </w:r>
          </w:p>
        </w:tc>
      </w:tr>
    </w:tbl>
    <w:p w14:paraId="2DB42695" w14:textId="77777777" w:rsidR="00CF03D9" w:rsidRDefault="00CF03D9" w:rsidP="00CF03D9">
      <w:pPr>
        <w:rPr>
          <w:szCs w:val="20"/>
        </w:rPr>
      </w:pPr>
      <w:r>
        <w:t xml:space="preserve">1. Formazione “in house” / in aula </w:t>
      </w:r>
    </w:p>
    <w:p w14:paraId="7338E87C" w14:textId="77777777" w:rsidR="00CF03D9" w:rsidRDefault="00CF03D9" w:rsidP="00CF03D9">
      <w:r>
        <w:t xml:space="preserve">2. Formazione attraverso webinar </w:t>
      </w:r>
    </w:p>
    <w:p w14:paraId="693BCC63" w14:textId="77777777" w:rsidR="00CF03D9" w:rsidRDefault="00CF03D9" w:rsidP="00CF03D9">
      <w:r>
        <w:t>3. Formazione  a distanza</w:t>
      </w:r>
    </w:p>
    <w:p w14:paraId="361CEF2C" w14:textId="77777777" w:rsidR="00CF03D9" w:rsidRDefault="00CF03D9" w:rsidP="00CF03D9"/>
    <w:p w14:paraId="0F103278" w14:textId="77777777" w:rsidR="00CF03D9" w:rsidRDefault="00CF03D9" w:rsidP="00CF03D9">
      <w:r>
        <w:t xml:space="preserve">La formazione “in house” e in aula puo’   essere adottata , atteso che   l’emergenza sanitaria da Covid-19  è cessata   per tematiche che interessano tutto il personale della struttura organizzativa  o di carattere specialistico ( tutoraggio su  tematiche specifiche ) . </w:t>
      </w:r>
    </w:p>
    <w:p w14:paraId="7B6CE401" w14:textId="77777777" w:rsidR="00CF03D9" w:rsidRDefault="00CF03D9" w:rsidP="00CF03D9">
      <w:r>
        <w:t xml:space="preserve">Nei casi in cui necessiti un aggiornamento mirato e specialistico riguardante un numero ristretto di dipendenti si ricorre all’offerta “a catalogo” e alla formazione a distanza anche in modalità webinar. </w:t>
      </w:r>
    </w:p>
    <w:p w14:paraId="1B740655" w14:textId="77777777" w:rsidR="00CF03D9" w:rsidRDefault="00CF03D9" w:rsidP="00CF03D9">
      <w:r>
        <w:t xml:space="preserve">Nel corso della formazione potranno essere svolti test o esercitazioni allo scopo di verificare l’apprendimento. </w:t>
      </w:r>
    </w:p>
    <w:p w14:paraId="4D23AA0B" w14:textId="77777777" w:rsidR="00CF03D9" w:rsidRDefault="00CF03D9" w:rsidP="00CF03D9">
      <w:r>
        <w:t xml:space="preserve">La condivisione con i colleghi delle conoscenze acquisite nel corso dei percorsi formativi frequentati resta buona pratica che ogni Responsabile del Settore  deve sollecitare. </w:t>
      </w:r>
    </w:p>
    <w:p w14:paraId="6C3F468E" w14:textId="77777777" w:rsidR="00CF03D9" w:rsidRDefault="00CF03D9" w:rsidP="00CF03D9">
      <w:r>
        <w:t xml:space="preserve"> La formazione in presenza  è rilevata attraverso la firma del dipendente su apposito foglio presenze e relativo codice  digitato sul  rilevatore marcatempo all’inizio e termine del corso. </w:t>
      </w:r>
    </w:p>
    <w:p w14:paraId="52829844" w14:textId="77777777" w:rsidR="00CF03D9" w:rsidRDefault="00CF03D9" w:rsidP="00CF03D9">
      <w:r>
        <w:t xml:space="preserve">La formazione attraverso webinar   avviene mediante connessione con seminari on line  organizzati da formatori pubblici  quali FormezPa , IFEL , ASMEL , ANUTEL , Gazzetta Amministrativa .. Per il personale dell’Ente si tratta ormai di una procedura consolidata  essendo gia’ proposta nei precedenti Piani  formativi  , pertanto ciascuno dei dipendenti potra’ effettuare la scelta  del webinar in base al tema proposto ,  piu’ consono rispetto al  profilo formativo  e/ o dell’attivita’ che svolge  per l’Ente .  La partecipazione agli incontri formativi così come ai webinar dovra’ essere sempre preventivamente autorizzata dal Responsabile del Settore . </w:t>
      </w:r>
    </w:p>
    <w:p w14:paraId="77184B15" w14:textId="77777777" w:rsidR="00CF03D9" w:rsidRDefault="00CF03D9" w:rsidP="00CF03D9">
      <w:r>
        <w:t xml:space="preserve">La formazione a distanza avviene mediante incontri formativi on line  erogati da societa’ o enti formatori , per i quali la presenza dei dipendenti sara’ verificata mediante  attestazione dell’Ente. </w:t>
      </w:r>
    </w:p>
    <w:p w14:paraId="7A05516C" w14:textId="77777777" w:rsidR="00CF03D9" w:rsidRDefault="00CF03D9" w:rsidP="00CF03D9">
      <w:r>
        <w:t xml:space="preserve">Al termine dell’attivita’ formativa a distanza promossa dall’Amministrazione è rilasciato  un attestato di frequenza  a firma del Responsabile del Settore o dal Gestore esterno del corso. </w:t>
      </w:r>
    </w:p>
    <w:p w14:paraId="3911928C" w14:textId="77777777" w:rsidR="00CF03D9" w:rsidRDefault="00CF03D9" w:rsidP="00CF03D9">
      <w:r>
        <w:t xml:space="preserve">Per la disciplina  giuridica delle assenze per formazione si rinvia  all’art. 55 CCNL 16.11.2022- </w:t>
      </w:r>
    </w:p>
    <w:p w14:paraId="722FD781" w14:textId="77777777" w:rsidR="00CF03D9" w:rsidRDefault="00CF03D9" w:rsidP="00CF03D9"/>
    <w:p w14:paraId="306B571E" w14:textId="77777777" w:rsidR="00CF03D9" w:rsidRDefault="00CF03D9" w:rsidP="00CF03D9"/>
    <w:tbl>
      <w:tblPr>
        <w:tblW w:w="0" w:type="auto"/>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96"/>
      </w:tblGrid>
      <w:tr w:rsidR="00CF03D9" w14:paraId="2C091960" w14:textId="77777777" w:rsidTr="00CF03D9">
        <w:trPr>
          <w:trHeight w:val="351"/>
        </w:trPr>
        <w:tc>
          <w:tcPr>
            <w:tcW w:w="9696" w:type="dxa"/>
            <w:tcBorders>
              <w:top w:val="single" w:sz="4" w:space="0" w:color="auto"/>
              <w:left w:val="single" w:sz="4" w:space="0" w:color="auto"/>
              <w:bottom w:val="single" w:sz="4" w:space="0" w:color="auto"/>
              <w:right w:val="single" w:sz="4" w:space="0" w:color="auto"/>
            </w:tcBorders>
            <w:shd w:val="clear" w:color="auto" w:fill="9CC2E5"/>
            <w:hideMark/>
          </w:tcPr>
          <w:p w14:paraId="20F9D911" w14:textId="77777777" w:rsidR="00CF03D9" w:rsidRDefault="00CF03D9">
            <w:pPr>
              <w:ind w:left="57"/>
              <w:jc w:val="both"/>
              <w:rPr>
                <w:b/>
                <w:sz w:val="24"/>
              </w:rPr>
            </w:pPr>
            <w:r>
              <w:rPr>
                <w:b/>
              </w:rPr>
              <w:t xml:space="preserve">RISORSE FINANZIARIE </w:t>
            </w:r>
          </w:p>
        </w:tc>
      </w:tr>
    </w:tbl>
    <w:p w14:paraId="741F3430" w14:textId="77777777" w:rsidR="00CF03D9" w:rsidRDefault="00CF03D9" w:rsidP="00CF03D9">
      <w:pPr>
        <w:rPr>
          <w:szCs w:val="20"/>
        </w:rPr>
      </w:pPr>
    </w:p>
    <w:p w14:paraId="6C221E1B" w14:textId="77777777" w:rsidR="00CF03D9" w:rsidRDefault="00CF03D9" w:rsidP="00CF03D9">
      <w:r>
        <w:t>Dal 2020 non sono più applicabili le norme di contenimento e riduzione della spesa per formazione di cui all’art. 6, comma 13, del D.L. 78/2010 convertito dalla legge 122/2010. L’articolo 57, comma 2, del DL 124/2019 ha infatti abrogato l’art.6, comma 13 del DL 78/2010 che disponeva la riduzione del 50% per le spese di formazione rispetto a quelle del 2009. Non essendo, quindi, previsto nessun limite la previsione per le spese di formazione è libera e affidata alle valutazioni dell’amministrazione circa i fabbisogni e le necessità dell’ente. Nel bilancio di previsione è stato previsto uno stanziamento di € 13.000,00-</w:t>
      </w:r>
    </w:p>
    <w:p w14:paraId="73E9D7A2" w14:textId="77777777" w:rsidR="00CF03D9" w:rsidRDefault="00CF03D9" w:rsidP="00CF03D9"/>
    <w:p w14:paraId="6D025C5B" w14:textId="77777777" w:rsidR="00CF03D9" w:rsidRDefault="00CF03D9" w:rsidP="00CF03D9"/>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721"/>
      </w:tblGrid>
      <w:tr w:rsidR="00CF03D9" w14:paraId="60A5501F" w14:textId="77777777" w:rsidTr="00CF03D9">
        <w:trPr>
          <w:trHeight w:val="401"/>
        </w:trPr>
        <w:tc>
          <w:tcPr>
            <w:tcW w:w="9721" w:type="dxa"/>
            <w:tcBorders>
              <w:top w:val="single" w:sz="4" w:space="0" w:color="auto"/>
              <w:left w:val="single" w:sz="4" w:space="0" w:color="auto"/>
              <w:bottom w:val="single" w:sz="4" w:space="0" w:color="auto"/>
              <w:right w:val="single" w:sz="4" w:space="0" w:color="auto"/>
            </w:tcBorders>
            <w:shd w:val="clear" w:color="auto" w:fill="9CC2E5"/>
            <w:hideMark/>
          </w:tcPr>
          <w:p w14:paraId="0E9E0EAA" w14:textId="77777777" w:rsidR="00CF03D9" w:rsidRDefault="00CF03D9">
            <w:pPr>
              <w:ind w:left="82"/>
              <w:jc w:val="both"/>
              <w:rPr>
                <w:b/>
                <w:sz w:val="24"/>
              </w:rPr>
            </w:pPr>
            <w:r>
              <w:rPr>
                <w:b/>
              </w:rPr>
              <w:t xml:space="preserve">MONITORAGGIO E VERIFICA DELL’EFFICACIA DELLA FORMAZIONE </w:t>
            </w:r>
          </w:p>
        </w:tc>
      </w:tr>
    </w:tbl>
    <w:p w14:paraId="40FF903A" w14:textId="77777777" w:rsidR="00CF03D9" w:rsidRDefault="00CF03D9" w:rsidP="00CF03D9">
      <w:pPr>
        <w:rPr>
          <w:szCs w:val="20"/>
        </w:rPr>
      </w:pPr>
      <w:r>
        <w:t xml:space="preserve"> Il Servizio Personale provvede alla rendicontazione delle attività formative, le giornate e le ore di effettiva partecipazione e la raccolta degli attestati di partecipazione. I relativi dati sono   raccolti  a mezzo  attestati   e archiviati nel fascicolo personale così da consentire la documentazione del percorso formativo di ogni dipendente. Al fine di verificare l’efficacia della formazione potranno essere  svolti test/questionari rispetto al raggiungimento degli obiettivi formativi. Perché l’azione formativa sia efficace deve essere dato spazio anche alla fase di verifica dei risultati conseguiti in esito alla partecipazione agli eventi formativi. Pertanto, al termine di ciascun corso, al partecipante potrà essere chiesto di compilare un questionario, contenente indicazioni e informazioni quali, in via esemplificativa: </w:t>
      </w:r>
    </w:p>
    <w:p w14:paraId="274CC82E" w14:textId="77777777" w:rsidR="00CF03D9" w:rsidRDefault="00CF03D9" w:rsidP="00CF03D9">
      <w:r>
        <w:t xml:space="preserve">- gli aspetti dell’attività di ufficio rispetto ai quali potrà trovare applicazione quanto appreso attraverso il corso; </w:t>
      </w:r>
    </w:p>
    <w:p w14:paraId="47A84EA6" w14:textId="77777777" w:rsidR="00CF03D9" w:rsidRDefault="00CF03D9" w:rsidP="00CF03D9">
      <w:r>
        <w:t xml:space="preserve">- il grado di utilità riscontrato; </w:t>
      </w:r>
    </w:p>
    <w:p w14:paraId="1EDE0A27" w14:textId="77777777" w:rsidR="00CF03D9" w:rsidRDefault="00CF03D9" w:rsidP="00CF03D9">
      <w:r>
        <w:t>- il giudizio sull’organizzazione del corso e sul formatore.</w:t>
      </w:r>
    </w:p>
    <w:p w14:paraId="47383776" w14:textId="77777777" w:rsidR="00CF03D9" w:rsidRDefault="00CF03D9" w:rsidP="00CF03D9">
      <w:r>
        <w:t xml:space="preserve">Il questionario puo’ vertere anche sulla verifica dell’apprendimento della materia trattata. </w:t>
      </w:r>
    </w:p>
    <w:p w14:paraId="52B473AC" w14:textId="77777777" w:rsidR="00CF03D9" w:rsidRDefault="00CF03D9" w:rsidP="00CF03D9"/>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721"/>
      </w:tblGrid>
      <w:tr w:rsidR="00CF03D9" w14:paraId="28FB1263" w14:textId="77777777" w:rsidTr="00CF03D9">
        <w:trPr>
          <w:trHeight w:val="401"/>
        </w:trPr>
        <w:tc>
          <w:tcPr>
            <w:tcW w:w="9721" w:type="dxa"/>
            <w:tcBorders>
              <w:top w:val="single" w:sz="4" w:space="0" w:color="auto"/>
              <w:left w:val="single" w:sz="4" w:space="0" w:color="auto"/>
              <w:bottom w:val="single" w:sz="4" w:space="0" w:color="auto"/>
              <w:right w:val="single" w:sz="4" w:space="0" w:color="auto"/>
            </w:tcBorders>
            <w:shd w:val="clear" w:color="auto" w:fill="9CC2E5"/>
            <w:hideMark/>
          </w:tcPr>
          <w:p w14:paraId="6FC66419" w14:textId="402CA0E6" w:rsidR="00CF03D9" w:rsidRDefault="00C21CDF">
            <w:pPr>
              <w:ind w:left="82"/>
              <w:jc w:val="both"/>
              <w:rPr>
                <w:b/>
                <w:sz w:val="24"/>
              </w:rPr>
            </w:pPr>
            <w:r>
              <w:rPr>
                <w:b/>
              </w:rPr>
              <w:t>PROGRAMMA FORMATIVO  2025-2027</w:t>
            </w:r>
            <w:r w:rsidR="00CF03D9">
              <w:rPr>
                <w:b/>
              </w:rPr>
              <w:t xml:space="preserve"> </w:t>
            </w:r>
          </w:p>
        </w:tc>
      </w:tr>
    </w:tbl>
    <w:p w14:paraId="42FD2AD1" w14:textId="77777777" w:rsidR="00CF03D9" w:rsidRDefault="00CF03D9" w:rsidP="00CF03D9">
      <w:pPr>
        <w:ind w:left="780"/>
        <w:rPr>
          <w:b/>
          <w:szCs w:val="20"/>
        </w:rPr>
      </w:pPr>
    </w:p>
    <w:p w14:paraId="05607F60" w14:textId="77777777" w:rsidR="00CF03D9" w:rsidRDefault="00CF03D9" w:rsidP="00CF03D9">
      <w:pPr>
        <w:ind w:left="780"/>
        <w:rPr>
          <w:b/>
        </w:rPr>
      </w:pPr>
    </w:p>
    <w:p w14:paraId="62034B7B" w14:textId="77777777" w:rsidR="00CF03D9" w:rsidRDefault="00CF03D9" w:rsidP="00CF03D9">
      <w:pPr>
        <w:ind w:left="780"/>
      </w:pPr>
      <w:r>
        <w:t>La rivoluzione tecnologica  impone un cambiamento   di passo  relativamente al tema delle competenze digitali .  Risulta fondamentali comprendere il livello delle competenze digitali  dei dipendenti pubblici ,  aspetto trasversale a tutte le pubbliche amministrazioni. Oggi la tencologia  mette a disposizione tantissimi strumenti  per gestire il lavoro in modalita’  digitale e non  è certo la possibilita’ di dotarsi di tali strumenti  a costituire la principale difficolta’.  Cio’ che invece sembra mancare sono le competenze digitali dei singoli.  La tecnologia è un’arma bifronte : porta con se’ grandi opportunita’ e vantaggi  ma senza un’adeguata formazione  e la conoscenza dei suoi aspetti trasversali  puio’ diventare impossibile da utilizzare  e chi la deve  usare non è in grado  di attuare quella che il CAD chiama appunto transizione al digitale tanto importante e complessa da avervi preposto uno specifico funzionario ex art. 17 Dlgs 82/2005.</w:t>
      </w:r>
    </w:p>
    <w:p w14:paraId="49A0A81E" w14:textId="77777777" w:rsidR="0097346D" w:rsidRDefault="00CF03D9" w:rsidP="0097346D">
      <w:pPr>
        <w:ind w:left="780"/>
      </w:pPr>
      <w:r>
        <w:t xml:space="preserve">Per questo </w:t>
      </w:r>
      <w:r w:rsidR="00C21CDF">
        <w:t>prioritariamente per l’anno 2025</w:t>
      </w:r>
      <w:r>
        <w:t xml:space="preserve"> si propone : </w:t>
      </w:r>
    </w:p>
    <w:p w14:paraId="6CF64341" w14:textId="77777777" w:rsidR="0097346D" w:rsidRDefault="0097346D" w:rsidP="0097346D">
      <w:pPr>
        <w:ind w:left="780"/>
      </w:pPr>
      <w:r>
        <w:t>Corsi su Transizione Amministrativa tra cui in particolare il nuovo Codice dei Contratti</w:t>
      </w:r>
    </w:p>
    <w:p w14:paraId="5AB120F3" w14:textId="3E7EF6C5" w:rsidR="0097346D" w:rsidRDefault="0097346D" w:rsidP="0097346D">
      <w:pPr>
        <w:ind w:left="780"/>
      </w:pPr>
      <w:r>
        <w:t>Corsi su Transizione Digitale , Transizione ecologica , Transizione Amministrativa in pubblicazione su</w:t>
      </w:r>
    </w:p>
    <w:p w14:paraId="112CE669" w14:textId="77777777" w:rsidR="0097346D" w:rsidRDefault="0097346D" w:rsidP="0097346D">
      <w:pPr>
        <w:ind w:left="780"/>
        <w:rPr>
          <w:b/>
        </w:rPr>
      </w:pPr>
      <w:r>
        <w:t xml:space="preserve">SYllabus </w:t>
      </w:r>
      <w:r>
        <w:rPr>
          <w:b/>
        </w:rPr>
        <w:t xml:space="preserve">Completamento corsi sull’innovazione digitale e competenze digitali </w:t>
      </w:r>
    </w:p>
    <w:p w14:paraId="028FF695" w14:textId="77777777" w:rsidR="0097346D" w:rsidRDefault="0097346D" w:rsidP="0097346D">
      <w:pPr>
        <w:ind w:left="780"/>
        <w:rPr>
          <w:b/>
        </w:rPr>
      </w:pPr>
      <w:r>
        <w:rPr>
          <w:b/>
        </w:rPr>
        <w:t xml:space="preserve">Piattaforma https:// </w:t>
      </w:r>
      <w:hyperlink r:id="rId19" w:history="1">
        <w:r>
          <w:rPr>
            <w:rStyle w:val="Collegamentoipertestuale"/>
            <w:b/>
          </w:rPr>
          <w:t>www.competenzedigitali.gov.it</w:t>
        </w:r>
      </w:hyperlink>
    </w:p>
    <w:p w14:paraId="67F35A97" w14:textId="77777777" w:rsidR="0097346D" w:rsidRDefault="0097346D" w:rsidP="0097346D">
      <w:pPr>
        <w:ind w:left="780"/>
        <w:rPr>
          <w:b/>
        </w:rPr>
      </w:pPr>
    </w:p>
    <w:p w14:paraId="1AA3138F" w14:textId="556B51C5" w:rsidR="0097346D" w:rsidRDefault="0097346D" w:rsidP="0097346D"/>
    <w:p w14:paraId="01486EBA" w14:textId="77777777" w:rsidR="0097346D" w:rsidRPr="0097346D" w:rsidRDefault="0097346D" w:rsidP="0097346D">
      <w:pPr>
        <w:rPr>
          <w:b/>
        </w:rPr>
      </w:pPr>
      <w:r>
        <w:t xml:space="preserve">                 </w:t>
      </w:r>
      <w:r w:rsidRPr="0097346D">
        <w:rPr>
          <w:b/>
        </w:rPr>
        <w:t>Formazione ACCRUAL</w:t>
      </w:r>
    </w:p>
    <w:p w14:paraId="09B599ED" w14:textId="77777777" w:rsidR="0097346D" w:rsidRDefault="0097346D" w:rsidP="0097346D"/>
    <w:p w14:paraId="4B1DFA6B" w14:textId="1466A01B" w:rsidR="0097346D" w:rsidRDefault="0097346D" w:rsidP="0097346D">
      <w:r>
        <w:t xml:space="preserve">                   Riforma 1.15 PNRR Italia Dotare le pubbliche amministrazioni di un sistema unico di contabilita’</w:t>
      </w:r>
    </w:p>
    <w:p w14:paraId="75C84B67" w14:textId="7D1234AB" w:rsidR="0097346D" w:rsidRDefault="0097346D" w:rsidP="0097346D">
      <w:r>
        <w:t xml:space="preserve">                    economico patrimoniale ACCRUAL inserito nella Missione 1 Componente 1 </w:t>
      </w:r>
    </w:p>
    <w:p w14:paraId="766A2013" w14:textId="77777777" w:rsidR="00CF03D9" w:rsidRDefault="00CF03D9" w:rsidP="00CF03D9">
      <w:pPr>
        <w:ind w:left="780"/>
        <w:rPr>
          <w:b/>
        </w:rPr>
      </w:pPr>
    </w:p>
    <w:p w14:paraId="02F93F2D" w14:textId="77777777" w:rsidR="00CF03D9" w:rsidRDefault="00CF03D9" w:rsidP="00CF03D9"/>
    <w:p w14:paraId="2EF9640A" w14:textId="77777777" w:rsidR="00CF03D9" w:rsidRDefault="00CF03D9" w:rsidP="00CF03D9"/>
    <w:p w14:paraId="307F9112" w14:textId="77777777" w:rsidR="00CF03D9" w:rsidRDefault="00CF03D9" w:rsidP="00CF03D9">
      <w:r>
        <w:t xml:space="preserve">Inoltre : </w:t>
      </w:r>
    </w:p>
    <w:p w14:paraId="28ED2FA4" w14:textId="77777777" w:rsidR="00CF03D9" w:rsidRDefault="00CF03D9" w:rsidP="00CF03D9"/>
    <w:p w14:paraId="2E4960B9" w14:textId="77777777" w:rsidR="00CF03D9" w:rsidRDefault="00CF03D9" w:rsidP="00CF03D9">
      <w:r>
        <w:rPr>
          <w:b/>
        </w:rPr>
        <w:t>Formazione a scelta del personale dipendente</w:t>
      </w:r>
      <w:r>
        <w:t xml:space="preserve">  su Piattaforme ASMEL , IFEL , ANCI , Ministero Interno , ANUTEL  su tematiche  Tari , PNRR , Nuovo Codice Appalti , Personale  et c.  tra cui anche in materia di lavoro agile ( art 67 CCNL 16.11.2022 ) . </w:t>
      </w:r>
    </w:p>
    <w:p w14:paraId="5010713F" w14:textId="77777777" w:rsidR="00CF03D9" w:rsidRDefault="00CF03D9" w:rsidP="00CF03D9"/>
    <w:p w14:paraId="21D56823" w14:textId="77777777" w:rsidR="00CF03D9" w:rsidRDefault="00CF03D9" w:rsidP="00CF03D9"/>
    <w:p w14:paraId="1308CFEC" w14:textId="77777777" w:rsidR="00CF03D9" w:rsidRDefault="00CF03D9" w:rsidP="00CF03D9">
      <w:r>
        <w:rPr>
          <w:b/>
        </w:rPr>
        <w:t xml:space="preserve">Seminari di aggiornamento di Fondazione Gazzetta Amministrativa </w:t>
      </w:r>
      <w:r>
        <w:t xml:space="preserve"> a scelta del dipendente  in presenza o  on line   secondo il calendario riportato sul portale a scorrimento in base a tematiche di interesse del personale dipendente. </w:t>
      </w:r>
    </w:p>
    <w:p w14:paraId="541D55F8" w14:textId="77777777" w:rsidR="00CF03D9" w:rsidRDefault="00CF03D9" w:rsidP="00CF03D9"/>
    <w:p w14:paraId="0477DEA5" w14:textId="77777777" w:rsidR="00CF03D9" w:rsidRDefault="00CF03D9" w:rsidP="00CF03D9"/>
    <w:p w14:paraId="05A5015D" w14:textId="77777777" w:rsidR="00CF03D9" w:rsidRDefault="00CF03D9" w:rsidP="00CF03D9">
      <w:r>
        <w:rPr>
          <w:b/>
        </w:rPr>
        <w:t>Formazione obbligatoria</w:t>
      </w:r>
      <w:r>
        <w:t xml:space="preserve">  in materia di prevenzione corruzione ( due incontri obbligatori su tematiche generali in materia di Codice comportamento ,  Prevenzione riciclaggio  o altra tematica su indicazione del RPCT  avvalendosi di Fondazione Gazzetta Amministrativa – corsi in presenza presso il Comune di Minturno )   ,   corso in materia di privacy  ( aggiornamento del Registro dei trattamenti )  con formatore a cura della societa’ incaricata dall’Ente ,  in presenza. </w:t>
      </w:r>
    </w:p>
    <w:p w14:paraId="263200B6" w14:textId="77777777" w:rsidR="00CF03D9" w:rsidRDefault="00CF03D9" w:rsidP="00CF03D9">
      <w:r>
        <w:t xml:space="preserve">La formazione in materia di sicurezza sul lavoro  da concordare con il RSPP  secondo le scadenze di validita’ dei corsi nel corso del prossimo triennio. </w:t>
      </w:r>
    </w:p>
    <w:p w14:paraId="67521B3C" w14:textId="77777777" w:rsidR="00CF03D9" w:rsidRDefault="00CF03D9" w:rsidP="00CF03D9"/>
    <w:p w14:paraId="53EBB3D3" w14:textId="77777777" w:rsidR="00CF03D9" w:rsidRDefault="00CF03D9" w:rsidP="00CF03D9">
      <w:r>
        <w:rPr>
          <w:b/>
        </w:rPr>
        <w:t>Formazione tutoraggio</w:t>
      </w:r>
      <w:r>
        <w:t xml:space="preserve"> su programmi in uso avvalendosi di Case editrici  fornitrici dei software.</w:t>
      </w:r>
    </w:p>
    <w:p w14:paraId="145E7621" w14:textId="77777777" w:rsidR="00CF03D9" w:rsidRDefault="00CF03D9" w:rsidP="00CF03D9"/>
    <w:p w14:paraId="06E6869D" w14:textId="77777777" w:rsidR="00CF03D9" w:rsidRDefault="00CF03D9" w:rsidP="00CF03D9">
      <w:r>
        <w:rPr>
          <w:b/>
        </w:rPr>
        <w:t>Formazione tutoraggio</w:t>
      </w:r>
      <w:r>
        <w:t xml:space="preserve"> su tematiche specifiche ( calcolo Fondo risorse decentrate , etc )  con formatori in presenza presso l’Ente -</w:t>
      </w:r>
    </w:p>
    <w:p w14:paraId="54C6F878" w14:textId="77777777" w:rsidR="00CF03D9" w:rsidRDefault="00CF03D9" w:rsidP="00CF03D9"/>
    <w:p w14:paraId="7ED48AF2" w14:textId="77777777" w:rsidR="0097346D" w:rsidRDefault="0097346D" w:rsidP="0097346D"/>
    <w:p w14:paraId="256F00E1" w14:textId="77777777" w:rsidR="0097346D" w:rsidRDefault="0097346D" w:rsidP="0097346D"/>
    <w:p w14:paraId="7EDF7C08" w14:textId="77777777" w:rsidR="0097346D" w:rsidRDefault="0097346D" w:rsidP="0097346D">
      <w:r>
        <w:t>Target Formazione 31 dicembre 2025 almeno 40 ore annue di formazione a dipendente</w:t>
      </w:r>
    </w:p>
    <w:p w14:paraId="5EA646D3" w14:textId="77777777" w:rsidR="0097346D" w:rsidRDefault="0097346D" w:rsidP="0097346D">
      <w:r>
        <w:t>Target su competenze digitali 31 dicembre anno 2025 – almeno il 45 % del personale dipendente deve</w:t>
      </w:r>
    </w:p>
    <w:p w14:paraId="10184C04" w14:textId="2BF7F9AD" w:rsidR="0097346D" w:rsidRDefault="0097346D" w:rsidP="0097346D">
      <w:r>
        <w:t>aver conseguito l’obiettivo formativo e i corsi su Piattaforma Syllabus su competenze digitali.</w:t>
      </w:r>
    </w:p>
    <w:p w14:paraId="7036FFB6" w14:textId="77777777" w:rsidR="00CF03D9" w:rsidRDefault="00CF03D9" w:rsidP="00CF03D9"/>
    <w:p w14:paraId="08FCED72" w14:textId="77777777" w:rsidR="00CF03D9" w:rsidRDefault="00CF03D9" w:rsidP="00CF03D9"/>
    <w:p w14:paraId="6A2DD97F" w14:textId="77777777" w:rsidR="00CF03D9" w:rsidRDefault="00CF03D9" w:rsidP="00CF03D9"/>
    <w:p w14:paraId="7BFDC7FB" w14:textId="77777777" w:rsidR="00CF03D9" w:rsidRDefault="00CF03D9" w:rsidP="00A56184">
      <w:pPr>
        <w:pStyle w:val="Titolo1"/>
        <w:tabs>
          <w:tab w:val="left" w:pos="825"/>
        </w:tabs>
        <w:spacing w:before="17"/>
        <w:ind w:left="0"/>
        <w:rPr>
          <w:color w:val="2E5395"/>
        </w:rPr>
      </w:pPr>
    </w:p>
    <w:p w14:paraId="51EDE922" w14:textId="1DFFF8DE" w:rsidR="00CF4963" w:rsidRPr="00456446" w:rsidRDefault="006B327B" w:rsidP="00602895">
      <w:pPr>
        <w:tabs>
          <w:tab w:val="left" w:pos="601"/>
          <w:tab w:val="left" w:pos="6181"/>
        </w:tabs>
        <w:spacing w:before="190"/>
        <w:jc w:val="both"/>
        <w:rPr>
          <w:rFonts w:ascii="Calibri Light"/>
          <w:color w:val="2E5395"/>
          <w:sz w:val="32"/>
          <w:szCs w:val="32"/>
        </w:rPr>
      </w:pPr>
      <w:bookmarkStart w:id="750" w:name="3.2_Piano_Triennale_delle_Azioni_Positiv"/>
      <w:bookmarkEnd w:id="750"/>
      <w:r>
        <w:rPr>
          <w:rFonts w:ascii="Calibri Light"/>
          <w:color w:val="2E5395"/>
          <w:sz w:val="32"/>
          <w:szCs w:val="32"/>
          <w:shd w:val="clear" w:color="auto" w:fill="FCFBF9"/>
        </w:rPr>
        <w:t>3.5</w:t>
      </w:r>
      <w:r w:rsidR="001309CB" w:rsidRPr="00456446">
        <w:rPr>
          <w:rFonts w:ascii="Calibri Light"/>
          <w:color w:val="2E5395"/>
          <w:sz w:val="32"/>
          <w:szCs w:val="32"/>
          <w:shd w:val="clear" w:color="auto" w:fill="FCFBF9"/>
        </w:rPr>
        <w:t xml:space="preserve"> </w:t>
      </w:r>
      <w:r w:rsidR="00AA5D50" w:rsidRPr="00456446">
        <w:rPr>
          <w:rFonts w:ascii="Calibri Light"/>
          <w:color w:val="2E5395"/>
          <w:sz w:val="32"/>
          <w:szCs w:val="32"/>
          <w:shd w:val="clear" w:color="auto" w:fill="FCFBF9"/>
        </w:rPr>
        <w:t>Piano delle Azioni</w:t>
      </w:r>
      <w:r w:rsidR="00AA5D50" w:rsidRPr="00456446">
        <w:rPr>
          <w:rFonts w:ascii="Calibri Light"/>
          <w:color w:val="2E5395"/>
          <w:spacing w:val="1"/>
          <w:sz w:val="32"/>
          <w:szCs w:val="32"/>
          <w:shd w:val="clear" w:color="auto" w:fill="FCFBF9"/>
        </w:rPr>
        <w:t xml:space="preserve"> </w:t>
      </w:r>
      <w:r w:rsidR="00AA5D50" w:rsidRPr="00456446">
        <w:rPr>
          <w:rFonts w:ascii="Calibri Light"/>
          <w:color w:val="2E5395"/>
          <w:sz w:val="32"/>
          <w:szCs w:val="32"/>
          <w:shd w:val="clear" w:color="auto" w:fill="FCFBF9"/>
        </w:rPr>
        <w:t>Positive</w:t>
      </w:r>
      <w:r w:rsidR="00AA5D50" w:rsidRPr="00456446">
        <w:rPr>
          <w:rFonts w:ascii="Calibri Light"/>
          <w:color w:val="2E5395"/>
          <w:spacing w:val="-3"/>
          <w:sz w:val="32"/>
          <w:szCs w:val="32"/>
          <w:shd w:val="clear" w:color="auto" w:fill="FCFBF9"/>
        </w:rPr>
        <w:t xml:space="preserve"> </w:t>
      </w:r>
      <w:r w:rsidR="00AA5D50" w:rsidRPr="00456446">
        <w:rPr>
          <w:rFonts w:ascii="Calibri Light"/>
          <w:color w:val="2E5395"/>
          <w:sz w:val="32"/>
          <w:szCs w:val="32"/>
          <w:shd w:val="clear" w:color="auto" w:fill="FCFBF9"/>
        </w:rPr>
        <w:t>(PAP)</w:t>
      </w:r>
      <w:r w:rsidR="00AA5D50" w:rsidRPr="00456446">
        <w:rPr>
          <w:rFonts w:ascii="Calibri Light"/>
          <w:color w:val="2E5395"/>
          <w:spacing w:val="1"/>
          <w:sz w:val="32"/>
          <w:szCs w:val="32"/>
          <w:shd w:val="clear" w:color="auto" w:fill="FCFBF9"/>
        </w:rPr>
        <w:t xml:space="preserve"> </w:t>
      </w:r>
      <w:r w:rsidR="00C21CDF">
        <w:rPr>
          <w:rFonts w:ascii="Calibri Light"/>
          <w:color w:val="2E5395"/>
          <w:sz w:val="32"/>
          <w:szCs w:val="32"/>
          <w:shd w:val="clear" w:color="auto" w:fill="FCFBF9"/>
        </w:rPr>
        <w:t>2025/2027</w:t>
      </w:r>
      <w:r w:rsidR="00AA5D50" w:rsidRPr="00456446">
        <w:rPr>
          <w:rFonts w:ascii="Calibri Light"/>
          <w:color w:val="2E5395"/>
          <w:sz w:val="32"/>
          <w:szCs w:val="32"/>
          <w:shd w:val="clear" w:color="auto" w:fill="FCFBF9"/>
        </w:rPr>
        <w:tab/>
      </w:r>
    </w:p>
    <w:p w14:paraId="2F15AE6B" w14:textId="77777777" w:rsidR="00E96EB1" w:rsidRDefault="00E96EB1" w:rsidP="00DB60C8">
      <w:pPr>
        <w:pStyle w:val="Titolo1"/>
        <w:rPr>
          <w:color w:val="8DB3E2" w:themeColor="text2" w:themeTint="66"/>
        </w:rPr>
      </w:pPr>
      <w:bookmarkStart w:id="751" w:name="_TOC_250000"/>
    </w:p>
    <w:p w14:paraId="6DD11C61" w14:textId="5C396B66" w:rsidR="00E96EB1" w:rsidRPr="005D442D" w:rsidRDefault="005D442D" w:rsidP="00DB60C8">
      <w:pPr>
        <w:pStyle w:val="Titolo1"/>
        <w:rPr>
          <w:sz w:val="24"/>
          <w:szCs w:val="24"/>
        </w:rPr>
      </w:pPr>
      <w:r w:rsidRPr="005D442D">
        <w:rPr>
          <w:sz w:val="24"/>
          <w:szCs w:val="24"/>
        </w:rPr>
        <w:t xml:space="preserve">Il Piano delle azioni positive del Comune di Santi Cosma e Damiano </w:t>
      </w:r>
      <w:r w:rsidR="00D445D1">
        <w:rPr>
          <w:sz w:val="24"/>
          <w:szCs w:val="24"/>
        </w:rPr>
        <w:t>è</w:t>
      </w:r>
      <w:r w:rsidR="00C21CDF">
        <w:rPr>
          <w:sz w:val="24"/>
          <w:szCs w:val="24"/>
        </w:rPr>
        <w:t xml:space="preserve"> stato approvato con DGC nr. 131 del 22.11.2024</w:t>
      </w:r>
      <w:r w:rsidR="00CD5DE5">
        <w:rPr>
          <w:sz w:val="24"/>
          <w:szCs w:val="24"/>
        </w:rPr>
        <w:t xml:space="preserve">. </w:t>
      </w:r>
    </w:p>
    <w:p w14:paraId="0A3AA975" w14:textId="77777777" w:rsidR="00E96EB1" w:rsidRDefault="00E96EB1" w:rsidP="00DB60C8">
      <w:pPr>
        <w:pStyle w:val="Titolo1"/>
        <w:rPr>
          <w:color w:val="8DB3E2" w:themeColor="text2" w:themeTint="66"/>
        </w:rPr>
      </w:pPr>
    </w:p>
    <w:p w14:paraId="0783967E" w14:textId="77777777" w:rsidR="00E96EB1" w:rsidRDefault="00E96EB1" w:rsidP="00DB60C8">
      <w:pPr>
        <w:pStyle w:val="Titolo1"/>
        <w:rPr>
          <w:color w:val="8DB3E2" w:themeColor="text2" w:themeTint="66"/>
        </w:rPr>
      </w:pPr>
    </w:p>
    <w:p w14:paraId="5E3120F6" w14:textId="77777777" w:rsidR="00E96EB1" w:rsidRDefault="00E96EB1" w:rsidP="00DB60C8">
      <w:pPr>
        <w:pStyle w:val="Titolo1"/>
        <w:rPr>
          <w:color w:val="8DB3E2" w:themeColor="text2" w:themeTint="66"/>
        </w:rPr>
      </w:pPr>
    </w:p>
    <w:p w14:paraId="1DCA5842" w14:textId="77777777" w:rsidR="008F0A2E" w:rsidRDefault="008F0A2E" w:rsidP="00DB60C8">
      <w:pPr>
        <w:pStyle w:val="Titolo1"/>
        <w:rPr>
          <w:color w:val="8DB3E2" w:themeColor="text2" w:themeTint="66"/>
        </w:rPr>
      </w:pPr>
    </w:p>
    <w:p w14:paraId="76A89C1D" w14:textId="77777777" w:rsidR="00DB60C8" w:rsidRPr="00456446" w:rsidRDefault="00DB60C8" w:rsidP="00DB60C8">
      <w:pPr>
        <w:pStyle w:val="Titolo1"/>
        <w:rPr>
          <w:color w:val="8DB3E2" w:themeColor="text2" w:themeTint="66"/>
        </w:rPr>
      </w:pPr>
      <w:r w:rsidRPr="00456446">
        <w:rPr>
          <w:color w:val="8DB3E2" w:themeColor="text2" w:themeTint="66"/>
        </w:rPr>
        <w:t>SEZIONE</w:t>
      </w:r>
      <w:r w:rsidRPr="00456446">
        <w:rPr>
          <w:color w:val="8DB3E2" w:themeColor="text2" w:themeTint="66"/>
          <w:spacing w:val="-5"/>
        </w:rPr>
        <w:t xml:space="preserve"> </w:t>
      </w:r>
      <w:r w:rsidRPr="00456446">
        <w:rPr>
          <w:color w:val="8DB3E2" w:themeColor="text2" w:themeTint="66"/>
        </w:rPr>
        <w:t>4.</w:t>
      </w:r>
      <w:r w:rsidRPr="00456446">
        <w:rPr>
          <w:color w:val="8DB3E2" w:themeColor="text2" w:themeTint="66"/>
          <w:spacing w:val="-5"/>
        </w:rPr>
        <w:t xml:space="preserve"> </w:t>
      </w:r>
      <w:bookmarkEnd w:id="751"/>
      <w:r w:rsidRPr="00456446">
        <w:rPr>
          <w:color w:val="8DB3E2" w:themeColor="text2" w:themeTint="66"/>
        </w:rPr>
        <w:t>MONITORAGGIO</w:t>
      </w:r>
    </w:p>
    <w:p w14:paraId="3D79F0F5" w14:textId="77777777" w:rsidR="00DB60C8" w:rsidRPr="00456446" w:rsidRDefault="00DB60C8" w:rsidP="00DB60C8">
      <w:pPr>
        <w:pStyle w:val="Titolo2"/>
        <w:spacing w:before="181"/>
        <w:rPr>
          <w:b/>
          <w:color w:val="4F81BD" w:themeColor="accent1"/>
          <w:sz w:val="22"/>
        </w:rPr>
      </w:pPr>
      <w:r w:rsidRPr="00456446">
        <w:rPr>
          <w:color w:val="4F81BD" w:themeColor="accent1"/>
        </w:rPr>
        <w:t>Strumenti e</w:t>
      </w:r>
      <w:r w:rsidRPr="00456446">
        <w:rPr>
          <w:color w:val="4F81BD" w:themeColor="accent1"/>
          <w:spacing w:val="-4"/>
        </w:rPr>
        <w:t xml:space="preserve"> </w:t>
      </w:r>
      <w:r w:rsidRPr="00456446">
        <w:rPr>
          <w:color w:val="4F81BD" w:themeColor="accent1"/>
        </w:rPr>
        <w:t>modalità</w:t>
      </w:r>
      <w:r w:rsidRPr="00456446">
        <w:rPr>
          <w:color w:val="4F81BD" w:themeColor="accent1"/>
          <w:spacing w:val="-2"/>
        </w:rPr>
        <w:t xml:space="preserve"> </w:t>
      </w:r>
      <w:r w:rsidRPr="00456446">
        <w:rPr>
          <w:color w:val="4F81BD" w:themeColor="accent1"/>
        </w:rPr>
        <w:t>di</w:t>
      </w:r>
      <w:r w:rsidRPr="00456446">
        <w:rPr>
          <w:color w:val="4F81BD" w:themeColor="accent1"/>
          <w:spacing w:val="-2"/>
        </w:rPr>
        <w:t xml:space="preserve"> </w:t>
      </w:r>
      <w:r w:rsidRPr="00456446">
        <w:rPr>
          <w:color w:val="4F81BD" w:themeColor="accent1"/>
        </w:rPr>
        <w:t>monitoraggio</w:t>
      </w:r>
    </w:p>
    <w:p w14:paraId="0A1DBA8D" w14:textId="77777777" w:rsidR="00DB60C8" w:rsidRDefault="00DB60C8" w:rsidP="00DB60C8">
      <w:pPr>
        <w:pStyle w:val="Corpotesto"/>
        <w:spacing w:before="3"/>
        <w:rPr>
          <w:b/>
          <w:sz w:val="16"/>
        </w:rPr>
      </w:pPr>
    </w:p>
    <w:p w14:paraId="318A7B01" w14:textId="77777777" w:rsidR="00DB60C8" w:rsidRDefault="00DB60C8" w:rsidP="00456446">
      <w:pPr>
        <w:pStyle w:val="Corpotesto"/>
        <w:ind w:right="459"/>
        <w:jc w:val="both"/>
      </w:pPr>
      <w:r>
        <w:t>Il processo di programmazione e controllo per le Pubbliche Amministrazioni prevede che ad ogni livello di</w:t>
      </w:r>
      <w:r>
        <w:rPr>
          <w:spacing w:val="1"/>
        </w:rPr>
        <w:t xml:space="preserve"> </w:t>
      </w:r>
      <w:r>
        <w:t>pianificazione</w:t>
      </w:r>
      <w:r>
        <w:rPr>
          <w:spacing w:val="1"/>
        </w:rPr>
        <w:t xml:space="preserve"> </w:t>
      </w:r>
      <w:r>
        <w:t>/progettazione</w:t>
      </w:r>
      <w:r>
        <w:rPr>
          <w:spacing w:val="1"/>
        </w:rPr>
        <w:t xml:space="preserve"> </w:t>
      </w:r>
      <w:r>
        <w:t>corrisponda</w:t>
      </w:r>
      <w:r>
        <w:rPr>
          <w:spacing w:val="1"/>
        </w:rPr>
        <w:t xml:space="preserve"> </w:t>
      </w:r>
      <w:r>
        <w:t>un</w:t>
      </w:r>
      <w:r>
        <w:rPr>
          <w:spacing w:val="1"/>
        </w:rPr>
        <w:t xml:space="preserve"> </w:t>
      </w:r>
      <w:r>
        <w:t>adeguato</w:t>
      </w:r>
      <w:r>
        <w:rPr>
          <w:spacing w:val="1"/>
        </w:rPr>
        <w:t xml:space="preserve"> </w:t>
      </w:r>
      <w:r>
        <w:t>sistema</w:t>
      </w:r>
      <w:r>
        <w:rPr>
          <w:spacing w:val="1"/>
        </w:rPr>
        <w:t xml:space="preserve"> </w:t>
      </w:r>
      <w:r>
        <w:t>di</w:t>
      </w:r>
      <w:r>
        <w:rPr>
          <w:spacing w:val="1"/>
        </w:rPr>
        <w:t xml:space="preserve"> </w:t>
      </w:r>
      <w:r>
        <w:t>monitoraggio</w:t>
      </w:r>
      <w:r>
        <w:rPr>
          <w:spacing w:val="1"/>
        </w:rPr>
        <w:t xml:space="preserve"> </w:t>
      </w:r>
      <w:r>
        <w:t>e</w:t>
      </w:r>
      <w:r>
        <w:rPr>
          <w:spacing w:val="1"/>
        </w:rPr>
        <w:t xml:space="preserve"> </w:t>
      </w:r>
      <w:r>
        <w:t>controllo</w:t>
      </w:r>
      <w:r>
        <w:rPr>
          <w:spacing w:val="1"/>
        </w:rPr>
        <w:t xml:space="preserve"> </w:t>
      </w:r>
      <w:r>
        <w:t>al</w:t>
      </w:r>
      <w:r>
        <w:rPr>
          <w:spacing w:val="1"/>
        </w:rPr>
        <w:t xml:space="preserve"> </w:t>
      </w:r>
      <w:r>
        <w:t>fine</w:t>
      </w:r>
      <w:r>
        <w:rPr>
          <w:spacing w:val="1"/>
        </w:rPr>
        <w:t xml:space="preserve"> </w:t>
      </w:r>
      <w:r>
        <w:t>di</w:t>
      </w:r>
      <w:r>
        <w:rPr>
          <w:spacing w:val="1"/>
        </w:rPr>
        <w:t xml:space="preserve"> </w:t>
      </w:r>
      <w:r>
        <w:t>misurare e valutare il grado di raggiungimento dei risultati attesi. In sintesi si riportano, per ognuno dei</w:t>
      </w:r>
      <w:r>
        <w:rPr>
          <w:spacing w:val="1"/>
        </w:rPr>
        <w:t xml:space="preserve"> </w:t>
      </w:r>
      <w:r>
        <w:t>livelli</w:t>
      </w:r>
      <w:r>
        <w:rPr>
          <w:spacing w:val="-2"/>
        </w:rPr>
        <w:t xml:space="preserve"> </w:t>
      </w:r>
      <w:r>
        <w:t>di</w:t>
      </w:r>
      <w:r>
        <w:rPr>
          <w:spacing w:val="-1"/>
        </w:rPr>
        <w:t xml:space="preserve"> </w:t>
      </w:r>
      <w:r>
        <w:t>pianificazione</w:t>
      </w:r>
      <w:r>
        <w:rPr>
          <w:spacing w:val="-4"/>
        </w:rPr>
        <w:t xml:space="preserve"> </w:t>
      </w:r>
      <w:r>
        <w:t>/programmazione</w:t>
      </w:r>
      <w:r>
        <w:rPr>
          <w:spacing w:val="-3"/>
        </w:rPr>
        <w:t xml:space="preserve"> </w:t>
      </w:r>
      <w:r>
        <w:t>previsti,</w:t>
      </w:r>
      <w:r>
        <w:rPr>
          <w:spacing w:val="-1"/>
        </w:rPr>
        <w:t xml:space="preserve"> </w:t>
      </w:r>
      <w:r>
        <w:t>i</w:t>
      </w:r>
      <w:r>
        <w:rPr>
          <w:spacing w:val="-2"/>
        </w:rPr>
        <w:t xml:space="preserve"> </w:t>
      </w:r>
      <w:r>
        <w:t>diversi</w:t>
      </w:r>
      <w:r>
        <w:rPr>
          <w:spacing w:val="-1"/>
        </w:rPr>
        <w:t xml:space="preserve"> </w:t>
      </w:r>
      <w:r>
        <w:t>strumenti</w:t>
      </w:r>
      <w:r>
        <w:rPr>
          <w:spacing w:val="-4"/>
        </w:rPr>
        <w:t xml:space="preserve"> </w:t>
      </w:r>
      <w:r>
        <w:t>di</w:t>
      </w:r>
      <w:r>
        <w:rPr>
          <w:spacing w:val="-2"/>
        </w:rPr>
        <w:t xml:space="preserve"> </w:t>
      </w:r>
      <w:r>
        <w:t>controllo</w:t>
      </w:r>
      <w:r>
        <w:rPr>
          <w:spacing w:val="-2"/>
        </w:rPr>
        <w:t xml:space="preserve"> </w:t>
      </w:r>
      <w:r>
        <w:t>utilizzati</w:t>
      </w:r>
      <w:r>
        <w:rPr>
          <w:spacing w:val="-1"/>
        </w:rPr>
        <w:t xml:space="preserve"> </w:t>
      </w:r>
      <w:r>
        <w:t>dal</w:t>
      </w:r>
      <w:r>
        <w:rPr>
          <w:spacing w:val="-2"/>
        </w:rPr>
        <w:t xml:space="preserve"> </w:t>
      </w:r>
      <w:r>
        <w:t>Comune.</w:t>
      </w:r>
    </w:p>
    <w:p w14:paraId="289DAFA7" w14:textId="77777777" w:rsidR="00456446" w:rsidRDefault="00456446" w:rsidP="00DB60C8">
      <w:pPr>
        <w:pStyle w:val="Corpotesto"/>
        <w:spacing w:before="10"/>
        <w:rPr>
          <w:sz w:val="14"/>
        </w:rPr>
      </w:pPr>
    </w:p>
    <w:p w14:paraId="44686EC9" w14:textId="77777777" w:rsidR="00DB60C8" w:rsidRDefault="00DB60C8" w:rsidP="00DB60C8">
      <w:pPr>
        <w:pStyle w:val="Corpotesto"/>
        <w:spacing w:before="10"/>
        <w:rPr>
          <w:sz w:val="14"/>
        </w:rPr>
      </w:pPr>
      <w:r>
        <w:rPr>
          <w:noProof/>
          <w:lang w:eastAsia="it-IT"/>
        </w:rPr>
        <w:drawing>
          <wp:anchor distT="0" distB="0" distL="0" distR="0" simplePos="0" relativeHeight="487726080" behindDoc="0" locked="0" layoutInCell="1" allowOverlap="1" wp14:anchorId="0D7EB8D7" wp14:editId="5185D5A3">
            <wp:simplePos x="0" y="0"/>
            <wp:positionH relativeFrom="page">
              <wp:posOffset>770890</wp:posOffset>
            </wp:positionH>
            <wp:positionV relativeFrom="paragraph">
              <wp:posOffset>141605</wp:posOffset>
            </wp:positionV>
            <wp:extent cx="6082030" cy="4166235"/>
            <wp:effectExtent l="0" t="0" r="0" b="5715"/>
            <wp:wrapTopAndBottom/>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3.jpe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82030" cy="4166235"/>
                    </a:xfrm>
                    <a:prstGeom prst="rect">
                      <a:avLst/>
                    </a:prstGeom>
                    <a:noFill/>
                  </pic:spPr>
                </pic:pic>
              </a:graphicData>
            </a:graphic>
            <wp14:sizeRelH relativeFrom="page">
              <wp14:pctWidth>0</wp14:pctWidth>
            </wp14:sizeRelH>
            <wp14:sizeRelV relativeFrom="page">
              <wp14:pctHeight>0</wp14:pctHeight>
            </wp14:sizeRelV>
          </wp:anchor>
        </w:drawing>
      </w:r>
    </w:p>
    <w:p w14:paraId="756EFC0B" w14:textId="77777777" w:rsidR="00DB60C8" w:rsidRDefault="00DB60C8" w:rsidP="00DB60C8">
      <w:pPr>
        <w:spacing w:before="101"/>
        <w:ind w:left="232" w:right="464"/>
        <w:jc w:val="both"/>
        <w:rPr>
          <w:sz w:val="16"/>
        </w:rPr>
      </w:pPr>
      <w:r>
        <w:rPr>
          <w:position w:val="5"/>
          <w:sz w:val="12"/>
        </w:rPr>
        <w:t xml:space="preserve">* </w:t>
      </w:r>
      <w:r>
        <w:rPr>
          <w:sz w:val="16"/>
        </w:rPr>
        <w:t>Il ciclo della performance così come disciplinato dal Decreto Legislativo 27 ottobre 2009, n. 150 recante “Attuazione della legge 4 marzo 2009, n.</w:t>
      </w:r>
      <w:r>
        <w:rPr>
          <w:spacing w:val="1"/>
          <w:sz w:val="16"/>
        </w:rPr>
        <w:t xml:space="preserve"> </w:t>
      </w:r>
      <w:r>
        <w:rPr>
          <w:sz w:val="16"/>
        </w:rPr>
        <w:t>15, in materia di ottimizzazione della produttività del lavoro pubblico e di efficienza e trasparenza delle pubbliche amministrazioni” e s.m.i., all’art.</w:t>
      </w:r>
      <w:r>
        <w:rPr>
          <w:spacing w:val="1"/>
          <w:sz w:val="16"/>
        </w:rPr>
        <w:t xml:space="preserve"> </w:t>
      </w:r>
      <w:r>
        <w:rPr>
          <w:sz w:val="16"/>
        </w:rPr>
        <w:t>10,</w:t>
      </w:r>
      <w:r>
        <w:rPr>
          <w:spacing w:val="-1"/>
          <w:sz w:val="16"/>
        </w:rPr>
        <w:t xml:space="preserve"> </w:t>
      </w:r>
      <w:r>
        <w:rPr>
          <w:sz w:val="16"/>
        </w:rPr>
        <w:t>comma</w:t>
      </w:r>
      <w:r>
        <w:rPr>
          <w:spacing w:val="-1"/>
          <w:sz w:val="16"/>
        </w:rPr>
        <w:t xml:space="preserve"> </w:t>
      </w:r>
      <w:r>
        <w:rPr>
          <w:sz w:val="16"/>
        </w:rPr>
        <w:t>1, stabilisce</w:t>
      </w:r>
      <w:r>
        <w:rPr>
          <w:spacing w:val="-1"/>
          <w:sz w:val="16"/>
        </w:rPr>
        <w:t xml:space="preserve"> </w:t>
      </w:r>
      <w:r>
        <w:rPr>
          <w:sz w:val="16"/>
        </w:rPr>
        <w:t>quanto</w:t>
      </w:r>
      <w:r>
        <w:rPr>
          <w:spacing w:val="-2"/>
          <w:sz w:val="16"/>
        </w:rPr>
        <w:t xml:space="preserve"> </w:t>
      </w:r>
      <w:r>
        <w:rPr>
          <w:sz w:val="16"/>
        </w:rPr>
        <w:t>segue:</w:t>
      </w:r>
    </w:p>
    <w:p w14:paraId="3DC828D5" w14:textId="77777777" w:rsidR="00DB60C8" w:rsidRDefault="00DB60C8" w:rsidP="00DB60C8">
      <w:pPr>
        <w:ind w:left="232" w:right="468"/>
        <w:jc w:val="both"/>
        <w:rPr>
          <w:i/>
          <w:sz w:val="16"/>
        </w:rPr>
      </w:pPr>
      <w:r>
        <w:rPr>
          <w:i/>
          <w:sz w:val="16"/>
        </w:rPr>
        <w:t>“1.</w:t>
      </w:r>
      <w:r>
        <w:rPr>
          <w:i/>
          <w:spacing w:val="1"/>
          <w:sz w:val="16"/>
        </w:rPr>
        <w:t xml:space="preserve"> </w:t>
      </w:r>
      <w:r>
        <w:rPr>
          <w:i/>
          <w:sz w:val="16"/>
        </w:rPr>
        <w:t>Al fine</w:t>
      </w:r>
      <w:r>
        <w:rPr>
          <w:i/>
          <w:spacing w:val="1"/>
          <w:sz w:val="16"/>
        </w:rPr>
        <w:t xml:space="preserve"> </w:t>
      </w:r>
      <w:r>
        <w:rPr>
          <w:i/>
          <w:sz w:val="16"/>
        </w:rPr>
        <w:t>di assicurare</w:t>
      </w:r>
      <w:r>
        <w:rPr>
          <w:i/>
          <w:spacing w:val="1"/>
          <w:sz w:val="16"/>
        </w:rPr>
        <w:t xml:space="preserve"> </w:t>
      </w:r>
      <w:r>
        <w:rPr>
          <w:i/>
          <w:sz w:val="16"/>
        </w:rPr>
        <w:t>la qualità,</w:t>
      </w:r>
      <w:r>
        <w:rPr>
          <w:i/>
          <w:spacing w:val="1"/>
          <w:sz w:val="16"/>
        </w:rPr>
        <w:t xml:space="preserve"> </w:t>
      </w:r>
      <w:r>
        <w:rPr>
          <w:i/>
          <w:sz w:val="16"/>
        </w:rPr>
        <w:t>comprensibilità ed attendibilità dei</w:t>
      </w:r>
      <w:r>
        <w:rPr>
          <w:i/>
          <w:spacing w:val="1"/>
          <w:sz w:val="16"/>
        </w:rPr>
        <w:t xml:space="preserve"> </w:t>
      </w:r>
      <w:r>
        <w:rPr>
          <w:i/>
          <w:sz w:val="16"/>
        </w:rPr>
        <w:t>documenti di rappresentazione</w:t>
      </w:r>
      <w:r>
        <w:rPr>
          <w:i/>
          <w:spacing w:val="1"/>
          <w:sz w:val="16"/>
        </w:rPr>
        <w:t xml:space="preserve"> </w:t>
      </w:r>
      <w:r>
        <w:rPr>
          <w:i/>
          <w:sz w:val="16"/>
        </w:rPr>
        <w:t>della performance,</w:t>
      </w:r>
      <w:r>
        <w:rPr>
          <w:i/>
          <w:spacing w:val="1"/>
          <w:sz w:val="16"/>
        </w:rPr>
        <w:t xml:space="preserve"> </w:t>
      </w:r>
      <w:r>
        <w:rPr>
          <w:i/>
          <w:sz w:val="16"/>
        </w:rPr>
        <w:t>le</w:t>
      </w:r>
      <w:r>
        <w:rPr>
          <w:i/>
          <w:spacing w:val="1"/>
          <w:sz w:val="16"/>
        </w:rPr>
        <w:t xml:space="preserve"> </w:t>
      </w:r>
      <w:r>
        <w:rPr>
          <w:i/>
          <w:sz w:val="16"/>
        </w:rPr>
        <w:t>amministrazioni</w:t>
      </w:r>
      <w:r>
        <w:rPr>
          <w:i/>
          <w:spacing w:val="1"/>
          <w:sz w:val="16"/>
        </w:rPr>
        <w:t xml:space="preserve"> </w:t>
      </w:r>
      <w:r>
        <w:rPr>
          <w:i/>
          <w:sz w:val="16"/>
        </w:rPr>
        <w:t>pubbliche,</w:t>
      </w:r>
      <w:r>
        <w:rPr>
          <w:i/>
          <w:spacing w:val="-1"/>
          <w:sz w:val="16"/>
        </w:rPr>
        <w:t xml:space="preserve"> </w:t>
      </w:r>
      <w:r>
        <w:rPr>
          <w:i/>
          <w:sz w:val="16"/>
        </w:rPr>
        <w:t>redigono</w:t>
      </w:r>
      <w:r>
        <w:rPr>
          <w:i/>
          <w:spacing w:val="-1"/>
          <w:sz w:val="16"/>
        </w:rPr>
        <w:t xml:space="preserve"> </w:t>
      </w:r>
      <w:r>
        <w:rPr>
          <w:i/>
          <w:sz w:val="16"/>
        </w:rPr>
        <w:t>e</w:t>
      </w:r>
      <w:r>
        <w:rPr>
          <w:i/>
          <w:spacing w:val="-1"/>
          <w:sz w:val="16"/>
        </w:rPr>
        <w:t xml:space="preserve"> </w:t>
      </w:r>
      <w:r>
        <w:rPr>
          <w:i/>
          <w:sz w:val="16"/>
        </w:rPr>
        <w:t>pubblicano</w:t>
      </w:r>
      <w:r>
        <w:rPr>
          <w:i/>
          <w:spacing w:val="-2"/>
          <w:sz w:val="16"/>
        </w:rPr>
        <w:t xml:space="preserve"> </w:t>
      </w:r>
      <w:r>
        <w:rPr>
          <w:i/>
          <w:sz w:val="16"/>
        </w:rPr>
        <w:t>sul</w:t>
      </w:r>
      <w:r>
        <w:rPr>
          <w:i/>
          <w:spacing w:val="1"/>
          <w:sz w:val="16"/>
        </w:rPr>
        <w:t xml:space="preserve"> </w:t>
      </w:r>
      <w:r>
        <w:rPr>
          <w:i/>
          <w:sz w:val="16"/>
        </w:rPr>
        <w:t>sito</w:t>
      </w:r>
      <w:r>
        <w:rPr>
          <w:i/>
          <w:spacing w:val="-2"/>
          <w:sz w:val="16"/>
        </w:rPr>
        <w:t xml:space="preserve"> </w:t>
      </w:r>
      <w:r>
        <w:rPr>
          <w:i/>
          <w:sz w:val="16"/>
        </w:rPr>
        <w:t>istituzionale ogni</w:t>
      </w:r>
      <w:r>
        <w:rPr>
          <w:i/>
          <w:spacing w:val="-1"/>
          <w:sz w:val="16"/>
        </w:rPr>
        <w:t xml:space="preserve"> </w:t>
      </w:r>
      <w:r>
        <w:rPr>
          <w:i/>
          <w:sz w:val="16"/>
        </w:rPr>
        <w:t>anno:</w:t>
      </w:r>
    </w:p>
    <w:p w14:paraId="42D35084" w14:textId="77777777" w:rsidR="00DB60C8" w:rsidRDefault="00DB60C8" w:rsidP="00D43656">
      <w:pPr>
        <w:pStyle w:val="Paragrafoelenco"/>
        <w:numPr>
          <w:ilvl w:val="2"/>
          <w:numId w:val="38"/>
        </w:numPr>
        <w:tabs>
          <w:tab w:val="left" w:pos="953"/>
        </w:tabs>
        <w:ind w:right="465"/>
        <w:jc w:val="both"/>
        <w:rPr>
          <w:i/>
          <w:sz w:val="16"/>
        </w:rPr>
      </w:pPr>
      <w:r>
        <w:rPr>
          <w:i/>
          <w:sz w:val="16"/>
        </w:rPr>
        <w:t>entro il 31 gennaio, il Piano della performance, documento programmatico triennale, che è definito dall'organo di indirizzo politico-</w:t>
      </w:r>
      <w:r>
        <w:rPr>
          <w:i/>
          <w:spacing w:val="1"/>
          <w:sz w:val="16"/>
        </w:rPr>
        <w:t xml:space="preserve"> </w:t>
      </w:r>
      <w:r>
        <w:rPr>
          <w:i/>
          <w:sz w:val="16"/>
        </w:rPr>
        <w:t>amministrativo in collaborazione</w:t>
      </w:r>
      <w:r>
        <w:rPr>
          <w:i/>
          <w:spacing w:val="1"/>
          <w:sz w:val="16"/>
        </w:rPr>
        <w:t xml:space="preserve"> </w:t>
      </w:r>
      <w:r>
        <w:rPr>
          <w:i/>
          <w:sz w:val="16"/>
        </w:rPr>
        <w:t>con i vertici</w:t>
      </w:r>
      <w:r>
        <w:rPr>
          <w:i/>
          <w:spacing w:val="1"/>
          <w:sz w:val="16"/>
        </w:rPr>
        <w:t xml:space="preserve"> </w:t>
      </w:r>
      <w:r>
        <w:rPr>
          <w:i/>
          <w:sz w:val="16"/>
        </w:rPr>
        <w:t>dell'amministrazione e</w:t>
      </w:r>
      <w:r>
        <w:rPr>
          <w:i/>
          <w:spacing w:val="1"/>
          <w:sz w:val="16"/>
        </w:rPr>
        <w:t xml:space="preserve"> </w:t>
      </w:r>
      <w:r>
        <w:rPr>
          <w:i/>
          <w:sz w:val="16"/>
        </w:rPr>
        <w:t>secondo gli</w:t>
      </w:r>
      <w:r>
        <w:rPr>
          <w:i/>
          <w:spacing w:val="1"/>
          <w:sz w:val="16"/>
        </w:rPr>
        <w:t xml:space="preserve"> </w:t>
      </w:r>
      <w:r>
        <w:rPr>
          <w:i/>
          <w:sz w:val="16"/>
        </w:rPr>
        <w:t>indirizzi impartiti dal Dipartimento</w:t>
      </w:r>
      <w:r>
        <w:rPr>
          <w:i/>
          <w:spacing w:val="1"/>
          <w:sz w:val="16"/>
        </w:rPr>
        <w:t xml:space="preserve"> </w:t>
      </w:r>
      <w:r>
        <w:rPr>
          <w:i/>
          <w:sz w:val="16"/>
        </w:rPr>
        <w:t>della</w:t>
      </w:r>
      <w:r>
        <w:rPr>
          <w:i/>
          <w:spacing w:val="36"/>
          <w:sz w:val="16"/>
        </w:rPr>
        <w:t xml:space="preserve"> </w:t>
      </w:r>
      <w:r>
        <w:rPr>
          <w:i/>
          <w:sz w:val="16"/>
        </w:rPr>
        <w:t>funzione</w:t>
      </w:r>
      <w:r>
        <w:rPr>
          <w:i/>
          <w:spacing w:val="1"/>
          <w:sz w:val="16"/>
        </w:rPr>
        <w:t xml:space="preserve"> </w:t>
      </w:r>
      <w:r>
        <w:rPr>
          <w:i/>
          <w:sz w:val="16"/>
        </w:rPr>
        <w:t>pubblica ai sensi dell'articolo 3, comma 2, e che individua gli indirizzi e gli obiettivi strategici ed operativi di cui all'articolo 5, comma 01,</w:t>
      </w:r>
      <w:r>
        <w:rPr>
          <w:i/>
          <w:spacing w:val="1"/>
          <w:sz w:val="16"/>
        </w:rPr>
        <w:t xml:space="preserve"> </w:t>
      </w:r>
      <w:r>
        <w:rPr>
          <w:i/>
          <w:sz w:val="16"/>
        </w:rPr>
        <w:t>lettera</w:t>
      </w:r>
      <w:r>
        <w:rPr>
          <w:i/>
          <w:spacing w:val="12"/>
          <w:sz w:val="16"/>
        </w:rPr>
        <w:t xml:space="preserve"> </w:t>
      </w:r>
      <w:r>
        <w:rPr>
          <w:i/>
          <w:sz w:val="16"/>
        </w:rPr>
        <w:t>b),</w:t>
      </w:r>
      <w:r>
        <w:rPr>
          <w:i/>
          <w:spacing w:val="15"/>
          <w:sz w:val="16"/>
        </w:rPr>
        <w:t xml:space="preserve"> </w:t>
      </w:r>
      <w:r>
        <w:rPr>
          <w:i/>
          <w:sz w:val="16"/>
        </w:rPr>
        <w:t>e</w:t>
      </w:r>
      <w:r>
        <w:rPr>
          <w:i/>
          <w:spacing w:val="13"/>
          <w:sz w:val="16"/>
        </w:rPr>
        <w:t xml:space="preserve"> </w:t>
      </w:r>
      <w:r>
        <w:rPr>
          <w:i/>
          <w:sz w:val="16"/>
        </w:rPr>
        <w:t>definisce,</w:t>
      </w:r>
      <w:r>
        <w:rPr>
          <w:i/>
          <w:spacing w:val="15"/>
          <w:sz w:val="16"/>
        </w:rPr>
        <w:t xml:space="preserve"> </w:t>
      </w:r>
      <w:r>
        <w:rPr>
          <w:i/>
          <w:sz w:val="16"/>
        </w:rPr>
        <w:t>con</w:t>
      </w:r>
      <w:r>
        <w:rPr>
          <w:i/>
          <w:spacing w:val="13"/>
          <w:sz w:val="16"/>
        </w:rPr>
        <w:t xml:space="preserve"> </w:t>
      </w:r>
      <w:r>
        <w:rPr>
          <w:i/>
          <w:sz w:val="16"/>
        </w:rPr>
        <w:t>riferimento</w:t>
      </w:r>
      <w:r>
        <w:rPr>
          <w:i/>
          <w:spacing w:val="12"/>
          <w:sz w:val="16"/>
        </w:rPr>
        <w:t xml:space="preserve"> </w:t>
      </w:r>
      <w:r>
        <w:rPr>
          <w:i/>
          <w:sz w:val="16"/>
        </w:rPr>
        <w:t>agli</w:t>
      </w:r>
      <w:r>
        <w:rPr>
          <w:i/>
          <w:spacing w:val="13"/>
          <w:sz w:val="16"/>
        </w:rPr>
        <w:t xml:space="preserve"> </w:t>
      </w:r>
      <w:r>
        <w:rPr>
          <w:i/>
          <w:sz w:val="16"/>
        </w:rPr>
        <w:t>obiettivi</w:t>
      </w:r>
      <w:r>
        <w:rPr>
          <w:i/>
          <w:spacing w:val="12"/>
          <w:sz w:val="16"/>
        </w:rPr>
        <w:t xml:space="preserve"> </w:t>
      </w:r>
      <w:r>
        <w:rPr>
          <w:i/>
          <w:sz w:val="16"/>
        </w:rPr>
        <w:t>finali</w:t>
      </w:r>
      <w:r>
        <w:rPr>
          <w:i/>
          <w:spacing w:val="13"/>
          <w:sz w:val="16"/>
        </w:rPr>
        <w:t xml:space="preserve"> </w:t>
      </w:r>
      <w:r>
        <w:rPr>
          <w:i/>
          <w:sz w:val="16"/>
        </w:rPr>
        <w:t>ed</w:t>
      </w:r>
      <w:r>
        <w:rPr>
          <w:i/>
          <w:spacing w:val="13"/>
          <w:sz w:val="16"/>
        </w:rPr>
        <w:t xml:space="preserve"> </w:t>
      </w:r>
      <w:r>
        <w:rPr>
          <w:i/>
          <w:sz w:val="16"/>
        </w:rPr>
        <w:t>intermedi</w:t>
      </w:r>
      <w:r>
        <w:rPr>
          <w:i/>
          <w:spacing w:val="12"/>
          <w:sz w:val="16"/>
        </w:rPr>
        <w:t xml:space="preserve"> </w:t>
      </w:r>
      <w:r>
        <w:rPr>
          <w:i/>
          <w:sz w:val="16"/>
        </w:rPr>
        <w:t>ed</w:t>
      </w:r>
      <w:r>
        <w:rPr>
          <w:i/>
          <w:spacing w:val="16"/>
          <w:sz w:val="16"/>
        </w:rPr>
        <w:t xml:space="preserve"> </w:t>
      </w:r>
      <w:r>
        <w:rPr>
          <w:i/>
          <w:sz w:val="16"/>
        </w:rPr>
        <w:t>alle</w:t>
      </w:r>
      <w:r>
        <w:rPr>
          <w:i/>
          <w:spacing w:val="13"/>
          <w:sz w:val="16"/>
        </w:rPr>
        <w:t xml:space="preserve"> </w:t>
      </w:r>
      <w:r>
        <w:rPr>
          <w:i/>
          <w:sz w:val="16"/>
        </w:rPr>
        <w:t>risorse,</w:t>
      </w:r>
      <w:r>
        <w:rPr>
          <w:i/>
          <w:spacing w:val="15"/>
          <w:sz w:val="16"/>
        </w:rPr>
        <w:t xml:space="preserve"> </w:t>
      </w:r>
      <w:r>
        <w:rPr>
          <w:i/>
          <w:sz w:val="16"/>
        </w:rPr>
        <w:t>gli</w:t>
      </w:r>
      <w:r>
        <w:rPr>
          <w:i/>
          <w:spacing w:val="13"/>
          <w:sz w:val="16"/>
        </w:rPr>
        <w:t xml:space="preserve"> </w:t>
      </w:r>
      <w:r>
        <w:rPr>
          <w:i/>
          <w:sz w:val="16"/>
        </w:rPr>
        <w:t>indicatori</w:t>
      </w:r>
      <w:r>
        <w:rPr>
          <w:i/>
          <w:spacing w:val="15"/>
          <w:sz w:val="16"/>
        </w:rPr>
        <w:t xml:space="preserve"> </w:t>
      </w:r>
      <w:r>
        <w:rPr>
          <w:i/>
          <w:sz w:val="16"/>
        </w:rPr>
        <w:t>per</w:t>
      </w:r>
      <w:r>
        <w:rPr>
          <w:i/>
          <w:spacing w:val="14"/>
          <w:sz w:val="16"/>
        </w:rPr>
        <w:t xml:space="preserve"> </w:t>
      </w:r>
      <w:r>
        <w:rPr>
          <w:i/>
          <w:sz w:val="16"/>
        </w:rPr>
        <w:t>la</w:t>
      </w:r>
      <w:r>
        <w:rPr>
          <w:i/>
          <w:spacing w:val="12"/>
          <w:sz w:val="16"/>
        </w:rPr>
        <w:t xml:space="preserve"> </w:t>
      </w:r>
      <w:r>
        <w:rPr>
          <w:i/>
          <w:sz w:val="16"/>
        </w:rPr>
        <w:t>misurazione</w:t>
      </w:r>
      <w:r>
        <w:rPr>
          <w:i/>
          <w:spacing w:val="14"/>
          <w:sz w:val="16"/>
        </w:rPr>
        <w:t xml:space="preserve"> </w:t>
      </w:r>
      <w:r>
        <w:rPr>
          <w:i/>
          <w:sz w:val="16"/>
        </w:rPr>
        <w:t>e</w:t>
      </w:r>
      <w:r>
        <w:rPr>
          <w:i/>
          <w:spacing w:val="14"/>
          <w:sz w:val="16"/>
        </w:rPr>
        <w:t xml:space="preserve"> </w:t>
      </w:r>
      <w:r>
        <w:rPr>
          <w:i/>
          <w:sz w:val="16"/>
        </w:rPr>
        <w:t>la</w:t>
      </w:r>
      <w:r>
        <w:rPr>
          <w:i/>
          <w:spacing w:val="12"/>
          <w:sz w:val="16"/>
        </w:rPr>
        <w:t xml:space="preserve"> </w:t>
      </w:r>
      <w:r>
        <w:rPr>
          <w:i/>
          <w:sz w:val="16"/>
        </w:rPr>
        <w:t>valutazione</w:t>
      </w:r>
      <w:r>
        <w:rPr>
          <w:i/>
          <w:spacing w:val="1"/>
          <w:sz w:val="16"/>
        </w:rPr>
        <w:t xml:space="preserve"> </w:t>
      </w:r>
      <w:r>
        <w:rPr>
          <w:i/>
          <w:sz w:val="16"/>
        </w:rPr>
        <w:t>della</w:t>
      </w:r>
      <w:r>
        <w:rPr>
          <w:i/>
          <w:spacing w:val="-3"/>
          <w:sz w:val="16"/>
        </w:rPr>
        <w:t xml:space="preserve"> </w:t>
      </w:r>
      <w:r>
        <w:rPr>
          <w:i/>
          <w:sz w:val="16"/>
        </w:rPr>
        <w:t>performance</w:t>
      </w:r>
      <w:r>
        <w:rPr>
          <w:i/>
          <w:spacing w:val="-2"/>
          <w:sz w:val="16"/>
        </w:rPr>
        <w:t xml:space="preserve"> </w:t>
      </w:r>
      <w:r>
        <w:rPr>
          <w:i/>
          <w:sz w:val="16"/>
        </w:rPr>
        <w:t>dell'amministrazione,</w:t>
      </w:r>
      <w:r>
        <w:rPr>
          <w:i/>
          <w:spacing w:val="-1"/>
          <w:sz w:val="16"/>
        </w:rPr>
        <w:t xml:space="preserve"> </w:t>
      </w:r>
      <w:r>
        <w:rPr>
          <w:i/>
          <w:sz w:val="16"/>
        </w:rPr>
        <w:t>nonché</w:t>
      </w:r>
      <w:r>
        <w:rPr>
          <w:i/>
          <w:spacing w:val="-1"/>
          <w:sz w:val="16"/>
        </w:rPr>
        <w:t xml:space="preserve"> </w:t>
      </w:r>
      <w:r>
        <w:rPr>
          <w:i/>
          <w:sz w:val="16"/>
        </w:rPr>
        <w:t>gli obiettivi</w:t>
      </w:r>
      <w:r>
        <w:rPr>
          <w:i/>
          <w:spacing w:val="-2"/>
          <w:sz w:val="16"/>
        </w:rPr>
        <w:t xml:space="preserve"> </w:t>
      </w:r>
      <w:r>
        <w:rPr>
          <w:i/>
          <w:sz w:val="16"/>
        </w:rPr>
        <w:t>assegnati</w:t>
      </w:r>
      <w:r>
        <w:rPr>
          <w:i/>
          <w:spacing w:val="-2"/>
          <w:sz w:val="16"/>
        </w:rPr>
        <w:t xml:space="preserve"> </w:t>
      </w:r>
      <w:r>
        <w:rPr>
          <w:i/>
          <w:sz w:val="16"/>
        </w:rPr>
        <w:t>al personale</w:t>
      </w:r>
      <w:r>
        <w:rPr>
          <w:i/>
          <w:spacing w:val="-1"/>
          <w:sz w:val="16"/>
        </w:rPr>
        <w:t xml:space="preserve"> </w:t>
      </w:r>
      <w:r>
        <w:rPr>
          <w:i/>
          <w:sz w:val="16"/>
        </w:rPr>
        <w:t>dirigenziale</w:t>
      </w:r>
      <w:r>
        <w:rPr>
          <w:i/>
          <w:spacing w:val="-1"/>
          <w:sz w:val="16"/>
        </w:rPr>
        <w:t xml:space="preserve"> </w:t>
      </w:r>
      <w:r>
        <w:rPr>
          <w:i/>
          <w:sz w:val="16"/>
        </w:rPr>
        <w:t>ed</w:t>
      </w:r>
      <w:r>
        <w:rPr>
          <w:i/>
          <w:spacing w:val="-3"/>
          <w:sz w:val="16"/>
        </w:rPr>
        <w:t xml:space="preserve"> </w:t>
      </w:r>
      <w:r>
        <w:rPr>
          <w:i/>
          <w:sz w:val="16"/>
        </w:rPr>
        <w:t>i</w:t>
      </w:r>
      <w:r>
        <w:rPr>
          <w:i/>
          <w:spacing w:val="-2"/>
          <w:sz w:val="16"/>
        </w:rPr>
        <w:t xml:space="preserve"> </w:t>
      </w:r>
      <w:r>
        <w:rPr>
          <w:i/>
          <w:sz w:val="16"/>
        </w:rPr>
        <w:t>relativi indicatori;</w:t>
      </w:r>
    </w:p>
    <w:p w14:paraId="3FC4A953" w14:textId="77777777" w:rsidR="00DB60C8" w:rsidRDefault="00DB60C8" w:rsidP="00D43656">
      <w:pPr>
        <w:pStyle w:val="Paragrafoelenco"/>
        <w:numPr>
          <w:ilvl w:val="2"/>
          <w:numId w:val="38"/>
        </w:numPr>
        <w:tabs>
          <w:tab w:val="left" w:pos="953"/>
        </w:tabs>
        <w:ind w:right="466"/>
        <w:jc w:val="both"/>
        <w:rPr>
          <w:i/>
          <w:sz w:val="16"/>
        </w:rPr>
      </w:pPr>
      <w:r>
        <w:rPr>
          <w:i/>
          <w:sz w:val="16"/>
        </w:rPr>
        <w:t>entro il 30 giugno, la Relazione annuale sulla performance, che è approvata dall'organo di indirizzo politico-amministrativo e validata</w:t>
      </w:r>
      <w:r>
        <w:rPr>
          <w:i/>
          <w:spacing w:val="1"/>
          <w:sz w:val="16"/>
        </w:rPr>
        <w:t xml:space="preserve"> </w:t>
      </w:r>
      <w:r>
        <w:rPr>
          <w:i/>
          <w:sz w:val="16"/>
        </w:rPr>
        <w:t>dall'Organismo di valutazione ai sensi dell'articolo 14 e che evidenzia, a consuntivo, con riferimento all'anno precedente, i risultati</w:t>
      </w:r>
      <w:r>
        <w:rPr>
          <w:i/>
          <w:spacing w:val="1"/>
          <w:sz w:val="16"/>
        </w:rPr>
        <w:t xml:space="preserve"> </w:t>
      </w:r>
      <w:r>
        <w:rPr>
          <w:i/>
          <w:sz w:val="16"/>
        </w:rPr>
        <w:t>organizzativi</w:t>
      </w:r>
      <w:r>
        <w:rPr>
          <w:i/>
          <w:spacing w:val="2"/>
          <w:sz w:val="16"/>
        </w:rPr>
        <w:t xml:space="preserve"> </w:t>
      </w:r>
      <w:r>
        <w:rPr>
          <w:i/>
          <w:sz w:val="16"/>
        </w:rPr>
        <w:t>e</w:t>
      </w:r>
      <w:r>
        <w:rPr>
          <w:i/>
          <w:spacing w:val="3"/>
          <w:sz w:val="16"/>
        </w:rPr>
        <w:t xml:space="preserve"> </w:t>
      </w:r>
      <w:r>
        <w:rPr>
          <w:i/>
          <w:sz w:val="16"/>
        </w:rPr>
        <w:t>individuali</w:t>
      </w:r>
      <w:r>
        <w:rPr>
          <w:i/>
          <w:spacing w:val="3"/>
          <w:sz w:val="16"/>
        </w:rPr>
        <w:t xml:space="preserve"> </w:t>
      </w:r>
      <w:r>
        <w:rPr>
          <w:i/>
          <w:sz w:val="16"/>
        </w:rPr>
        <w:t>raggiunti</w:t>
      </w:r>
      <w:r>
        <w:rPr>
          <w:i/>
          <w:spacing w:val="2"/>
          <w:sz w:val="16"/>
        </w:rPr>
        <w:t xml:space="preserve"> </w:t>
      </w:r>
      <w:r>
        <w:rPr>
          <w:i/>
          <w:sz w:val="16"/>
        </w:rPr>
        <w:t>rispetto</w:t>
      </w:r>
      <w:r>
        <w:rPr>
          <w:i/>
          <w:spacing w:val="3"/>
          <w:sz w:val="16"/>
        </w:rPr>
        <w:t xml:space="preserve"> </w:t>
      </w:r>
      <w:r>
        <w:rPr>
          <w:i/>
          <w:sz w:val="16"/>
        </w:rPr>
        <w:t>ai</w:t>
      </w:r>
      <w:r>
        <w:rPr>
          <w:i/>
          <w:spacing w:val="3"/>
          <w:sz w:val="16"/>
        </w:rPr>
        <w:t xml:space="preserve"> </w:t>
      </w:r>
      <w:r>
        <w:rPr>
          <w:i/>
          <w:sz w:val="16"/>
        </w:rPr>
        <w:t>singoli</w:t>
      </w:r>
      <w:r>
        <w:rPr>
          <w:i/>
          <w:spacing w:val="2"/>
          <w:sz w:val="16"/>
        </w:rPr>
        <w:t xml:space="preserve"> </w:t>
      </w:r>
      <w:r>
        <w:rPr>
          <w:i/>
          <w:sz w:val="16"/>
        </w:rPr>
        <w:t>obiettivi</w:t>
      </w:r>
      <w:r>
        <w:rPr>
          <w:i/>
          <w:spacing w:val="3"/>
          <w:sz w:val="16"/>
        </w:rPr>
        <w:t xml:space="preserve"> </w:t>
      </w:r>
      <w:r>
        <w:rPr>
          <w:i/>
          <w:sz w:val="16"/>
        </w:rPr>
        <w:t>programmati</w:t>
      </w:r>
      <w:r>
        <w:rPr>
          <w:i/>
          <w:spacing w:val="2"/>
          <w:sz w:val="16"/>
        </w:rPr>
        <w:t xml:space="preserve"> </w:t>
      </w:r>
      <w:r>
        <w:rPr>
          <w:i/>
          <w:sz w:val="16"/>
        </w:rPr>
        <w:t>ed</w:t>
      </w:r>
      <w:r>
        <w:rPr>
          <w:i/>
          <w:spacing w:val="3"/>
          <w:sz w:val="16"/>
        </w:rPr>
        <w:t xml:space="preserve"> </w:t>
      </w:r>
      <w:r>
        <w:rPr>
          <w:i/>
          <w:sz w:val="16"/>
        </w:rPr>
        <w:t>alle</w:t>
      </w:r>
      <w:r>
        <w:rPr>
          <w:i/>
          <w:spacing w:val="3"/>
          <w:sz w:val="16"/>
        </w:rPr>
        <w:t xml:space="preserve"> </w:t>
      </w:r>
      <w:r>
        <w:rPr>
          <w:i/>
          <w:sz w:val="16"/>
        </w:rPr>
        <w:t>risorse,</w:t>
      </w:r>
      <w:r>
        <w:rPr>
          <w:i/>
          <w:spacing w:val="3"/>
          <w:sz w:val="16"/>
        </w:rPr>
        <w:t xml:space="preserve"> </w:t>
      </w:r>
      <w:r>
        <w:rPr>
          <w:i/>
          <w:sz w:val="16"/>
        </w:rPr>
        <w:t>con</w:t>
      </w:r>
      <w:r>
        <w:rPr>
          <w:i/>
          <w:spacing w:val="3"/>
          <w:sz w:val="16"/>
        </w:rPr>
        <w:t xml:space="preserve"> </w:t>
      </w:r>
      <w:r>
        <w:rPr>
          <w:i/>
          <w:sz w:val="16"/>
        </w:rPr>
        <w:t>rilevazione</w:t>
      </w:r>
      <w:r>
        <w:rPr>
          <w:i/>
          <w:spacing w:val="3"/>
          <w:sz w:val="16"/>
        </w:rPr>
        <w:t xml:space="preserve"> </w:t>
      </w:r>
      <w:r>
        <w:rPr>
          <w:i/>
          <w:sz w:val="16"/>
        </w:rPr>
        <w:t>degli</w:t>
      </w:r>
      <w:r>
        <w:rPr>
          <w:i/>
          <w:spacing w:val="5"/>
          <w:sz w:val="16"/>
        </w:rPr>
        <w:t xml:space="preserve"> </w:t>
      </w:r>
      <w:r>
        <w:rPr>
          <w:i/>
          <w:sz w:val="16"/>
        </w:rPr>
        <w:t>eventuali</w:t>
      </w:r>
      <w:r>
        <w:rPr>
          <w:i/>
          <w:spacing w:val="2"/>
          <w:sz w:val="16"/>
        </w:rPr>
        <w:t xml:space="preserve"> </w:t>
      </w:r>
      <w:r>
        <w:rPr>
          <w:i/>
          <w:sz w:val="16"/>
        </w:rPr>
        <w:t>scostamenti,</w:t>
      </w:r>
      <w:r>
        <w:rPr>
          <w:i/>
          <w:spacing w:val="4"/>
          <w:sz w:val="16"/>
        </w:rPr>
        <w:t xml:space="preserve"> </w:t>
      </w:r>
      <w:r>
        <w:rPr>
          <w:i/>
          <w:sz w:val="16"/>
        </w:rPr>
        <w:t>e</w:t>
      </w:r>
      <w:r>
        <w:rPr>
          <w:i/>
          <w:spacing w:val="1"/>
          <w:sz w:val="16"/>
        </w:rPr>
        <w:t xml:space="preserve"> </w:t>
      </w:r>
      <w:r>
        <w:rPr>
          <w:i/>
          <w:sz w:val="16"/>
        </w:rPr>
        <w:t>il</w:t>
      </w:r>
      <w:r>
        <w:rPr>
          <w:i/>
          <w:spacing w:val="-2"/>
          <w:sz w:val="16"/>
        </w:rPr>
        <w:t xml:space="preserve"> </w:t>
      </w:r>
      <w:r>
        <w:rPr>
          <w:i/>
          <w:sz w:val="16"/>
        </w:rPr>
        <w:t>bilancio</w:t>
      </w:r>
      <w:r>
        <w:rPr>
          <w:i/>
          <w:spacing w:val="1"/>
          <w:sz w:val="16"/>
        </w:rPr>
        <w:t xml:space="preserve"> </w:t>
      </w:r>
      <w:r>
        <w:rPr>
          <w:i/>
          <w:sz w:val="16"/>
        </w:rPr>
        <w:t>di</w:t>
      </w:r>
      <w:r>
        <w:rPr>
          <w:i/>
          <w:spacing w:val="-1"/>
          <w:sz w:val="16"/>
        </w:rPr>
        <w:t xml:space="preserve"> </w:t>
      </w:r>
      <w:r>
        <w:rPr>
          <w:i/>
          <w:sz w:val="16"/>
        </w:rPr>
        <w:t>genere realizzato”.</w:t>
      </w:r>
    </w:p>
    <w:p w14:paraId="76A0B907" w14:textId="77777777" w:rsidR="00DB60C8" w:rsidRDefault="00DB60C8" w:rsidP="00DB60C8">
      <w:pPr>
        <w:ind w:left="232" w:right="468" w:hanging="1"/>
        <w:jc w:val="both"/>
        <w:rPr>
          <w:sz w:val="16"/>
        </w:rPr>
      </w:pPr>
      <w:r>
        <w:rPr>
          <w:sz w:val="16"/>
        </w:rPr>
        <w:t>Il</w:t>
      </w:r>
      <w:r>
        <w:rPr>
          <w:spacing w:val="1"/>
          <w:sz w:val="16"/>
        </w:rPr>
        <w:t xml:space="preserve"> </w:t>
      </w:r>
      <w:r>
        <w:rPr>
          <w:sz w:val="16"/>
        </w:rPr>
        <w:t>documento</w:t>
      </w:r>
      <w:r>
        <w:rPr>
          <w:spacing w:val="1"/>
          <w:sz w:val="16"/>
        </w:rPr>
        <w:t xml:space="preserve"> </w:t>
      </w:r>
      <w:r>
        <w:rPr>
          <w:sz w:val="16"/>
        </w:rPr>
        <w:t>di</w:t>
      </w:r>
      <w:r>
        <w:rPr>
          <w:spacing w:val="1"/>
          <w:sz w:val="16"/>
        </w:rPr>
        <w:t xml:space="preserve"> </w:t>
      </w:r>
      <w:r>
        <w:rPr>
          <w:sz w:val="16"/>
        </w:rPr>
        <w:t>programmazione</w:t>
      </w:r>
      <w:r>
        <w:rPr>
          <w:spacing w:val="1"/>
          <w:sz w:val="16"/>
        </w:rPr>
        <w:t xml:space="preserve"> </w:t>
      </w:r>
      <w:r>
        <w:rPr>
          <w:sz w:val="16"/>
        </w:rPr>
        <w:t>della</w:t>
      </w:r>
      <w:r>
        <w:rPr>
          <w:spacing w:val="1"/>
          <w:sz w:val="16"/>
        </w:rPr>
        <w:t xml:space="preserve"> </w:t>
      </w:r>
      <w:r>
        <w:rPr>
          <w:sz w:val="16"/>
        </w:rPr>
        <w:t>performance</w:t>
      </w:r>
      <w:r>
        <w:rPr>
          <w:spacing w:val="1"/>
          <w:sz w:val="16"/>
        </w:rPr>
        <w:t xml:space="preserve"> </w:t>
      </w:r>
      <w:r>
        <w:rPr>
          <w:sz w:val="16"/>
        </w:rPr>
        <w:t>ha</w:t>
      </w:r>
      <w:r>
        <w:rPr>
          <w:spacing w:val="1"/>
          <w:sz w:val="16"/>
        </w:rPr>
        <w:t xml:space="preserve"> </w:t>
      </w:r>
      <w:r>
        <w:rPr>
          <w:sz w:val="16"/>
        </w:rPr>
        <w:t>valenza</w:t>
      </w:r>
      <w:r>
        <w:rPr>
          <w:spacing w:val="1"/>
          <w:sz w:val="16"/>
        </w:rPr>
        <w:t xml:space="preserve"> </w:t>
      </w:r>
      <w:r>
        <w:rPr>
          <w:sz w:val="16"/>
        </w:rPr>
        <w:t>triennale</w:t>
      </w:r>
      <w:r>
        <w:rPr>
          <w:spacing w:val="1"/>
          <w:sz w:val="16"/>
        </w:rPr>
        <w:t xml:space="preserve"> </w:t>
      </w:r>
      <w:r>
        <w:rPr>
          <w:sz w:val="16"/>
        </w:rPr>
        <w:t>ed</w:t>
      </w:r>
      <w:r>
        <w:rPr>
          <w:spacing w:val="1"/>
          <w:sz w:val="16"/>
        </w:rPr>
        <w:t xml:space="preserve"> </w:t>
      </w:r>
      <w:r>
        <w:rPr>
          <w:sz w:val="16"/>
        </w:rPr>
        <w:t>assegna</w:t>
      </w:r>
      <w:r>
        <w:rPr>
          <w:spacing w:val="1"/>
          <w:sz w:val="16"/>
        </w:rPr>
        <w:t xml:space="preserve"> </w:t>
      </w:r>
      <w:r>
        <w:rPr>
          <w:sz w:val="16"/>
        </w:rPr>
        <w:t>gli</w:t>
      </w:r>
      <w:r>
        <w:rPr>
          <w:spacing w:val="1"/>
          <w:sz w:val="16"/>
        </w:rPr>
        <w:t xml:space="preserve"> </w:t>
      </w:r>
      <w:r>
        <w:rPr>
          <w:sz w:val="16"/>
        </w:rPr>
        <w:t>obiettivi</w:t>
      </w:r>
      <w:r>
        <w:rPr>
          <w:spacing w:val="1"/>
          <w:sz w:val="16"/>
        </w:rPr>
        <w:t xml:space="preserve"> </w:t>
      </w:r>
      <w:r>
        <w:rPr>
          <w:sz w:val="16"/>
        </w:rPr>
        <w:t>di</w:t>
      </w:r>
      <w:r>
        <w:rPr>
          <w:spacing w:val="1"/>
          <w:sz w:val="16"/>
        </w:rPr>
        <w:t xml:space="preserve"> </w:t>
      </w:r>
      <w:r>
        <w:rPr>
          <w:sz w:val="16"/>
        </w:rPr>
        <w:t>performance</w:t>
      </w:r>
      <w:r>
        <w:rPr>
          <w:spacing w:val="1"/>
          <w:sz w:val="16"/>
        </w:rPr>
        <w:t xml:space="preserve"> </w:t>
      </w:r>
      <w:r>
        <w:rPr>
          <w:sz w:val="16"/>
        </w:rPr>
        <w:t>annuali.</w:t>
      </w:r>
      <w:r>
        <w:rPr>
          <w:spacing w:val="1"/>
          <w:sz w:val="16"/>
        </w:rPr>
        <w:t xml:space="preserve"> </w:t>
      </w:r>
      <w:r>
        <w:rPr>
          <w:sz w:val="16"/>
        </w:rPr>
        <w:t>Il</w:t>
      </w:r>
      <w:r>
        <w:rPr>
          <w:spacing w:val="1"/>
          <w:sz w:val="16"/>
        </w:rPr>
        <w:t xml:space="preserve"> </w:t>
      </w:r>
      <w:r>
        <w:rPr>
          <w:sz w:val="16"/>
        </w:rPr>
        <w:t>documento</w:t>
      </w:r>
      <w:r>
        <w:rPr>
          <w:spacing w:val="1"/>
          <w:sz w:val="16"/>
        </w:rPr>
        <w:t xml:space="preserve"> </w:t>
      </w:r>
      <w:r>
        <w:rPr>
          <w:sz w:val="16"/>
        </w:rPr>
        <w:t>di</w:t>
      </w:r>
      <w:r>
        <w:rPr>
          <w:spacing w:val="1"/>
          <w:sz w:val="16"/>
        </w:rPr>
        <w:t xml:space="preserve"> </w:t>
      </w:r>
      <w:r>
        <w:rPr>
          <w:sz w:val="16"/>
        </w:rPr>
        <w:t>rendicontazione</w:t>
      </w:r>
      <w:r>
        <w:rPr>
          <w:spacing w:val="-1"/>
          <w:sz w:val="16"/>
        </w:rPr>
        <w:t xml:space="preserve"> </w:t>
      </w:r>
      <w:r>
        <w:rPr>
          <w:sz w:val="16"/>
        </w:rPr>
        <w:t>ha</w:t>
      </w:r>
      <w:r>
        <w:rPr>
          <w:spacing w:val="-2"/>
          <w:sz w:val="16"/>
        </w:rPr>
        <w:t xml:space="preserve"> </w:t>
      </w:r>
      <w:r>
        <w:rPr>
          <w:sz w:val="16"/>
        </w:rPr>
        <w:t>invece</w:t>
      </w:r>
      <w:r>
        <w:rPr>
          <w:spacing w:val="-2"/>
          <w:sz w:val="16"/>
        </w:rPr>
        <w:t xml:space="preserve"> </w:t>
      </w:r>
      <w:r>
        <w:rPr>
          <w:sz w:val="16"/>
        </w:rPr>
        <w:t>valenza</w:t>
      </w:r>
      <w:r>
        <w:rPr>
          <w:spacing w:val="-2"/>
          <w:sz w:val="16"/>
        </w:rPr>
        <w:t xml:space="preserve"> </w:t>
      </w:r>
      <w:r>
        <w:rPr>
          <w:sz w:val="16"/>
        </w:rPr>
        <w:t>annuale</w:t>
      </w:r>
      <w:r>
        <w:rPr>
          <w:spacing w:val="-3"/>
          <w:sz w:val="16"/>
        </w:rPr>
        <w:t xml:space="preserve"> </w:t>
      </w:r>
      <w:r>
        <w:rPr>
          <w:sz w:val="16"/>
        </w:rPr>
        <w:t>in</w:t>
      </w:r>
      <w:r>
        <w:rPr>
          <w:spacing w:val="-2"/>
          <w:sz w:val="16"/>
        </w:rPr>
        <w:t xml:space="preserve"> </w:t>
      </w:r>
      <w:r>
        <w:rPr>
          <w:sz w:val="16"/>
        </w:rPr>
        <w:t>quanto verifica il</w:t>
      </w:r>
      <w:r>
        <w:rPr>
          <w:spacing w:val="-2"/>
          <w:sz w:val="16"/>
        </w:rPr>
        <w:t xml:space="preserve"> </w:t>
      </w:r>
      <w:r>
        <w:rPr>
          <w:sz w:val="16"/>
        </w:rPr>
        <w:t>grado</w:t>
      </w:r>
      <w:r>
        <w:rPr>
          <w:spacing w:val="-2"/>
          <w:sz w:val="16"/>
        </w:rPr>
        <w:t xml:space="preserve"> </w:t>
      </w:r>
      <w:r>
        <w:rPr>
          <w:sz w:val="16"/>
        </w:rPr>
        <w:t>di</w:t>
      </w:r>
      <w:r>
        <w:rPr>
          <w:spacing w:val="-2"/>
          <w:sz w:val="16"/>
        </w:rPr>
        <w:t xml:space="preserve"> </w:t>
      </w:r>
      <w:r>
        <w:rPr>
          <w:sz w:val="16"/>
        </w:rPr>
        <w:t>raggiungimento</w:t>
      </w:r>
      <w:r>
        <w:rPr>
          <w:spacing w:val="-2"/>
          <w:sz w:val="16"/>
        </w:rPr>
        <w:t xml:space="preserve"> </w:t>
      </w:r>
      <w:r>
        <w:rPr>
          <w:sz w:val="16"/>
        </w:rPr>
        <w:t>degli</w:t>
      </w:r>
      <w:r>
        <w:rPr>
          <w:spacing w:val="-3"/>
          <w:sz w:val="16"/>
        </w:rPr>
        <w:t xml:space="preserve"> </w:t>
      </w:r>
      <w:r>
        <w:rPr>
          <w:sz w:val="16"/>
        </w:rPr>
        <w:t>obiettivi</w:t>
      </w:r>
      <w:r>
        <w:rPr>
          <w:spacing w:val="-2"/>
          <w:sz w:val="16"/>
        </w:rPr>
        <w:t xml:space="preserve"> </w:t>
      </w:r>
      <w:r>
        <w:rPr>
          <w:sz w:val="16"/>
        </w:rPr>
        <w:t>assegnati nell’anno</w:t>
      </w:r>
      <w:r>
        <w:rPr>
          <w:spacing w:val="-2"/>
          <w:sz w:val="16"/>
        </w:rPr>
        <w:t xml:space="preserve"> </w:t>
      </w:r>
      <w:r>
        <w:rPr>
          <w:sz w:val="16"/>
        </w:rPr>
        <w:t>precedente.</w:t>
      </w:r>
    </w:p>
    <w:p w14:paraId="0EE7469E" w14:textId="77777777" w:rsidR="00DB60C8" w:rsidRDefault="00DB60C8" w:rsidP="00DB60C8">
      <w:pPr>
        <w:widowControl/>
        <w:autoSpaceDE/>
        <w:autoSpaceDN/>
        <w:rPr>
          <w:sz w:val="16"/>
        </w:rPr>
        <w:sectPr w:rsidR="00DB60C8" w:rsidSect="00FC57C3">
          <w:headerReference w:type="default" r:id="rId21"/>
          <w:footerReference w:type="default" r:id="rId22"/>
          <w:pgSz w:w="11900" w:h="16840"/>
          <w:pgMar w:top="851" w:right="658" w:bottom="1202" w:left="902" w:header="0" w:footer="924" w:gutter="0"/>
          <w:cols w:space="720"/>
        </w:sectPr>
      </w:pPr>
    </w:p>
    <w:p w14:paraId="598CE5A7" w14:textId="77777777" w:rsidR="00DB60C8" w:rsidRDefault="00DB60C8" w:rsidP="00456446">
      <w:pPr>
        <w:pStyle w:val="Corpotesto"/>
        <w:ind w:right="466"/>
        <w:jc w:val="both"/>
      </w:pPr>
      <w:r>
        <w:t>L’operato dell’Amministrazione è oggetto di analisi non solo in termini di risultati raggiunti ma anche di</w:t>
      </w:r>
      <w:r>
        <w:rPr>
          <w:spacing w:val="1"/>
        </w:rPr>
        <w:t xml:space="preserve"> </w:t>
      </w:r>
      <w:r>
        <w:t>risorse</w:t>
      </w:r>
      <w:r>
        <w:rPr>
          <w:spacing w:val="1"/>
        </w:rPr>
        <w:t xml:space="preserve"> </w:t>
      </w:r>
      <w:r>
        <w:t>umane,</w:t>
      </w:r>
      <w:r>
        <w:rPr>
          <w:spacing w:val="1"/>
        </w:rPr>
        <w:t xml:space="preserve"> </w:t>
      </w:r>
      <w:r>
        <w:t>strumentali</w:t>
      </w:r>
      <w:r>
        <w:rPr>
          <w:spacing w:val="1"/>
        </w:rPr>
        <w:t xml:space="preserve"> </w:t>
      </w:r>
      <w:r>
        <w:t>e</w:t>
      </w:r>
      <w:r>
        <w:rPr>
          <w:spacing w:val="1"/>
        </w:rPr>
        <w:t xml:space="preserve"> </w:t>
      </w:r>
      <w:r>
        <w:t>finanziarie</w:t>
      </w:r>
      <w:r>
        <w:rPr>
          <w:spacing w:val="1"/>
        </w:rPr>
        <w:t xml:space="preserve"> </w:t>
      </w:r>
      <w:r>
        <w:t>utilizzate</w:t>
      </w:r>
      <w:r>
        <w:rPr>
          <w:spacing w:val="1"/>
        </w:rPr>
        <w:t xml:space="preserve"> </w:t>
      </w:r>
      <w:r>
        <w:t>per</w:t>
      </w:r>
      <w:r>
        <w:rPr>
          <w:spacing w:val="1"/>
        </w:rPr>
        <w:t xml:space="preserve"> </w:t>
      </w:r>
      <w:r>
        <w:t>il</w:t>
      </w:r>
      <w:r>
        <w:rPr>
          <w:spacing w:val="1"/>
        </w:rPr>
        <w:t xml:space="preserve"> </w:t>
      </w:r>
      <w:r>
        <w:t>loro</w:t>
      </w:r>
      <w:r>
        <w:rPr>
          <w:spacing w:val="1"/>
        </w:rPr>
        <w:t xml:space="preserve"> </w:t>
      </w:r>
      <w:r>
        <w:t>conseguimento.</w:t>
      </w:r>
      <w:r>
        <w:rPr>
          <w:spacing w:val="1"/>
        </w:rPr>
        <w:t xml:space="preserve"> </w:t>
      </w:r>
      <w:r>
        <w:t>Un</w:t>
      </w:r>
      <w:r>
        <w:rPr>
          <w:spacing w:val="1"/>
        </w:rPr>
        <w:t xml:space="preserve"> </w:t>
      </w:r>
      <w:r>
        <w:t>Ente</w:t>
      </w:r>
      <w:r>
        <w:rPr>
          <w:spacing w:val="1"/>
        </w:rPr>
        <w:t xml:space="preserve"> </w:t>
      </w:r>
      <w:r>
        <w:t>è</w:t>
      </w:r>
      <w:r>
        <w:rPr>
          <w:spacing w:val="1"/>
        </w:rPr>
        <w:t xml:space="preserve"> </w:t>
      </w:r>
      <w:r>
        <w:t>efficiente</w:t>
      </w:r>
      <w:r>
        <w:rPr>
          <w:spacing w:val="1"/>
        </w:rPr>
        <w:t xml:space="preserve"> </w:t>
      </w:r>
      <w:r>
        <w:t>se</w:t>
      </w:r>
      <w:r>
        <w:rPr>
          <w:spacing w:val="1"/>
        </w:rPr>
        <w:t xml:space="preserve"> </w:t>
      </w:r>
      <w:r>
        <w:t>raggiunge un obiettivo senza un eccessivo dispendio delle risorse a propria disposizione. Gli strumenti di cui</w:t>
      </w:r>
      <w:r>
        <w:rPr>
          <w:spacing w:val="-47"/>
        </w:rPr>
        <w:t xml:space="preserve"> </w:t>
      </w:r>
      <w:r>
        <w:t>l’Ente</w:t>
      </w:r>
      <w:r>
        <w:rPr>
          <w:spacing w:val="1"/>
        </w:rPr>
        <w:t xml:space="preserve"> </w:t>
      </w:r>
      <w:r>
        <w:t>dispone</w:t>
      </w:r>
      <w:r>
        <w:rPr>
          <w:spacing w:val="1"/>
        </w:rPr>
        <w:t xml:space="preserve"> </w:t>
      </w:r>
      <w:r>
        <w:t>per</w:t>
      </w:r>
      <w:r>
        <w:rPr>
          <w:spacing w:val="-3"/>
        </w:rPr>
        <w:t xml:space="preserve"> </w:t>
      </w:r>
      <w:r>
        <w:t>la</w:t>
      </w:r>
      <w:r>
        <w:rPr>
          <w:spacing w:val="-3"/>
        </w:rPr>
        <w:t xml:space="preserve"> </w:t>
      </w:r>
      <w:r>
        <w:t>valutazione</w:t>
      </w:r>
      <w:r>
        <w:rPr>
          <w:spacing w:val="1"/>
        </w:rPr>
        <w:t xml:space="preserve"> </w:t>
      </w:r>
      <w:r>
        <w:t>della propria</w:t>
      </w:r>
      <w:r>
        <w:rPr>
          <w:spacing w:val="-3"/>
        </w:rPr>
        <w:t xml:space="preserve"> </w:t>
      </w:r>
      <w:r>
        <w:t>efficienza sono:</w:t>
      </w:r>
    </w:p>
    <w:p w14:paraId="0D5311BC" w14:textId="77777777" w:rsidR="00DB60C8" w:rsidRDefault="00DB60C8" w:rsidP="00456446">
      <w:pPr>
        <w:pStyle w:val="Paragrafoelenco"/>
        <w:numPr>
          <w:ilvl w:val="0"/>
          <w:numId w:val="39"/>
        </w:numPr>
        <w:tabs>
          <w:tab w:val="left" w:pos="593"/>
        </w:tabs>
        <w:ind w:hanging="361"/>
        <w:jc w:val="both"/>
      </w:pPr>
      <w:r>
        <w:t>controllo</w:t>
      </w:r>
      <w:r>
        <w:rPr>
          <w:spacing w:val="-4"/>
        </w:rPr>
        <w:t xml:space="preserve"> </w:t>
      </w:r>
      <w:r>
        <w:t>di</w:t>
      </w:r>
      <w:r>
        <w:rPr>
          <w:spacing w:val="-2"/>
        </w:rPr>
        <w:t xml:space="preserve"> </w:t>
      </w:r>
      <w:r>
        <w:t>regolarità</w:t>
      </w:r>
      <w:r>
        <w:rPr>
          <w:spacing w:val="-3"/>
        </w:rPr>
        <w:t xml:space="preserve"> </w:t>
      </w:r>
      <w:r>
        <w:t>amministrativa</w:t>
      </w:r>
      <w:r>
        <w:rPr>
          <w:spacing w:val="-5"/>
        </w:rPr>
        <w:t xml:space="preserve"> </w:t>
      </w:r>
      <w:r>
        <w:t>e</w:t>
      </w:r>
      <w:r>
        <w:rPr>
          <w:spacing w:val="-1"/>
        </w:rPr>
        <w:t xml:space="preserve"> </w:t>
      </w:r>
      <w:r>
        <w:t>contabile</w:t>
      </w:r>
      <w:r>
        <w:rPr>
          <w:spacing w:val="-5"/>
        </w:rPr>
        <w:t xml:space="preserve"> </w:t>
      </w:r>
      <w:r>
        <w:t>sugli</w:t>
      </w:r>
      <w:r>
        <w:rPr>
          <w:spacing w:val="-5"/>
        </w:rPr>
        <w:t xml:space="preserve"> </w:t>
      </w:r>
      <w:r>
        <w:t>atti;</w:t>
      </w:r>
    </w:p>
    <w:p w14:paraId="46DC1983" w14:textId="77777777" w:rsidR="00DB60C8" w:rsidRDefault="00DB60C8" w:rsidP="00456446">
      <w:pPr>
        <w:pStyle w:val="Paragrafoelenco"/>
        <w:numPr>
          <w:ilvl w:val="0"/>
          <w:numId w:val="39"/>
        </w:numPr>
        <w:tabs>
          <w:tab w:val="left" w:pos="593"/>
        </w:tabs>
        <w:ind w:hanging="361"/>
        <w:jc w:val="both"/>
      </w:pPr>
      <w:r>
        <w:t>relazione</w:t>
      </w:r>
      <w:r>
        <w:rPr>
          <w:spacing w:val="-3"/>
        </w:rPr>
        <w:t xml:space="preserve"> </w:t>
      </w:r>
      <w:r>
        <w:t>della</w:t>
      </w:r>
      <w:r>
        <w:rPr>
          <w:spacing w:val="-3"/>
        </w:rPr>
        <w:t xml:space="preserve"> </w:t>
      </w:r>
      <w:r>
        <w:t>Giunta</w:t>
      </w:r>
      <w:r>
        <w:rPr>
          <w:spacing w:val="-5"/>
        </w:rPr>
        <w:t xml:space="preserve"> </w:t>
      </w:r>
      <w:r>
        <w:t>comunale</w:t>
      </w:r>
      <w:r>
        <w:rPr>
          <w:spacing w:val="-2"/>
        </w:rPr>
        <w:t xml:space="preserve"> </w:t>
      </w:r>
      <w:r>
        <w:t>al</w:t>
      </w:r>
      <w:r>
        <w:rPr>
          <w:spacing w:val="-3"/>
        </w:rPr>
        <w:t xml:space="preserve"> </w:t>
      </w:r>
      <w:r>
        <w:t>rendiconto;</w:t>
      </w:r>
    </w:p>
    <w:p w14:paraId="04CB839F" w14:textId="77777777" w:rsidR="00DB60C8" w:rsidRDefault="00DB60C8" w:rsidP="00456446">
      <w:pPr>
        <w:pStyle w:val="Paragrafoelenco"/>
        <w:numPr>
          <w:ilvl w:val="0"/>
          <w:numId w:val="39"/>
        </w:numPr>
        <w:tabs>
          <w:tab w:val="left" w:pos="593"/>
        </w:tabs>
        <w:ind w:hanging="361"/>
        <w:jc w:val="both"/>
      </w:pPr>
      <w:r>
        <w:t>controllo</w:t>
      </w:r>
      <w:r>
        <w:rPr>
          <w:spacing w:val="-3"/>
        </w:rPr>
        <w:t xml:space="preserve"> </w:t>
      </w:r>
      <w:r>
        <w:t>di</w:t>
      </w:r>
      <w:r>
        <w:rPr>
          <w:spacing w:val="-1"/>
        </w:rPr>
        <w:t xml:space="preserve"> </w:t>
      </w:r>
      <w:r>
        <w:t>gestione;</w:t>
      </w:r>
    </w:p>
    <w:p w14:paraId="0E8513C0" w14:textId="77777777" w:rsidR="00DB60C8" w:rsidRDefault="00DB60C8" w:rsidP="00456446">
      <w:pPr>
        <w:pStyle w:val="Paragrafoelenco"/>
        <w:numPr>
          <w:ilvl w:val="0"/>
          <w:numId w:val="39"/>
        </w:numPr>
        <w:tabs>
          <w:tab w:val="left" w:pos="593"/>
        </w:tabs>
        <w:ind w:hanging="361"/>
        <w:jc w:val="both"/>
      </w:pPr>
      <w:r>
        <w:t>sistema</w:t>
      </w:r>
      <w:r>
        <w:rPr>
          <w:spacing w:val="-2"/>
        </w:rPr>
        <w:t xml:space="preserve"> </w:t>
      </w:r>
      <w:r>
        <w:t>di</w:t>
      </w:r>
      <w:r>
        <w:rPr>
          <w:spacing w:val="-5"/>
        </w:rPr>
        <w:t xml:space="preserve"> </w:t>
      </w:r>
      <w:r>
        <w:t>valutazione dei</w:t>
      </w:r>
      <w:r>
        <w:rPr>
          <w:spacing w:val="-5"/>
        </w:rPr>
        <w:t xml:space="preserve"> </w:t>
      </w:r>
      <w:r w:rsidR="00A12703">
        <w:t>Responsabili dei Settori</w:t>
      </w:r>
      <w:r>
        <w:t>;</w:t>
      </w:r>
    </w:p>
    <w:p w14:paraId="22536DF1" w14:textId="77777777" w:rsidR="00DB60C8" w:rsidRDefault="00DB60C8" w:rsidP="00456446">
      <w:pPr>
        <w:pStyle w:val="Paragrafoelenco"/>
        <w:numPr>
          <w:ilvl w:val="0"/>
          <w:numId w:val="39"/>
        </w:numPr>
        <w:tabs>
          <w:tab w:val="left" w:pos="593"/>
        </w:tabs>
        <w:ind w:hanging="361"/>
        <w:jc w:val="both"/>
      </w:pPr>
      <w:r>
        <w:t>sistema</w:t>
      </w:r>
      <w:r>
        <w:rPr>
          <w:spacing w:val="-3"/>
        </w:rPr>
        <w:t xml:space="preserve"> </w:t>
      </w:r>
      <w:r>
        <w:t>di</w:t>
      </w:r>
      <w:r>
        <w:rPr>
          <w:spacing w:val="-5"/>
        </w:rPr>
        <w:t xml:space="preserve"> </w:t>
      </w:r>
      <w:r>
        <w:t>misurazione</w:t>
      </w:r>
      <w:r>
        <w:rPr>
          <w:spacing w:val="-1"/>
        </w:rPr>
        <w:t xml:space="preserve"> </w:t>
      </w:r>
      <w:r>
        <w:t>e</w:t>
      </w:r>
      <w:r>
        <w:rPr>
          <w:spacing w:val="-4"/>
        </w:rPr>
        <w:t xml:space="preserve"> </w:t>
      </w:r>
      <w:r>
        <w:t>valutazione</w:t>
      </w:r>
      <w:r>
        <w:rPr>
          <w:spacing w:val="-1"/>
        </w:rPr>
        <w:t xml:space="preserve"> </w:t>
      </w:r>
      <w:r>
        <w:t>della</w:t>
      </w:r>
      <w:r>
        <w:rPr>
          <w:spacing w:val="-6"/>
        </w:rPr>
        <w:t xml:space="preserve"> </w:t>
      </w:r>
      <w:r>
        <w:t>performance</w:t>
      </w:r>
      <w:r>
        <w:rPr>
          <w:spacing w:val="-1"/>
        </w:rPr>
        <w:t xml:space="preserve"> </w:t>
      </w:r>
      <w:r>
        <w:t>organizzativa</w:t>
      </w:r>
      <w:r>
        <w:rPr>
          <w:spacing w:val="-2"/>
        </w:rPr>
        <w:t xml:space="preserve"> </w:t>
      </w:r>
      <w:r>
        <w:t>e</w:t>
      </w:r>
      <w:r>
        <w:rPr>
          <w:spacing w:val="-4"/>
        </w:rPr>
        <w:t xml:space="preserve"> </w:t>
      </w:r>
      <w:r>
        <w:t>individuale.</w:t>
      </w:r>
    </w:p>
    <w:p w14:paraId="75AD6B13" w14:textId="77777777" w:rsidR="00DB60C8" w:rsidRDefault="00DB60C8" w:rsidP="00456446">
      <w:pPr>
        <w:pStyle w:val="Corpotesto"/>
        <w:jc w:val="both"/>
        <w:rPr>
          <w:sz w:val="20"/>
        </w:rPr>
      </w:pPr>
    </w:p>
    <w:p w14:paraId="18F19E68" w14:textId="77777777" w:rsidR="00DB60C8" w:rsidRDefault="00DB60C8" w:rsidP="00456446">
      <w:pPr>
        <w:pStyle w:val="Corpotesto"/>
        <w:ind w:right="461"/>
        <w:jc w:val="both"/>
      </w:pPr>
      <w:r>
        <w:t>Un primo controllo concerne la regolarità amministrativa e contabile dell’operato comunale ed attesta la</w:t>
      </w:r>
      <w:r>
        <w:rPr>
          <w:spacing w:val="1"/>
        </w:rPr>
        <w:t xml:space="preserve"> </w:t>
      </w:r>
      <w:r>
        <w:t>legittimità e</w:t>
      </w:r>
      <w:r>
        <w:rPr>
          <w:spacing w:val="1"/>
        </w:rPr>
        <w:t xml:space="preserve"> </w:t>
      </w:r>
      <w:r>
        <w:t>la regolarità dell'azione</w:t>
      </w:r>
      <w:r>
        <w:rPr>
          <w:spacing w:val="1"/>
        </w:rPr>
        <w:t xml:space="preserve"> </w:t>
      </w:r>
      <w:r>
        <w:t>amministrativa posta in essere.</w:t>
      </w:r>
      <w:r>
        <w:rPr>
          <w:spacing w:val="1"/>
        </w:rPr>
        <w:t xml:space="preserve"> </w:t>
      </w:r>
      <w:r>
        <w:t>Esso</w:t>
      </w:r>
      <w:r>
        <w:rPr>
          <w:spacing w:val="1"/>
        </w:rPr>
        <w:t xml:space="preserve"> </w:t>
      </w:r>
      <w:r>
        <w:t>è esercitato, da ognuno</w:t>
      </w:r>
      <w:r>
        <w:rPr>
          <w:spacing w:val="1"/>
        </w:rPr>
        <w:t xml:space="preserve"> </w:t>
      </w:r>
      <w:r>
        <w:t>per</w:t>
      </w:r>
      <w:r>
        <w:rPr>
          <w:spacing w:val="49"/>
        </w:rPr>
        <w:t xml:space="preserve"> </w:t>
      </w:r>
      <w:r>
        <w:t>le</w:t>
      </w:r>
      <w:r>
        <w:rPr>
          <w:spacing w:val="1"/>
        </w:rPr>
        <w:t xml:space="preserve"> </w:t>
      </w:r>
      <w:r>
        <w:t>parti di relativa competenza, dal Segretario</w:t>
      </w:r>
      <w:r>
        <w:rPr>
          <w:spacing w:val="1"/>
        </w:rPr>
        <w:t xml:space="preserve"> </w:t>
      </w:r>
      <w:r w:rsidR="00A12703">
        <w:t xml:space="preserve">Comunale </w:t>
      </w:r>
      <w:r>
        <w:rPr>
          <w:spacing w:val="1"/>
        </w:rPr>
        <w:t xml:space="preserve"> </w:t>
      </w:r>
      <w:r>
        <w:t>(conformità dell'azione</w:t>
      </w:r>
      <w:r>
        <w:rPr>
          <w:spacing w:val="1"/>
        </w:rPr>
        <w:t xml:space="preserve"> </w:t>
      </w:r>
      <w:r>
        <w:t>amministrativa alle</w:t>
      </w:r>
      <w:r>
        <w:rPr>
          <w:spacing w:val="49"/>
        </w:rPr>
        <w:t xml:space="preserve"> </w:t>
      </w:r>
      <w:r>
        <w:t>norme),</w:t>
      </w:r>
      <w:r>
        <w:rPr>
          <w:spacing w:val="1"/>
        </w:rPr>
        <w:t xml:space="preserve"> </w:t>
      </w:r>
      <w:r w:rsidR="00456446">
        <w:t xml:space="preserve">dal  responsabile </w:t>
      </w:r>
      <w:r>
        <w:t>dei servizi finanziari (regolarità contabile e copertura finanziaria), dai singoli</w:t>
      </w:r>
      <w:r>
        <w:rPr>
          <w:spacing w:val="1"/>
        </w:rPr>
        <w:t xml:space="preserve"> </w:t>
      </w:r>
      <w:r>
        <w:t>Responsabili dei Serviz</w:t>
      </w:r>
      <w:r w:rsidR="008A2D3A">
        <w:t>i</w:t>
      </w:r>
      <w:r>
        <w:t xml:space="preserve">  (in relazione alle specifiche attribuzioni relative al controllo interno sugli atti da esprimersi con</w:t>
      </w:r>
      <w:r>
        <w:rPr>
          <w:spacing w:val="1"/>
        </w:rPr>
        <w:t xml:space="preserve"> </w:t>
      </w:r>
      <w:r>
        <w:t>parere</w:t>
      </w:r>
      <w:r>
        <w:rPr>
          <w:spacing w:val="1"/>
        </w:rPr>
        <w:t xml:space="preserve"> </w:t>
      </w:r>
      <w:r>
        <w:t>di regolarita’ tecnica ) nonché</w:t>
      </w:r>
      <w:r>
        <w:rPr>
          <w:spacing w:val="1"/>
        </w:rPr>
        <w:t xml:space="preserve"> </w:t>
      </w:r>
      <w:r>
        <w:t>dal Revisore</w:t>
      </w:r>
      <w:r>
        <w:rPr>
          <w:spacing w:val="1"/>
        </w:rPr>
        <w:t xml:space="preserve"> </w:t>
      </w:r>
      <w:r>
        <w:t>dei Conti.</w:t>
      </w:r>
    </w:p>
    <w:p w14:paraId="0856C1D8" w14:textId="77777777" w:rsidR="00456446" w:rsidRDefault="00456446" w:rsidP="00456446">
      <w:pPr>
        <w:pStyle w:val="Corpotesto"/>
        <w:ind w:right="461"/>
        <w:jc w:val="both"/>
      </w:pPr>
    </w:p>
    <w:p w14:paraId="03572894" w14:textId="77777777" w:rsidR="00DB60C8" w:rsidRDefault="00DB60C8" w:rsidP="00456446">
      <w:pPr>
        <w:ind w:left="232"/>
        <w:jc w:val="both"/>
        <w:rPr>
          <w:b/>
        </w:rPr>
      </w:pPr>
      <w:r>
        <w:rPr>
          <w:b/>
          <w:u w:val="single"/>
        </w:rPr>
        <w:t>Il</w:t>
      </w:r>
      <w:r>
        <w:rPr>
          <w:b/>
          <w:spacing w:val="-2"/>
          <w:u w:val="single"/>
        </w:rPr>
        <w:t xml:space="preserve"> </w:t>
      </w:r>
      <w:r>
        <w:rPr>
          <w:b/>
          <w:u w:val="single"/>
        </w:rPr>
        <w:t>controllo</w:t>
      </w:r>
      <w:r>
        <w:rPr>
          <w:b/>
          <w:spacing w:val="-2"/>
          <w:u w:val="single"/>
        </w:rPr>
        <w:t xml:space="preserve"> </w:t>
      </w:r>
      <w:r>
        <w:rPr>
          <w:b/>
          <w:u w:val="single"/>
        </w:rPr>
        <w:t>di</w:t>
      </w:r>
      <w:r>
        <w:rPr>
          <w:b/>
          <w:spacing w:val="-2"/>
          <w:u w:val="single"/>
        </w:rPr>
        <w:t xml:space="preserve"> </w:t>
      </w:r>
      <w:r>
        <w:rPr>
          <w:b/>
          <w:u w:val="single"/>
        </w:rPr>
        <w:t>gestione</w:t>
      </w:r>
    </w:p>
    <w:p w14:paraId="41BC7694" w14:textId="77777777" w:rsidR="00DB60C8" w:rsidRDefault="00DB60C8" w:rsidP="00456446">
      <w:pPr>
        <w:pStyle w:val="Corpotesto"/>
        <w:jc w:val="both"/>
        <w:rPr>
          <w:b/>
          <w:sz w:val="16"/>
        </w:rPr>
      </w:pPr>
    </w:p>
    <w:p w14:paraId="761DEA2C" w14:textId="6C5E5C0C" w:rsidR="00DB60C8" w:rsidRDefault="00DB60C8" w:rsidP="00456446">
      <w:pPr>
        <w:pStyle w:val="Corpotesto"/>
        <w:ind w:right="461"/>
        <w:jc w:val="both"/>
      </w:pPr>
      <w:r>
        <w:t>Si rimanda a quanto illustrato nel paragrafo denominato “Misurazione della salute finanziaria dell’Ente” del</w:t>
      </w:r>
      <w:r>
        <w:rPr>
          <w:spacing w:val="1"/>
        </w:rPr>
        <w:t xml:space="preserve"> </w:t>
      </w:r>
      <w:r>
        <w:t>“Piano della performance 202</w:t>
      </w:r>
      <w:r w:rsidR="00C21CDF">
        <w:t>5</w:t>
      </w:r>
      <w:r>
        <w:t>-202</w:t>
      </w:r>
      <w:r w:rsidR="00C21CDF">
        <w:t>7</w:t>
      </w:r>
      <w:r>
        <w:t>”, di cui alla deliberazione della Giunta comunale n</w:t>
      </w:r>
      <w:r w:rsidR="00C21CDF">
        <w:t>. 8  del 22.01.2024</w:t>
      </w:r>
      <w:r w:rsidR="00A56184">
        <w:t>.</w:t>
      </w:r>
    </w:p>
    <w:p w14:paraId="74AD9517" w14:textId="77777777" w:rsidR="00456446" w:rsidRDefault="00456446" w:rsidP="00456446">
      <w:pPr>
        <w:pStyle w:val="Corpotesto"/>
        <w:ind w:right="461"/>
        <w:jc w:val="both"/>
      </w:pPr>
    </w:p>
    <w:p w14:paraId="423D7DFB" w14:textId="77777777" w:rsidR="00DB60C8" w:rsidRDefault="00DB60C8" w:rsidP="00456446">
      <w:pPr>
        <w:ind w:left="232"/>
        <w:jc w:val="both"/>
        <w:rPr>
          <w:b/>
        </w:rPr>
      </w:pPr>
      <w:r>
        <w:rPr>
          <w:b/>
          <w:u w:val="single"/>
        </w:rPr>
        <w:t>La</w:t>
      </w:r>
      <w:r>
        <w:rPr>
          <w:b/>
          <w:spacing w:val="-2"/>
          <w:u w:val="single"/>
        </w:rPr>
        <w:t xml:space="preserve"> </w:t>
      </w:r>
      <w:r>
        <w:rPr>
          <w:b/>
          <w:u w:val="single"/>
        </w:rPr>
        <w:t>Relazione</w:t>
      </w:r>
      <w:r>
        <w:rPr>
          <w:b/>
          <w:spacing w:val="-2"/>
          <w:u w:val="single"/>
        </w:rPr>
        <w:t xml:space="preserve"> </w:t>
      </w:r>
      <w:r>
        <w:rPr>
          <w:b/>
          <w:u w:val="single"/>
        </w:rPr>
        <w:t>della</w:t>
      </w:r>
      <w:r>
        <w:rPr>
          <w:b/>
          <w:spacing w:val="-4"/>
          <w:u w:val="single"/>
        </w:rPr>
        <w:t xml:space="preserve"> </w:t>
      </w:r>
      <w:r>
        <w:rPr>
          <w:b/>
          <w:u w:val="single"/>
        </w:rPr>
        <w:t>Giunta</w:t>
      </w:r>
      <w:r>
        <w:rPr>
          <w:b/>
          <w:spacing w:val="-3"/>
          <w:u w:val="single"/>
        </w:rPr>
        <w:t xml:space="preserve"> </w:t>
      </w:r>
      <w:r>
        <w:rPr>
          <w:b/>
          <w:u w:val="single"/>
        </w:rPr>
        <w:t>comunale</w:t>
      </w:r>
      <w:r>
        <w:rPr>
          <w:b/>
          <w:spacing w:val="-2"/>
          <w:u w:val="single"/>
        </w:rPr>
        <w:t xml:space="preserve"> </w:t>
      </w:r>
      <w:r>
        <w:rPr>
          <w:b/>
          <w:u w:val="single"/>
        </w:rPr>
        <w:t>al Rendiconto</w:t>
      </w:r>
    </w:p>
    <w:p w14:paraId="4C16CBF1" w14:textId="77777777" w:rsidR="00DB60C8" w:rsidRDefault="00DB60C8" w:rsidP="00456446">
      <w:pPr>
        <w:pStyle w:val="Corpotesto"/>
        <w:jc w:val="both"/>
        <w:rPr>
          <w:b/>
          <w:sz w:val="16"/>
        </w:rPr>
      </w:pPr>
    </w:p>
    <w:p w14:paraId="219ABA83" w14:textId="77777777" w:rsidR="00DB60C8" w:rsidRDefault="00DB60C8" w:rsidP="00456446">
      <w:pPr>
        <w:pStyle w:val="Corpotesto"/>
        <w:ind w:right="463"/>
        <w:jc w:val="both"/>
      </w:pPr>
      <w:r>
        <w:t>Ai sensi di quanto previsto dall’art. 11 del D.lgs. n. 118/2011 il rendiconto della gestione di un esercizio</w:t>
      </w:r>
      <w:r>
        <w:rPr>
          <w:spacing w:val="1"/>
        </w:rPr>
        <w:t xml:space="preserve"> </w:t>
      </w:r>
      <w:r>
        <w:t>finanziario è corredato dalla relazione prevista dal comma 6 del citato art. 11. Si tratta di un documento</w:t>
      </w:r>
      <w:r>
        <w:rPr>
          <w:spacing w:val="1"/>
        </w:rPr>
        <w:t xml:space="preserve"> </w:t>
      </w:r>
      <w:r>
        <w:t>illustrativo della gestione dell'Ente, nonché dei fatti di rilievo verificatisi dopo la chiusura dell'esercizio e di</w:t>
      </w:r>
      <w:r>
        <w:rPr>
          <w:spacing w:val="1"/>
        </w:rPr>
        <w:t xml:space="preserve"> </w:t>
      </w:r>
      <w:r>
        <w:t>ogni eventuale informazione utile ad una migliore comprensione dei dati contabili. Ai sensi di quanto</w:t>
      </w:r>
      <w:r>
        <w:rPr>
          <w:spacing w:val="1"/>
        </w:rPr>
        <w:t xml:space="preserve"> </w:t>
      </w:r>
      <w:r>
        <w:t>disposto</w:t>
      </w:r>
      <w:r>
        <w:rPr>
          <w:spacing w:val="1"/>
        </w:rPr>
        <w:t xml:space="preserve"> </w:t>
      </w:r>
      <w:r>
        <w:t>dall’art.</w:t>
      </w:r>
      <w:r>
        <w:rPr>
          <w:spacing w:val="-3"/>
        </w:rPr>
        <w:t xml:space="preserve"> </w:t>
      </w:r>
      <w:r>
        <w:t>11“…</w:t>
      </w:r>
      <w:r>
        <w:rPr>
          <w:spacing w:val="1"/>
        </w:rPr>
        <w:t xml:space="preserve"> </w:t>
      </w:r>
      <w:r>
        <w:t>Omissis…</w:t>
      </w:r>
      <w:r>
        <w:rPr>
          <w:spacing w:val="1"/>
        </w:rPr>
        <w:t xml:space="preserve"> </w:t>
      </w:r>
      <w:r>
        <w:t>la</w:t>
      </w:r>
      <w:r>
        <w:rPr>
          <w:spacing w:val="-3"/>
        </w:rPr>
        <w:t xml:space="preserve"> </w:t>
      </w:r>
      <w:r>
        <w:t>relazione</w:t>
      </w:r>
      <w:r>
        <w:rPr>
          <w:spacing w:val="1"/>
        </w:rPr>
        <w:t xml:space="preserve"> </w:t>
      </w:r>
      <w:r>
        <w:t>illustra:</w:t>
      </w:r>
    </w:p>
    <w:p w14:paraId="47F204E3" w14:textId="77777777" w:rsidR="00DB60C8" w:rsidRDefault="00DB60C8" w:rsidP="00456446">
      <w:pPr>
        <w:pStyle w:val="Paragrafoelenco"/>
        <w:numPr>
          <w:ilvl w:val="0"/>
          <w:numId w:val="40"/>
        </w:numPr>
        <w:tabs>
          <w:tab w:val="left" w:pos="593"/>
        </w:tabs>
        <w:ind w:hanging="361"/>
        <w:jc w:val="both"/>
      </w:pPr>
      <w:r>
        <w:t>i</w:t>
      </w:r>
      <w:r>
        <w:rPr>
          <w:spacing w:val="-3"/>
        </w:rPr>
        <w:t xml:space="preserve"> </w:t>
      </w:r>
      <w:r>
        <w:t>criteri</w:t>
      </w:r>
      <w:r>
        <w:rPr>
          <w:spacing w:val="-2"/>
        </w:rPr>
        <w:t xml:space="preserve"> </w:t>
      </w:r>
      <w:r>
        <w:t>di</w:t>
      </w:r>
      <w:r>
        <w:rPr>
          <w:spacing w:val="-5"/>
        </w:rPr>
        <w:t xml:space="preserve"> </w:t>
      </w:r>
      <w:r>
        <w:t>valutazione</w:t>
      </w:r>
      <w:r>
        <w:rPr>
          <w:spacing w:val="-2"/>
        </w:rPr>
        <w:t xml:space="preserve"> </w:t>
      </w:r>
      <w:r>
        <w:t>utilizzati;</w:t>
      </w:r>
    </w:p>
    <w:p w14:paraId="2AB25561" w14:textId="77777777" w:rsidR="00DB60C8" w:rsidRDefault="00DB60C8" w:rsidP="00456446">
      <w:pPr>
        <w:pStyle w:val="Paragrafoelenco"/>
        <w:numPr>
          <w:ilvl w:val="0"/>
          <w:numId w:val="40"/>
        </w:numPr>
        <w:tabs>
          <w:tab w:val="left" w:pos="593"/>
        </w:tabs>
        <w:ind w:hanging="361"/>
        <w:jc w:val="both"/>
      </w:pPr>
      <w:r>
        <w:t>le</w:t>
      </w:r>
      <w:r>
        <w:rPr>
          <w:spacing w:val="-1"/>
        </w:rPr>
        <w:t xml:space="preserve"> </w:t>
      </w:r>
      <w:r>
        <w:t>principali</w:t>
      </w:r>
      <w:r>
        <w:rPr>
          <w:spacing w:val="-2"/>
        </w:rPr>
        <w:t xml:space="preserve"> </w:t>
      </w:r>
      <w:r>
        <w:t>voci</w:t>
      </w:r>
      <w:r>
        <w:rPr>
          <w:spacing w:val="-1"/>
        </w:rPr>
        <w:t xml:space="preserve"> </w:t>
      </w:r>
      <w:r>
        <w:t>del</w:t>
      </w:r>
      <w:r>
        <w:rPr>
          <w:spacing w:val="-2"/>
        </w:rPr>
        <w:t xml:space="preserve"> </w:t>
      </w:r>
      <w:r>
        <w:t>conto</w:t>
      </w:r>
      <w:r>
        <w:rPr>
          <w:spacing w:val="-5"/>
        </w:rPr>
        <w:t xml:space="preserve"> </w:t>
      </w:r>
      <w:r>
        <w:t>del</w:t>
      </w:r>
      <w:r>
        <w:rPr>
          <w:spacing w:val="-2"/>
        </w:rPr>
        <w:t xml:space="preserve"> </w:t>
      </w:r>
      <w:r>
        <w:t>bilancio;</w:t>
      </w:r>
    </w:p>
    <w:p w14:paraId="168226B5" w14:textId="77777777" w:rsidR="00DB60C8" w:rsidRDefault="00DB60C8" w:rsidP="00456446">
      <w:pPr>
        <w:pStyle w:val="Paragrafoelenco"/>
        <w:numPr>
          <w:ilvl w:val="0"/>
          <w:numId w:val="40"/>
        </w:numPr>
        <w:tabs>
          <w:tab w:val="left" w:pos="593"/>
        </w:tabs>
        <w:ind w:right="464"/>
        <w:jc w:val="both"/>
      </w:pPr>
      <w:r>
        <w:t>le</w:t>
      </w:r>
      <w:r>
        <w:rPr>
          <w:spacing w:val="7"/>
        </w:rPr>
        <w:t xml:space="preserve"> </w:t>
      </w:r>
      <w:r>
        <w:t>principali</w:t>
      </w:r>
      <w:r>
        <w:rPr>
          <w:spacing w:val="3"/>
        </w:rPr>
        <w:t xml:space="preserve"> </w:t>
      </w:r>
      <w:r>
        <w:t>variazioni</w:t>
      </w:r>
      <w:r>
        <w:rPr>
          <w:spacing w:val="3"/>
        </w:rPr>
        <w:t xml:space="preserve"> </w:t>
      </w:r>
      <w:r>
        <w:t>alle</w:t>
      </w:r>
      <w:r>
        <w:rPr>
          <w:spacing w:val="7"/>
        </w:rPr>
        <w:t xml:space="preserve"> </w:t>
      </w:r>
      <w:r>
        <w:t>previsioni</w:t>
      </w:r>
      <w:r>
        <w:rPr>
          <w:spacing w:val="6"/>
        </w:rPr>
        <w:t xml:space="preserve"> </w:t>
      </w:r>
      <w:r>
        <w:t>finanziarie</w:t>
      </w:r>
      <w:r>
        <w:rPr>
          <w:spacing w:val="4"/>
        </w:rPr>
        <w:t xml:space="preserve"> </w:t>
      </w:r>
      <w:r>
        <w:t>intervenute</w:t>
      </w:r>
      <w:r>
        <w:rPr>
          <w:spacing w:val="4"/>
        </w:rPr>
        <w:t xml:space="preserve"> </w:t>
      </w:r>
      <w:r>
        <w:t>in</w:t>
      </w:r>
      <w:r>
        <w:rPr>
          <w:spacing w:val="3"/>
        </w:rPr>
        <w:t xml:space="preserve"> </w:t>
      </w:r>
      <w:r>
        <w:t>corso</w:t>
      </w:r>
      <w:r>
        <w:rPr>
          <w:spacing w:val="5"/>
        </w:rPr>
        <w:t xml:space="preserve"> </w:t>
      </w:r>
      <w:r>
        <w:t>d'anno,</w:t>
      </w:r>
      <w:r>
        <w:rPr>
          <w:spacing w:val="6"/>
        </w:rPr>
        <w:t xml:space="preserve"> </w:t>
      </w:r>
      <w:r>
        <w:t>comprendendo</w:t>
      </w:r>
      <w:r>
        <w:rPr>
          <w:spacing w:val="-47"/>
        </w:rPr>
        <w:t xml:space="preserve"> </w:t>
      </w:r>
      <w:r>
        <w:t>l'utilizzazione</w:t>
      </w:r>
      <w:r>
        <w:rPr>
          <w:spacing w:val="49"/>
        </w:rPr>
        <w:t xml:space="preserve"> </w:t>
      </w:r>
      <w:r>
        <w:t>dei</w:t>
      </w:r>
      <w:r>
        <w:rPr>
          <w:spacing w:val="48"/>
        </w:rPr>
        <w:t xml:space="preserve"> </w:t>
      </w:r>
      <w:r>
        <w:t>fondi</w:t>
      </w:r>
      <w:r>
        <w:rPr>
          <w:spacing w:val="48"/>
        </w:rPr>
        <w:t xml:space="preserve"> </w:t>
      </w:r>
      <w:r>
        <w:t>di</w:t>
      </w:r>
      <w:r>
        <w:rPr>
          <w:spacing w:val="46"/>
        </w:rPr>
        <w:t xml:space="preserve"> </w:t>
      </w:r>
      <w:r>
        <w:t>riserva</w:t>
      </w:r>
      <w:r>
        <w:rPr>
          <w:spacing w:val="47"/>
        </w:rPr>
        <w:t xml:space="preserve"> </w:t>
      </w:r>
      <w:r>
        <w:t>e</w:t>
      </w:r>
      <w:r>
        <w:rPr>
          <w:spacing w:val="49"/>
        </w:rPr>
        <w:t xml:space="preserve"> </w:t>
      </w:r>
      <w:r>
        <w:t>gli</w:t>
      </w:r>
      <w:r>
        <w:rPr>
          <w:spacing w:val="48"/>
        </w:rPr>
        <w:t xml:space="preserve"> </w:t>
      </w:r>
      <w:r>
        <w:t>utilizzi</w:t>
      </w:r>
      <w:r>
        <w:rPr>
          <w:spacing w:val="48"/>
        </w:rPr>
        <w:t xml:space="preserve"> </w:t>
      </w:r>
      <w:r>
        <w:t>delle</w:t>
      </w:r>
      <w:r>
        <w:rPr>
          <w:spacing w:val="48"/>
        </w:rPr>
        <w:t xml:space="preserve"> </w:t>
      </w:r>
      <w:r>
        <w:t>quote</w:t>
      </w:r>
      <w:r>
        <w:rPr>
          <w:spacing w:val="47"/>
        </w:rPr>
        <w:t xml:space="preserve"> </w:t>
      </w:r>
      <w:r>
        <w:t>vincolate</w:t>
      </w:r>
      <w:r>
        <w:rPr>
          <w:spacing w:val="47"/>
        </w:rPr>
        <w:t xml:space="preserve"> </w:t>
      </w:r>
      <w:r w:rsidR="00456446">
        <w:t>e</w:t>
      </w:r>
      <w:r>
        <w:t xml:space="preserve"> accantonate</w:t>
      </w:r>
      <w:r>
        <w:rPr>
          <w:spacing w:val="49"/>
        </w:rPr>
        <w:t xml:space="preserve"> </w:t>
      </w:r>
      <w:r>
        <w:t>del</w:t>
      </w:r>
      <w:r>
        <w:rPr>
          <w:spacing w:val="48"/>
        </w:rPr>
        <w:t xml:space="preserve"> </w:t>
      </w:r>
      <w:r>
        <w:t>risultato</w:t>
      </w:r>
      <w:r>
        <w:rPr>
          <w:spacing w:val="2"/>
        </w:rPr>
        <w:t xml:space="preserve"> </w:t>
      </w:r>
      <w:r>
        <w:t>di</w:t>
      </w:r>
    </w:p>
    <w:p w14:paraId="1A13B7A3" w14:textId="77777777" w:rsidR="00DB60C8" w:rsidRDefault="00DB60C8" w:rsidP="00456446">
      <w:pPr>
        <w:pStyle w:val="Corpotesto"/>
        <w:ind w:left="592" w:right="464"/>
      </w:pPr>
      <w:r>
        <w:t>amministrazione</w:t>
      </w:r>
      <w:r>
        <w:rPr>
          <w:spacing w:val="21"/>
        </w:rPr>
        <w:t xml:space="preserve"> </w:t>
      </w:r>
      <w:r>
        <w:t>al</w:t>
      </w:r>
      <w:r>
        <w:rPr>
          <w:spacing w:val="18"/>
        </w:rPr>
        <w:t xml:space="preserve"> </w:t>
      </w:r>
      <w:r>
        <w:t>1°</w:t>
      </w:r>
      <w:r>
        <w:rPr>
          <w:spacing w:val="21"/>
        </w:rPr>
        <w:t xml:space="preserve"> </w:t>
      </w:r>
      <w:r>
        <w:t>gennaio</w:t>
      </w:r>
      <w:r>
        <w:rPr>
          <w:spacing w:val="22"/>
        </w:rPr>
        <w:t xml:space="preserve"> </w:t>
      </w:r>
      <w:r>
        <w:t>dell'esercizio</w:t>
      </w:r>
      <w:r>
        <w:rPr>
          <w:spacing w:val="22"/>
        </w:rPr>
        <w:t xml:space="preserve"> </w:t>
      </w:r>
      <w:r>
        <w:t>precedente,</w:t>
      </w:r>
      <w:r>
        <w:rPr>
          <w:spacing w:val="21"/>
        </w:rPr>
        <w:t xml:space="preserve"> </w:t>
      </w:r>
      <w:r>
        <w:t>distinguendo</w:t>
      </w:r>
      <w:r>
        <w:rPr>
          <w:spacing w:val="20"/>
        </w:rPr>
        <w:t xml:space="preserve"> </w:t>
      </w:r>
      <w:r>
        <w:t>i</w:t>
      </w:r>
      <w:r>
        <w:rPr>
          <w:spacing w:val="21"/>
        </w:rPr>
        <w:t xml:space="preserve"> </w:t>
      </w:r>
      <w:r>
        <w:t>vincoli</w:t>
      </w:r>
      <w:r>
        <w:rPr>
          <w:spacing w:val="18"/>
        </w:rPr>
        <w:t xml:space="preserve"> </w:t>
      </w:r>
      <w:r>
        <w:t>derivanti</w:t>
      </w:r>
      <w:r>
        <w:rPr>
          <w:spacing w:val="21"/>
        </w:rPr>
        <w:t xml:space="preserve"> </w:t>
      </w:r>
      <w:r>
        <w:t>dalla</w:t>
      </w:r>
      <w:r>
        <w:rPr>
          <w:spacing w:val="21"/>
        </w:rPr>
        <w:t xml:space="preserve"> </w:t>
      </w:r>
      <w:r>
        <w:t>legge</w:t>
      </w:r>
      <w:r>
        <w:rPr>
          <w:spacing w:val="21"/>
        </w:rPr>
        <w:t xml:space="preserve"> </w:t>
      </w:r>
      <w:r>
        <w:t>e</w:t>
      </w:r>
      <w:r>
        <w:rPr>
          <w:spacing w:val="-47"/>
        </w:rPr>
        <w:t xml:space="preserve"> </w:t>
      </w:r>
      <w:r>
        <w:t>dai principi contabili, dai trasferimenti, da mutui e altri finanziamenti, vincoli formalmente attribuiti</w:t>
      </w:r>
      <w:r>
        <w:rPr>
          <w:spacing w:val="1"/>
        </w:rPr>
        <w:t xml:space="preserve"> </w:t>
      </w:r>
      <w:r>
        <w:t>dall'ente;</w:t>
      </w:r>
    </w:p>
    <w:p w14:paraId="01789F71" w14:textId="77777777" w:rsidR="00DB60C8" w:rsidRDefault="00DB60C8" w:rsidP="00456446">
      <w:pPr>
        <w:pStyle w:val="Paragrafoelenco"/>
        <w:numPr>
          <w:ilvl w:val="0"/>
          <w:numId w:val="40"/>
        </w:numPr>
        <w:tabs>
          <w:tab w:val="left" w:pos="593"/>
        </w:tabs>
        <w:ind w:right="466"/>
        <w:jc w:val="both"/>
      </w:pPr>
      <w:r>
        <w:t>l'elenco analitico delle quote vincolate e accantonate del risultato di amministrazione al 31 dicembre</w:t>
      </w:r>
      <w:r>
        <w:rPr>
          <w:spacing w:val="1"/>
        </w:rPr>
        <w:t xml:space="preserve"> </w:t>
      </w:r>
      <w:r>
        <w:t>dell'esercizio</w:t>
      </w:r>
      <w:r>
        <w:rPr>
          <w:spacing w:val="1"/>
        </w:rPr>
        <w:t xml:space="preserve"> </w:t>
      </w:r>
      <w:r>
        <w:t>precedente,</w:t>
      </w:r>
      <w:r>
        <w:rPr>
          <w:spacing w:val="1"/>
        </w:rPr>
        <w:t xml:space="preserve"> </w:t>
      </w:r>
      <w:r>
        <w:t>distinguendo</w:t>
      </w:r>
      <w:r>
        <w:rPr>
          <w:spacing w:val="1"/>
        </w:rPr>
        <w:t xml:space="preserve"> </w:t>
      </w:r>
      <w:r>
        <w:t>i</w:t>
      </w:r>
      <w:r>
        <w:rPr>
          <w:spacing w:val="1"/>
        </w:rPr>
        <w:t xml:space="preserve"> </w:t>
      </w:r>
      <w:r>
        <w:t>vincoli</w:t>
      </w:r>
      <w:r>
        <w:rPr>
          <w:spacing w:val="1"/>
        </w:rPr>
        <w:t xml:space="preserve"> </w:t>
      </w:r>
      <w:r>
        <w:t>derivanti</w:t>
      </w:r>
      <w:r>
        <w:rPr>
          <w:spacing w:val="1"/>
        </w:rPr>
        <w:t xml:space="preserve"> </w:t>
      </w:r>
      <w:r>
        <w:t>dalla</w:t>
      </w:r>
      <w:r>
        <w:rPr>
          <w:spacing w:val="1"/>
        </w:rPr>
        <w:t xml:space="preserve"> </w:t>
      </w:r>
      <w:r>
        <w:t>legge</w:t>
      </w:r>
      <w:r>
        <w:rPr>
          <w:spacing w:val="1"/>
        </w:rPr>
        <w:t xml:space="preserve"> </w:t>
      </w:r>
      <w:r>
        <w:t>e</w:t>
      </w:r>
      <w:r>
        <w:rPr>
          <w:spacing w:val="1"/>
        </w:rPr>
        <w:t xml:space="preserve"> </w:t>
      </w:r>
      <w:r>
        <w:t>dai</w:t>
      </w:r>
      <w:r>
        <w:rPr>
          <w:spacing w:val="1"/>
        </w:rPr>
        <w:t xml:space="preserve"> </w:t>
      </w:r>
      <w:r>
        <w:t>principi</w:t>
      </w:r>
      <w:r>
        <w:rPr>
          <w:spacing w:val="1"/>
        </w:rPr>
        <w:t xml:space="preserve"> </w:t>
      </w:r>
      <w:r>
        <w:t>contabili,</w:t>
      </w:r>
      <w:r>
        <w:rPr>
          <w:spacing w:val="1"/>
        </w:rPr>
        <w:t xml:space="preserve"> </w:t>
      </w:r>
      <w:r>
        <w:t>dai</w:t>
      </w:r>
      <w:r>
        <w:rPr>
          <w:spacing w:val="1"/>
        </w:rPr>
        <w:t xml:space="preserve"> </w:t>
      </w:r>
      <w:r>
        <w:t>trasferimenti,</w:t>
      </w:r>
      <w:r>
        <w:rPr>
          <w:spacing w:val="-3"/>
        </w:rPr>
        <w:t xml:space="preserve"> </w:t>
      </w:r>
      <w:r>
        <w:t>da</w:t>
      </w:r>
      <w:r>
        <w:rPr>
          <w:spacing w:val="-3"/>
        </w:rPr>
        <w:t xml:space="preserve"> </w:t>
      </w:r>
      <w:r>
        <w:t>mutui</w:t>
      </w:r>
      <w:r>
        <w:rPr>
          <w:spacing w:val="-1"/>
        </w:rPr>
        <w:t xml:space="preserve"> </w:t>
      </w:r>
      <w:r>
        <w:t>e</w:t>
      </w:r>
      <w:r>
        <w:rPr>
          <w:spacing w:val="-3"/>
        </w:rPr>
        <w:t xml:space="preserve"> </w:t>
      </w:r>
      <w:r>
        <w:t>altri finanziamenti,</w:t>
      </w:r>
      <w:r>
        <w:rPr>
          <w:spacing w:val="-1"/>
        </w:rPr>
        <w:t xml:space="preserve"> </w:t>
      </w:r>
      <w:r>
        <w:t>vincoli formalmente attribuiti dall'ente;</w:t>
      </w:r>
    </w:p>
    <w:p w14:paraId="0B896083" w14:textId="77777777" w:rsidR="00DB60C8" w:rsidRDefault="00DB60C8" w:rsidP="00456446">
      <w:pPr>
        <w:pStyle w:val="Paragrafoelenco"/>
        <w:numPr>
          <w:ilvl w:val="0"/>
          <w:numId w:val="40"/>
        </w:numPr>
        <w:tabs>
          <w:tab w:val="left" w:pos="593"/>
        </w:tabs>
        <w:ind w:right="464"/>
        <w:jc w:val="both"/>
      </w:pPr>
      <w:r>
        <w:t>le ragioni della persistenza dei residui con anzianità superiore ai cinque anni e di maggiore consistenza,</w:t>
      </w:r>
      <w:r>
        <w:rPr>
          <w:spacing w:val="1"/>
        </w:rPr>
        <w:t xml:space="preserve"> </w:t>
      </w:r>
      <w:r>
        <w:t>nonché sulla fondatezza degli</w:t>
      </w:r>
      <w:r>
        <w:rPr>
          <w:spacing w:val="-1"/>
        </w:rPr>
        <w:t xml:space="preserve"> </w:t>
      </w:r>
      <w:r>
        <w:t>stessi,</w:t>
      </w:r>
      <w:r>
        <w:rPr>
          <w:spacing w:val="-2"/>
        </w:rPr>
        <w:t xml:space="preserve"> </w:t>
      </w:r>
      <w:r>
        <w:t>compresi i crediti</w:t>
      </w:r>
      <w:r>
        <w:rPr>
          <w:spacing w:val="-3"/>
        </w:rPr>
        <w:t xml:space="preserve"> </w:t>
      </w:r>
      <w:r>
        <w:t>di</w:t>
      </w:r>
      <w:r>
        <w:rPr>
          <w:spacing w:val="-1"/>
        </w:rPr>
        <w:t xml:space="preserve"> </w:t>
      </w:r>
      <w:r>
        <w:t>cui al comma</w:t>
      </w:r>
      <w:r>
        <w:rPr>
          <w:spacing w:val="-3"/>
        </w:rPr>
        <w:t xml:space="preserve"> </w:t>
      </w:r>
      <w:r>
        <w:t>4,</w:t>
      </w:r>
      <w:r>
        <w:rPr>
          <w:spacing w:val="-1"/>
        </w:rPr>
        <w:t xml:space="preserve"> </w:t>
      </w:r>
      <w:r>
        <w:t>lettera n);</w:t>
      </w:r>
    </w:p>
    <w:p w14:paraId="30482662" w14:textId="77777777" w:rsidR="00DB60C8" w:rsidRDefault="00DB60C8" w:rsidP="00456446">
      <w:pPr>
        <w:pStyle w:val="Paragrafoelenco"/>
        <w:numPr>
          <w:ilvl w:val="0"/>
          <w:numId w:val="40"/>
        </w:numPr>
        <w:tabs>
          <w:tab w:val="left" w:pos="593"/>
        </w:tabs>
        <w:ind w:right="464"/>
        <w:jc w:val="both"/>
      </w:pPr>
      <w:r>
        <w:t>l'elenco</w:t>
      </w:r>
      <w:r>
        <w:rPr>
          <w:spacing w:val="1"/>
        </w:rPr>
        <w:t xml:space="preserve"> </w:t>
      </w:r>
      <w:r>
        <w:t>delle</w:t>
      </w:r>
      <w:r>
        <w:rPr>
          <w:spacing w:val="1"/>
        </w:rPr>
        <w:t xml:space="preserve"> </w:t>
      </w:r>
      <w:r>
        <w:t>movimentazioni</w:t>
      </w:r>
      <w:r>
        <w:rPr>
          <w:spacing w:val="1"/>
        </w:rPr>
        <w:t xml:space="preserve"> </w:t>
      </w:r>
      <w:r>
        <w:t>effettuate</w:t>
      </w:r>
      <w:r>
        <w:rPr>
          <w:spacing w:val="1"/>
        </w:rPr>
        <w:t xml:space="preserve"> </w:t>
      </w:r>
      <w:r>
        <w:t>nel</w:t>
      </w:r>
      <w:r>
        <w:rPr>
          <w:spacing w:val="1"/>
        </w:rPr>
        <w:t xml:space="preserve"> </w:t>
      </w:r>
      <w:r>
        <w:t>corso</w:t>
      </w:r>
      <w:r>
        <w:rPr>
          <w:spacing w:val="1"/>
        </w:rPr>
        <w:t xml:space="preserve"> </w:t>
      </w:r>
      <w:r>
        <w:t>dell'esercizio</w:t>
      </w:r>
      <w:r>
        <w:rPr>
          <w:spacing w:val="1"/>
        </w:rPr>
        <w:t xml:space="preserve"> </w:t>
      </w:r>
      <w:r>
        <w:t>sui</w:t>
      </w:r>
      <w:r>
        <w:rPr>
          <w:spacing w:val="1"/>
        </w:rPr>
        <w:t xml:space="preserve"> </w:t>
      </w:r>
      <w:r>
        <w:t>capitoli</w:t>
      </w:r>
      <w:r>
        <w:rPr>
          <w:spacing w:val="1"/>
        </w:rPr>
        <w:t xml:space="preserve"> </w:t>
      </w:r>
      <w:r>
        <w:t>di</w:t>
      </w:r>
      <w:r>
        <w:rPr>
          <w:spacing w:val="1"/>
        </w:rPr>
        <w:t xml:space="preserve"> </w:t>
      </w:r>
      <w:r>
        <w:t>entrata</w:t>
      </w:r>
      <w:r>
        <w:rPr>
          <w:spacing w:val="1"/>
        </w:rPr>
        <w:t xml:space="preserve"> </w:t>
      </w:r>
      <w:r>
        <w:t>e</w:t>
      </w:r>
      <w:r>
        <w:rPr>
          <w:spacing w:val="1"/>
        </w:rPr>
        <w:t xml:space="preserve"> </w:t>
      </w:r>
      <w:r>
        <w:t>di</w:t>
      </w:r>
      <w:r>
        <w:rPr>
          <w:spacing w:val="1"/>
        </w:rPr>
        <w:t xml:space="preserve"> </w:t>
      </w:r>
      <w:r>
        <w:t>spesa</w:t>
      </w:r>
      <w:r>
        <w:rPr>
          <w:spacing w:val="1"/>
        </w:rPr>
        <w:t xml:space="preserve"> </w:t>
      </w:r>
      <w:r>
        <w:t>riguardanti l'anticipazione, evidenziando l'utilizzo medio e l'utilizzo massimo dell'anticipazione nel corso</w:t>
      </w:r>
      <w:r>
        <w:rPr>
          <w:spacing w:val="-47"/>
        </w:rPr>
        <w:t xml:space="preserve"> </w:t>
      </w:r>
      <w:r>
        <w:t>dell'anno, nel caso in cui il conto del bilancio, in deroga al principio generale dell'integrità, espone il</w:t>
      </w:r>
      <w:r>
        <w:rPr>
          <w:spacing w:val="1"/>
        </w:rPr>
        <w:t xml:space="preserve"> </w:t>
      </w:r>
      <w:r>
        <w:t>saldo al</w:t>
      </w:r>
      <w:r>
        <w:rPr>
          <w:spacing w:val="-3"/>
        </w:rPr>
        <w:t xml:space="preserve"> </w:t>
      </w:r>
      <w:r>
        <w:t>31</w:t>
      </w:r>
      <w:r>
        <w:rPr>
          <w:spacing w:val="-2"/>
        </w:rPr>
        <w:t xml:space="preserve"> </w:t>
      </w:r>
      <w:r>
        <w:t>dicembre dell'anticipazione</w:t>
      </w:r>
      <w:r>
        <w:rPr>
          <w:spacing w:val="1"/>
        </w:rPr>
        <w:t xml:space="preserve"> </w:t>
      </w:r>
      <w:r>
        <w:t>attivata al netto dei relativi rimborsi;</w:t>
      </w:r>
    </w:p>
    <w:p w14:paraId="5AF543B2" w14:textId="77777777" w:rsidR="00DB60C8" w:rsidRDefault="00DB60C8" w:rsidP="00456446">
      <w:pPr>
        <w:pStyle w:val="Paragrafoelenco"/>
        <w:numPr>
          <w:ilvl w:val="0"/>
          <w:numId w:val="40"/>
        </w:numPr>
        <w:tabs>
          <w:tab w:val="left" w:pos="593"/>
        </w:tabs>
        <w:ind w:hanging="361"/>
        <w:jc w:val="both"/>
      </w:pPr>
      <w:r>
        <w:t>l'elencazione</w:t>
      </w:r>
      <w:r>
        <w:rPr>
          <w:spacing w:val="-5"/>
        </w:rPr>
        <w:t xml:space="preserve"> </w:t>
      </w:r>
      <w:r>
        <w:t>dei</w:t>
      </w:r>
      <w:r>
        <w:rPr>
          <w:spacing w:val="-2"/>
        </w:rPr>
        <w:t xml:space="preserve"> </w:t>
      </w:r>
      <w:r>
        <w:t>diritti</w:t>
      </w:r>
      <w:r>
        <w:rPr>
          <w:spacing w:val="-6"/>
        </w:rPr>
        <w:t xml:space="preserve"> </w:t>
      </w:r>
      <w:r>
        <w:t>reali</w:t>
      </w:r>
      <w:r>
        <w:rPr>
          <w:spacing w:val="-2"/>
        </w:rPr>
        <w:t xml:space="preserve"> </w:t>
      </w:r>
      <w:r>
        <w:t>di</w:t>
      </w:r>
      <w:r>
        <w:rPr>
          <w:spacing w:val="-2"/>
        </w:rPr>
        <w:t xml:space="preserve"> </w:t>
      </w:r>
      <w:r>
        <w:t>godimento</w:t>
      </w:r>
      <w:r>
        <w:rPr>
          <w:spacing w:val="-2"/>
        </w:rPr>
        <w:t xml:space="preserve"> </w:t>
      </w:r>
      <w:r>
        <w:t>e</w:t>
      </w:r>
      <w:r>
        <w:rPr>
          <w:spacing w:val="-1"/>
        </w:rPr>
        <w:t xml:space="preserve"> </w:t>
      </w:r>
      <w:r>
        <w:t>la</w:t>
      </w:r>
      <w:r>
        <w:rPr>
          <w:spacing w:val="-3"/>
        </w:rPr>
        <w:t xml:space="preserve"> </w:t>
      </w:r>
      <w:r>
        <w:t>loro</w:t>
      </w:r>
      <w:r>
        <w:rPr>
          <w:spacing w:val="-1"/>
        </w:rPr>
        <w:t xml:space="preserve"> </w:t>
      </w:r>
      <w:r>
        <w:t>illustrazione;</w:t>
      </w:r>
    </w:p>
    <w:p w14:paraId="0E32EDCE" w14:textId="77777777" w:rsidR="00DB60C8" w:rsidRDefault="00DB60C8" w:rsidP="00456446">
      <w:pPr>
        <w:pStyle w:val="Paragrafoelenco"/>
        <w:numPr>
          <w:ilvl w:val="0"/>
          <w:numId w:val="40"/>
        </w:numPr>
        <w:tabs>
          <w:tab w:val="left" w:pos="593"/>
        </w:tabs>
        <w:ind w:right="464" w:hanging="361"/>
        <w:jc w:val="both"/>
      </w:pPr>
      <w:r>
        <w:t>l'elenco dei propri enti e organismi strumentali, con la precisazione che i relativi rendiconti o bilanci di</w:t>
      </w:r>
      <w:r>
        <w:rPr>
          <w:spacing w:val="1"/>
        </w:rPr>
        <w:t xml:space="preserve"> </w:t>
      </w:r>
      <w:r>
        <w:t>esercizio</w:t>
      </w:r>
      <w:r>
        <w:rPr>
          <w:spacing w:val="1"/>
        </w:rPr>
        <w:t xml:space="preserve"> </w:t>
      </w:r>
      <w:r>
        <w:t>sono</w:t>
      </w:r>
      <w:r>
        <w:rPr>
          <w:spacing w:val="-1"/>
        </w:rPr>
        <w:t xml:space="preserve"> </w:t>
      </w:r>
      <w:r>
        <w:t>consultabili</w:t>
      </w:r>
      <w:r>
        <w:rPr>
          <w:spacing w:val="-3"/>
        </w:rPr>
        <w:t xml:space="preserve"> </w:t>
      </w:r>
      <w:r>
        <w:t>nel proprio</w:t>
      </w:r>
      <w:r>
        <w:rPr>
          <w:spacing w:val="-1"/>
        </w:rPr>
        <w:t xml:space="preserve"> </w:t>
      </w:r>
      <w:r>
        <w:t>sito</w:t>
      </w:r>
      <w:r>
        <w:rPr>
          <w:spacing w:val="1"/>
        </w:rPr>
        <w:t xml:space="preserve"> </w:t>
      </w:r>
      <w:r>
        <w:t>internet;</w:t>
      </w:r>
    </w:p>
    <w:p w14:paraId="52D9A372" w14:textId="77777777" w:rsidR="00DB60C8" w:rsidRDefault="00DB60C8" w:rsidP="00456446">
      <w:pPr>
        <w:pStyle w:val="Paragrafoelenco"/>
        <w:numPr>
          <w:ilvl w:val="0"/>
          <w:numId w:val="40"/>
        </w:numPr>
        <w:tabs>
          <w:tab w:val="left" w:pos="593"/>
        </w:tabs>
        <w:ind w:hanging="361"/>
        <w:jc w:val="both"/>
      </w:pPr>
      <w:r>
        <w:t>l'elenco</w:t>
      </w:r>
      <w:r>
        <w:rPr>
          <w:spacing w:val="-3"/>
        </w:rPr>
        <w:t xml:space="preserve"> </w:t>
      </w:r>
      <w:r>
        <w:t>delle</w:t>
      </w:r>
      <w:r>
        <w:rPr>
          <w:spacing w:val="-2"/>
        </w:rPr>
        <w:t xml:space="preserve"> </w:t>
      </w:r>
      <w:r>
        <w:t>partecipazioni</w:t>
      </w:r>
      <w:r>
        <w:rPr>
          <w:spacing w:val="-3"/>
        </w:rPr>
        <w:t xml:space="preserve"> </w:t>
      </w:r>
      <w:r>
        <w:t>dirette</w:t>
      </w:r>
      <w:r>
        <w:rPr>
          <w:spacing w:val="-5"/>
        </w:rPr>
        <w:t xml:space="preserve"> </w:t>
      </w:r>
      <w:r>
        <w:t>possedute</w:t>
      </w:r>
      <w:r>
        <w:rPr>
          <w:spacing w:val="-5"/>
        </w:rPr>
        <w:t xml:space="preserve"> </w:t>
      </w:r>
      <w:r>
        <w:t>con</w:t>
      </w:r>
      <w:r>
        <w:rPr>
          <w:spacing w:val="-6"/>
        </w:rPr>
        <w:t xml:space="preserve"> </w:t>
      </w:r>
      <w:r>
        <w:t>l'indicazione</w:t>
      </w:r>
      <w:r>
        <w:rPr>
          <w:spacing w:val="-2"/>
        </w:rPr>
        <w:t xml:space="preserve"> </w:t>
      </w:r>
      <w:r>
        <w:t>della</w:t>
      </w:r>
      <w:r>
        <w:rPr>
          <w:spacing w:val="-6"/>
        </w:rPr>
        <w:t xml:space="preserve"> </w:t>
      </w:r>
      <w:r>
        <w:t>relativa</w:t>
      </w:r>
      <w:r>
        <w:rPr>
          <w:spacing w:val="-3"/>
        </w:rPr>
        <w:t xml:space="preserve"> </w:t>
      </w:r>
      <w:r>
        <w:t>quota</w:t>
      </w:r>
      <w:r>
        <w:rPr>
          <w:spacing w:val="-3"/>
        </w:rPr>
        <w:t xml:space="preserve"> </w:t>
      </w:r>
      <w:r>
        <w:t>percentuale;</w:t>
      </w:r>
    </w:p>
    <w:p w14:paraId="02601B51" w14:textId="77777777" w:rsidR="00DB60C8" w:rsidRDefault="00DB60C8" w:rsidP="00456446">
      <w:pPr>
        <w:pStyle w:val="Paragrafoelenco"/>
        <w:numPr>
          <w:ilvl w:val="0"/>
          <w:numId w:val="40"/>
        </w:numPr>
        <w:tabs>
          <w:tab w:val="left" w:pos="593"/>
        </w:tabs>
        <w:ind w:right="464" w:hanging="361"/>
        <w:jc w:val="both"/>
      </w:pPr>
      <w:r>
        <w:t>gli esiti della verifica dei crediti e debiti reciproci con i propri enti strumentali e le società controllate e</w:t>
      </w:r>
      <w:r>
        <w:rPr>
          <w:spacing w:val="1"/>
        </w:rPr>
        <w:t xml:space="preserve"> </w:t>
      </w:r>
      <w:r>
        <w:t>partecipate.</w:t>
      </w:r>
      <w:r>
        <w:rPr>
          <w:spacing w:val="1"/>
        </w:rPr>
        <w:t xml:space="preserve"> </w:t>
      </w:r>
      <w:r>
        <w:t>La</w:t>
      </w:r>
      <w:r>
        <w:rPr>
          <w:spacing w:val="1"/>
        </w:rPr>
        <w:t xml:space="preserve"> </w:t>
      </w:r>
      <w:r>
        <w:t>predetta</w:t>
      </w:r>
      <w:r>
        <w:rPr>
          <w:spacing w:val="1"/>
        </w:rPr>
        <w:t xml:space="preserve"> </w:t>
      </w:r>
      <w:r>
        <w:t>informativa,</w:t>
      </w:r>
      <w:r>
        <w:rPr>
          <w:spacing w:val="1"/>
        </w:rPr>
        <w:t xml:space="preserve"> </w:t>
      </w:r>
      <w:r>
        <w:t>asseverata</w:t>
      </w:r>
      <w:r>
        <w:rPr>
          <w:spacing w:val="1"/>
        </w:rPr>
        <w:t xml:space="preserve"> </w:t>
      </w:r>
      <w:r>
        <w:t>dai</w:t>
      </w:r>
      <w:r>
        <w:rPr>
          <w:spacing w:val="1"/>
        </w:rPr>
        <w:t xml:space="preserve"> </w:t>
      </w:r>
      <w:r>
        <w:t>rispettivi</w:t>
      </w:r>
      <w:r>
        <w:rPr>
          <w:spacing w:val="1"/>
        </w:rPr>
        <w:t xml:space="preserve"> </w:t>
      </w:r>
      <w:r>
        <w:t>organi</w:t>
      </w:r>
      <w:r>
        <w:rPr>
          <w:spacing w:val="1"/>
        </w:rPr>
        <w:t xml:space="preserve"> </w:t>
      </w:r>
      <w:r>
        <w:t>di</w:t>
      </w:r>
      <w:r>
        <w:rPr>
          <w:spacing w:val="1"/>
        </w:rPr>
        <w:t xml:space="preserve"> </w:t>
      </w:r>
      <w:r>
        <w:t>revisione,</w:t>
      </w:r>
      <w:r>
        <w:rPr>
          <w:spacing w:val="1"/>
        </w:rPr>
        <w:t xml:space="preserve"> </w:t>
      </w:r>
      <w:r>
        <w:t>evidenzia</w:t>
      </w:r>
      <w:r>
        <w:rPr>
          <w:spacing w:val="1"/>
        </w:rPr>
        <w:t xml:space="preserve"> </w:t>
      </w:r>
      <w:r>
        <w:t>analiticamente eventuali discordanze e ne fornisce la motivazione; in tal caso l'ente assume senza</w:t>
      </w:r>
      <w:r>
        <w:rPr>
          <w:spacing w:val="1"/>
        </w:rPr>
        <w:t xml:space="preserve"> </w:t>
      </w:r>
      <w:r>
        <w:t>indugio, e comunque non oltre il termine dell'esercizio finanziario in corso, i provvedimenti necessari ai</w:t>
      </w:r>
      <w:r>
        <w:rPr>
          <w:spacing w:val="1"/>
        </w:rPr>
        <w:t xml:space="preserve"> </w:t>
      </w:r>
      <w:r>
        <w:t>fini</w:t>
      </w:r>
      <w:r>
        <w:rPr>
          <w:spacing w:val="-1"/>
        </w:rPr>
        <w:t xml:space="preserve"> </w:t>
      </w:r>
      <w:r>
        <w:t>della riconciliazione</w:t>
      </w:r>
      <w:r>
        <w:rPr>
          <w:spacing w:val="1"/>
        </w:rPr>
        <w:t xml:space="preserve"> </w:t>
      </w:r>
      <w:r>
        <w:t>delle</w:t>
      </w:r>
      <w:r>
        <w:rPr>
          <w:spacing w:val="1"/>
        </w:rPr>
        <w:t xml:space="preserve"> </w:t>
      </w:r>
      <w:r>
        <w:t>partite</w:t>
      </w:r>
      <w:r>
        <w:rPr>
          <w:spacing w:val="1"/>
        </w:rPr>
        <w:t xml:space="preserve"> </w:t>
      </w:r>
      <w:r>
        <w:t>debitorie</w:t>
      </w:r>
      <w:r>
        <w:rPr>
          <w:spacing w:val="-2"/>
        </w:rPr>
        <w:t xml:space="preserve"> </w:t>
      </w:r>
      <w:r>
        <w:t>e</w:t>
      </w:r>
      <w:r>
        <w:rPr>
          <w:spacing w:val="1"/>
        </w:rPr>
        <w:t xml:space="preserve"> </w:t>
      </w:r>
      <w:r>
        <w:t>creditorie;</w:t>
      </w:r>
    </w:p>
    <w:p w14:paraId="3C04B02B" w14:textId="77777777" w:rsidR="00DB60C8" w:rsidRDefault="00DB60C8" w:rsidP="00456446">
      <w:pPr>
        <w:pStyle w:val="Paragrafoelenco"/>
        <w:numPr>
          <w:ilvl w:val="0"/>
          <w:numId w:val="40"/>
        </w:numPr>
        <w:tabs>
          <w:tab w:val="left" w:pos="593"/>
        </w:tabs>
        <w:ind w:right="464" w:hanging="361"/>
        <w:jc w:val="both"/>
      </w:pPr>
      <w:r>
        <w:t>gli oneri e gli impegni sostenuti, derivanti da contratti relativi a strumenti finanziari derivati o</w:t>
      </w:r>
      <w:r>
        <w:rPr>
          <w:spacing w:val="1"/>
        </w:rPr>
        <w:t xml:space="preserve"> </w:t>
      </w:r>
      <w:r>
        <w:t>da</w:t>
      </w:r>
      <w:r>
        <w:rPr>
          <w:spacing w:val="1"/>
        </w:rPr>
        <w:t xml:space="preserve"> </w:t>
      </w:r>
      <w:r>
        <w:t>contratti</w:t>
      </w:r>
      <w:r>
        <w:rPr>
          <w:spacing w:val="-1"/>
        </w:rPr>
        <w:t xml:space="preserve"> </w:t>
      </w:r>
      <w:r>
        <w:t>di finanziamento</w:t>
      </w:r>
      <w:r>
        <w:rPr>
          <w:spacing w:val="-1"/>
        </w:rPr>
        <w:t xml:space="preserve"> </w:t>
      </w:r>
      <w:r>
        <w:t>che</w:t>
      </w:r>
      <w:r>
        <w:rPr>
          <w:spacing w:val="1"/>
        </w:rPr>
        <w:t xml:space="preserve"> </w:t>
      </w:r>
      <w:r>
        <w:t>includono</w:t>
      </w:r>
      <w:r>
        <w:rPr>
          <w:spacing w:val="1"/>
        </w:rPr>
        <w:t xml:space="preserve"> </w:t>
      </w:r>
      <w:r>
        <w:t>una componente</w:t>
      </w:r>
      <w:r>
        <w:rPr>
          <w:spacing w:val="1"/>
        </w:rPr>
        <w:t xml:space="preserve"> </w:t>
      </w:r>
      <w:r>
        <w:t>derivata;</w:t>
      </w:r>
    </w:p>
    <w:p w14:paraId="1AE72EE1" w14:textId="77777777" w:rsidR="00DB60C8" w:rsidRDefault="00DB60C8" w:rsidP="00456446">
      <w:pPr>
        <w:pStyle w:val="Paragrafoelenco"/>
        <w:numPr>
          <w:ilvl w:val="0"/>
          <w:numId w:val="40"/>
        </w:numPr>
        <w:tabs>
          <w:tab w:val="left" w:pos="593"/>
        </w:tabs>
        <w:ind w:right="464"/>
        <w:jc w:val="both"/>
      </w:pPr>
      <w:r>
        <w:t>l'elenco delle garanzie principali o sussidiarie prestate dall'ente a favore di enti e di altri soggetti ai sensi</w:t>
      </w:r>
      <w:r>
        <w:rPr>
          <w:spacing w:val="-47"/>
        </w:rPr>
        <w:t xml:space="preserve"> </w:t>
      </w:r>
      <w:r>
        <w:t>delle leggi vigenti, con l'indicazione delle eventuali richieste di escussione nei confronti dell'ente e del</w:t>
      </w:r>
      <w:r>
        <w:rPr>
          <w:spacing w:val="1"/>
        </w:rPr>
        <w:t xml:space="preserve"> </w:t>
      </w:r>
      <w:r>
        <w:t>rischio di applicazione dell'art.</w:t>
      </w:r>
      <w:r>
        <w:rPr>
          <w:spacing w:val="-1"/>
        </w:rPr>
        <w:t xml:space="preserve"> </w:t>
      </w:r>
      <w:r>
        <w:t>3,</w:t>
      </w:r>
      <w:r>
        <w:rPr>
          <w:spacing w:val="-2"/>
        </w:rPr>
        <w:t xml:space="preserve"> </w:t>
      </w:r>
      <w:r>
        <w:t>comma</w:t>
      </w:r>
      <w:r>
        <w:rPr>
          <w:spacing w:val="-3"/>
        </w:rPr>
        <w:t xml:space="preserve"> </w:t>
      </w:r>
      <w:r>
        <w:t>17</w:t>
      </w:r>
      <w:r>
        <w:rPr>
          <w:spacing w:val="-3"/>
        </w:rPr>
        <w:t xml:space="preserve"> </w:t>
      </w:r>
      <w:r>
        <w:t>della legge</w:t>
      </w:r>
      <w:r>
        <w:rPr>
          <w:spacing w:val="1"/>
        </w:rPr>
        <w:t xml:space="preserve"> </w:t>
      </w:r>
      <w:r>
        <w:t>24 dicembre</w:t>
      </w:r>
      <w:r>
        <w:rPr>
          <w:spacing w:val="-2"/>
        </w:rPr>
        <w:t xml:space="preserve"> </w:t>
      </w:r>
      <w:r>
        <w:t>2003, n.</w:t>
      </w:r>
      <w:r>
        <w:rPr>
          <w:spacing w:val="-4"/>
        </w:rPr>
        <w:t xml:space="preserve"> </w:t>
      </w:r>
      <w:r>
        <w:t>350;</w:t>
      </w:r>
    </w:p>
    <w:p w14:paraId="31FE1C45" w14:textId="77777777" w:rsidR="00DB60C8" w:rsidRDefault="00DB60C8" w:rsidP="00456446">
      <w:pPr>
        <w:pStyle w:val="Paragrafoelenco"/>
        <w:numPr>
          <w:ilvl w:val="0"/>
          <w:numId w:val="40"/>
        </w:numPr>
        <w:tabs>
          <w:tab w:val="left" w:pos="593"/>
        </w:tabs>
        <w:ind w:right="464"/>
        <w:jc w:val="both"/>
      </w:pPr>
      <w:r>
        <w:t>l'elenco descrittivo dei beni appartenenti al patrimonio immobiliare dell'ente alla data di chiusura</w:t>
      </w:r>
      <w:r>
        <w:rPr>
          <w:spacing w:val="1"/>
        </w:rPr>
        <w:t xml:space="preserve"> </w:t>
      </w:r>
      <w:r>
        <w:t>dell'esercizio cui il conto si riferisce, con l'indicazione delle rispettive destinazioni e degli eventuali</w:t>
      </w:r>
      <w:r>
        <w:rPr>
          <w:spacing w:val="1"/>
        </w:rPr>
        <w:t xml:space="preserve"> </w:t>
      </w:r>
      <w:r>
        <w:t>proventi da essi prodotti;</w:t>
      </w:r>
    </w:p>
    <w:p w14:paraId="7C8F552F" w14:textId="77777777" w:rsidR="00DB60C8" w:rsidRDefault="00DB60C8" w:rsidP="00456446">
      <w:pPr>
        <w:pStyle w:val="Paragrafoelenco"/>
        <w:numPr>
          <w:ilvl w:val="0"/>
          <w:numId w:val="40"/>
        </w:numPr>
        <w:tabs>
          <w:tab w:val="left" w:pos="593"/>
        </w:tabs>
        <w:ind w:right="465"/>
        <w:jc w:val="both"/>
      </w:pPr>
      <w:r>
        <w:t>gli elementi richiesti dall'art. 2427 e dagli altri articoli del codice civile, nonché da altre norme di legge e</w:t>
      </w:r>
      <w:r>
        <w:rPr>
          <w:spacing w:val="-47"/>
        </w:rPr>
        <w:t xml:space="preserve"> </w:t>
      </w:r>
      <w:r>
        <w:t>dai documenti sui principi</w:t>
      </w:r>
      <w:r>
        <w:rPr>
          <w:spacing w:val="-3"/>
        </w:rPr>
        <w:t xml:space="preserve"> </w:t>
      </w:r>
      <w:r>
        <w:t>contabili applicabili;</w:t>
      </w:r>
    </w:p>
    <w:p w14:paraId="21C3EF47" w14:textId="77777777" w:rsidR="00DB60C8" w:rsidRDefault="00DB60C8" w:rsidP="00456446">
      <w:pPr>
        <w:pStyle w:val="Paragrafoelenco"/>
        <w:numPr>
          <w:ilvl w:val="0"/>
          <w:numId w:val="40"/>
        </w:numPr>
        <w:tabs>
          <w:tab w:val="left" w:pos="593"/>
        </w:tabs>
        <w:ind w:right="464"/>
        <w:jc w:val="both"/>
      </w:pPr>
      <w:r>
        <w:t>altre</w:t>
      </w:r>
      <w:r>
        <w:rPr>
          <w:spacing w:val="1"/>
        </w:rPr>
        <w:t xml:space="preserve"> </w:t>
      </w:r>
      <w:r>
        <w:t>informazioni</w:t>
      </w:r>
      <w:r>
        <w:rPr>
          <w:spacing w:val="1"/>
        </w:rPr>
        <w:t xml:space="preserve"> </w:t>
      </w:r>
      <w:r>
        <w:t>riguardanti</w:t>
      </w:r>
      <w:r>
        <w:rPr>
          <w:spacing w:val="1"/>
        </w:rPr>
        <w:t xml:space="preserve"> </w:t>
      </w:r>
      <w:r>
        <w:t>i</w:t>
      </w:r>
      <w:r>
        <w:rPr>
          <w:spacing w:val="1"/>
        </w:rPr>
        <w:t xml:space="preserve"> </w:t>
      </w:r>
      <w:r>
        <w:t>risultati</w:t>
      </w:r>
      <w:r>
        <w:rPr>
          <w:spacing w:val="1"/>
        </w:rPr>
        <w:t xml:space="preserve"> </w:t>
      </w:r>
      <w:r>
        <w:t>della</w:t>
      </w:r>
      <w:r>
        <w:rPr>
          <w:spacing w:val="1"/>
        </w:rPr>
        <w:t xml:space="preserve"> </w:t>
      </w:r>
      <w:r>
        <w:t>gestione,</w:t>
      </w:r>
      <w:r>
        <w:rPr>
          <w:spacing w:val="1"/>
        </w:rPr>
        <w:t xml:space="preserve"> </w:t>
      </w:r>
      <w:r>
        <w:t>richieste</w:t>
      </w:r>
      <w:r>
        <w:rPr>
          <w:spacing w:val="1"/>
        </w:rPr>
        <w:t xml:space="preserve"> </w:t>
      </w:r>
      <w:r>
        <w:t>dalla</w:t>
      </w:r>
      <w:r>
        <w:rPr>
          <w:spacing w:val="1"/>
        </w:rPr>
        <w:t xml:space="preserve"> </w:t>
      </w:r>
      <w:r>
        <w:t>legge</w:t>
      </w:r>
      <w:r>
        <w:rPr>
          <w:spacing w:val="1"/>
        </w:rPr>
        <w:t xml:space="preserve"> </w:t>
      </w:r>
      <w:r>
        <w:t>o</w:t>
      </w:r>
      <w:r>
        <w:rPr>
          <w:spacing w:val="1"/>
        </w:rPr>
        <w:t xml:space="preserve"> </w:t>
      </w:r>
      <w:r>
        <w:t>necessarie</w:t>
      </w:r>
      <w:r>
        <w:rPr>
          <w:spacing w:val="1"/>
        </w:rPr>
        <w:t xml:space="preserve"> </w:t>
      </w:r>
      <w:r>
        <w:t>per</w:t>
      </w:r>
      <w:r>
        <w:rPr>
          <w:spacing w:val="1"/>
        </w:rPr>
        <w:t xml:space="preserve"> </w:t>
      </w:r>
      <w:r>
        <w:t>l'interpretazione</w:t>
      </w:r>
      <w:r>
        <w:rPr>
          <w:spacing w:val="1"/>
        </w:rPr>
        <w:t xml:space="preserve"> </w:t>
      </w:r>
      <w:r>
        <w:t>del rendiconto.”</w:t>
      </w:r>
    </w:p>
    <w:p w14:paraId="74BF2C5D" w14:textId="77777777" w:rsidR="000C2BE1" w:rsidRDefault="000C2BE1" w:rsidP="00456446">
      <w:pPr>
        <w:widowControl/>
        <w:autoSpaceDE/>
        <w:autoSpaceDN/>
      </w:pPr>
    </w:p>
    <w:p w14:paraId="6515E71D" w14:textId="77777777" w:rsidR="00DB60C8" w:rsidRDefault="00DB60C8" w:rsidP="00456446">
      <w:pPr>
        <w:ind w:left="232"/>
        <w:rPr>
          <w:b/>
        </w:rPr>
      </w:pPr>
      <w:r>
        <w:rPr>
          <w:b/>
          <w:u w:val="single"/>
        </w:rPr>
        <w:t>La</w:t>
      </w:r>
      <w:r>
        <w:rPr>
          <w:b/>
          <w:spacing w:val="-2"/>
          <w:u w:val="single"/>
        </w:rPr>
        <w:t xml:space="preserve"> </w:t>
      </w:r>
      <w:r>
        <w:rPr>
          <w:b/>
          <w:u w:val="single"/>
        </w:rPr>
        <w:t>Relazione</w:t>
      </w:r>
      <w:r>
        <w:rPr>
          <w:b/>
          <w:spacing w:val="-1"/>
          <w:u w:val="single"/>
        </w:rPr>
        <w:t xml:space="preserve"> </w:t>
      </w:r>
      <w:r>
        <w:rPr>
          <w:b/>
          <w:u w:val="single"/>
        </w:rPr>
        <w:t>annuale</w:t>
      </w:r>
      <w:r>
        <w:rPr>
          <w:b/>
          <w:spacing w:val="-2"/>
          <w:u w:val="single"/>
        </w:rPr>
        <w:t xml:space="preserve"> </w:t>
      </w:r>
      <w:r>
        <w:rPr>
          <w:b/>
          <w:u w:val="single"/>
        </w:rPr>
        <w:t>sulla</w:t>
      </w:r>
      <w:r>
        <w:rPr>
          <w:b/>
          <w:spacing w:val="-3"/>
          <w:u w:val="single"/>
        </w:rPr>
        <w:t xml:space="preserve"> </w:t>
      </w:r>
      <w:r>
        <w:rPr>
          <w:b/>
          <w:u w:val="single"/>
        </w:rPr>
        <w:t>performance</w:t>
      </w:r>
    </w:p>
    <w:p w14:paraId="14504324" w14:textId="77777777" w:rsidR="00DB60C8" w:rsidRDefault="00DB60C8" w:rsidP="00456446">
      <w:pPr>
        <w:pStyle w:val="Corpotesto"/>
        <w:rPr>
          <w:b/>
          <w:sz w:val="16"/>
        </w:rPr>
      </w:pPr>
    </w:p>
    <w:p w14:paraId="662C7C5D" w14:textId="77777777" w:rsidR="00DB60C8" w:rsidRDefault="00DB60C8" w:rsidP="00456446">
      <w:pPr>
        <w:pStyle w:val="Corpotesto"/>
        <w:ind w:right="461"/>
        <w:jc w:val="both"/>
      </w:pPr>
      <w:r>
        <w:t>La relazione sulla performance organizzativa dell’Ente, redatta dal Segretario generale e convalidata dal Nucleo Tec</w:t>
      </w:r>
      <w:r w:rsidR="00456446">
        <w:t>nico di Valutazione e controllo</w:t>
      </w:r>
      <w:r>
        <w:t>,</w:t>
      </w:r>
      <w:r>
        <w:rPr>
          <w:spacing w:val="1"/>
        </w:rPr>
        <w:t xml:space="preserve"> </w:t>
      </w:r>
      <w:r>
        <w:t>evidenzia,</w:t>
      </w:r>
      <w:r>
        <w:rPr>
          <w:spacing w:val="1"/>
        </w:rPr>
        <w:t xml:space="preserve"> </w:t>
      </w:r>
      <w:r>
        <w:t>a</w:t>
      </w:r>
      <w:r>
        <w:rPr>
          <w:spacing w:val="1"/>
        </w:rPr>
        <w:t xml:space="preserve"> </w:t>
      </w:r>
      <w:r>
        <w:t>consuntivo,</w:t>
      </w:r>
      <w:r>
        <w:rPr>
          <w:spacing w:val="1"/>
        </w:rPr>
        <w:t xml:space="preserve"> </w:t>
      </w:r>
      <w:r>
        <w:t>i</w:t>
      </w:r>
      <w:r>
        <w:rPr>
          <w:spacing w:val="50"/>
        </w:rPr>
        <w:t xml:space="preserve"> </w:t>
      </w:r>
      <w:r>
        <w:t>risultati</w:t>
      </w:r>
      <w:r>
        <w:rPr>
          <w:spacing w:val="1"/>
        </w:rPr>
        <w:t xml:space="preserve"> </w:t>
      </w:r>
      <w:r>
        <w:t>organizzativi ed individuali raggiunti rispetto agli obiettivi programmati e alle risorse, rilevando eventuali</w:t>
      </w:r>
      <w:r>
        <w:rPr>
          <w:spacing w:val="1"/>
        </w:rPr>
        <w:t xml:space="preserve"> </w:t>
      </w:r>
      <w:r>
        <w:t>scostamenti.</w:t>
      </w:r>
    </w:p>
    <w:p w14:paraId="53ABF624" w14:textId="77777777" w:rsidR="00456446" w:rsidRDefault="00456446" w:rsidP="00456446">
      <w:pPr>
        <w:pStyle w:val="Corpotesto"/>
        <w:ind w:right="461"/>
        <w:jc w:val="both"/>
      </w:pPr>
    </w:p>
    <w:p w14:paraId="070EB4AC" w14:textId="77777777" w:rsidR="00385F40" w:rsidRDefault="00385F40" w:rsidP="00456446">
      <w:pPr>
        <w:ind w:left="232"/>
        <w:rPr>
          <w:b/>
        </w:rPr>
      </w:pPr>
      <w:r>
        <w:rPr>
          <w:b/>
          <w:u w:val="single"/>
        </w:rPr>
        <w:t>Monitoraggio</w:t>
      </w:r>
      <w:r>
        <w:rPr>
          <w:b/>
          <w:spacing w:val="-3"/>
          <w:u w:val="single"/>
        </w:rPr>
        <w:t xml:space="preserve"> </w:t>
      </w:r>
      <w:r>
        <w:rPr>
          <w:b/>
          <w:u w:val="single"/>
        </w:rPr>
        <w:t>in</w:t>
      </w:r>
      <w:r>
        <w:rPr>
          <w:b/>
          <w:spacing w:val="-5"/>
          <w:u w:val="single"/>
        </w:rPr>
        <w:t xml:space="preserve"> </w:t>
      </w:r>
      <w:r>
        <w:rPr>
          <w:b/>
          <w:u w:val="single"/>
        </w:rPr>
        <w:t>materia</w:t>
      </w:r>
      <w:r>
        <w:rPr>
          <w:b/>
          <w:spacing w:val="-3"/>
          <w:u w:val="single"/>
        </w:rPr>
        <w:t xml:space="preserve"> </w:t>
      </w:r>
      <w:r>
        <w:rPr>
          <w:b/>
          <w:u w:val="single"/>
        </w:rPr>
        <w:t>di</w:t>
      </w:r>
      <w:r>
        <w:rPr>
          <w:b/>
          <w:spacing w:val="-3"/>
          <w:u w:val="single"/>
        </w:rPr>
        <w:t xml:space="preserve"> </w:t>
      </w:r>
      <w:r>
        <w:rPr>
          <w:b/>
          <w:u w:val="single"/>
        </w:rPr>
        <w:t>rischi</w:t>
      </w:r>
      <w:r>
        <w:rPr>
          <w:b/>
          <w:spacing w:val="-1"/>
          <w:u w:val="single"/>
        </w:rPr>
        <w:t xml:space="preserve"> </w:t>
      </w:r>
      <w:r>
        <w:rPr>
          <w:b/>
          <w:u w:val="single"/>
        </w:rPr>
        <w:t>corruttivi</w:t>
      </w:r>
      <w:r>
        <w:rPr>
          <w:b/>
          <w:spacing w:val="-2"/>
          <w:u w:val="single"/>
        </w:rPr>
        <w:t xml:space="preserve"> </w:t>
      </w:r>
      <w:r>
        <w:rPr>
          <w:b/>
          <w:u w:val="single"/>
        </w:rPr>
        <w:t>e</w:t>
      </w:r>
      <w:r>
        <w:rPr>
          <w:b/>
          <w:spacing w:val="-3"/>
          <w:u w:val="single"/>
        </w:rPr>
        <w:t xml:space="preserve"> </w:t>
      </w:r>
      <w:r>
        <w:rPr>
          <w:b/>
          <w:u w:val="single"/>
        </w:rPr>
        <w:t>trasparenza</w:t>
      </w:r>
    </w:p>
    <w:p w14:paraId="5A35EC0C" w14:textId="77777777" w:rsidR="00385F40" w:rsidRDefault="00385F40" w:rsidP="00456446">
      <w:pPr>
        <w:pStyle w:val="Corpotesto"/>
        <w:rPr>
          <w:b/>
          <w:sz w:val="16"/>
        </w:rPr>
      </w:pPr>
    </w:p>
    <w:p w14:paraId="61AD5FB9" w14:textId="77777777" w:rsidR="00385F40" w:rsidRDefault="00385F40" w:rsidP="00944003">
      <w:pPr>
        <w:pStyle w:val="Corpotesto"/>
        <w:ind w:right="465"/>
        <w:jc w:val="both"/>
        <w:rPr>
          <w:sz w:val="20"/>
        </w:rPr>
      </w:pPr>
      <w:r>
        <w:t>In</w:t>
      </w:r>
      <w:r>
        <w:rPr>
          <w:spacing w:val="5"/>
        </w:rPr>
        <w:t xml:space="preserve"> </w:t>
      </w:r>
      <w:r>
        <w:t>materia</w:t>
      </w:r>
      <w:r>
        <w:rPr>
          <w:spacing w:val="5"/>
        </w:rPr>
        <w:t xml:space="preserve"> </w:t>
      </w:r>
      <w:r>
        <w:t>di</w:t>
      </w:r>
      <w:r>
        <w:rPr>
          <w:spacing w:val="3"/>
        </w:rPr>
        <w:t xml:space="preserve"> </w:t>
      </w:r>
      <w:r>
        <w:t>prevenzione</w:t>
      </w:r>
      <w:r>
        <w:rPr>
          <w:spacing w:val="6"/>
        </w:rPr>
        <w:t xml:space="preserve"> </w:t>
      </w:r>
      <w:r>
        <w:t>della</w:t>
      </w:r>
      <w:r>
        <w:rPr>
          <w:spacing w:val="3"/>
        </w:rPr>
        <w:t xml:space="preserve"> </w:t>
      </w:r>
      <w:r>
        <w:t>corruzione,</w:t>
      </w:r>
      <w:r>
        <w:rPr>
          <w:spacing w:val="3"/>
        </w:rPr>
        <w:t xml:space="preserve"> </w:t>
      </w:r>
      <w:r>
        <w:t>si</w:t>
      </w:r>
      <w:r>
        <w:rPr>
          <w:spacing w:val="5"/>
        </w:rPr>
        <w:t xml:space="preserve"> </w:t>
      </w:r>
      <w:r>
        <w:t>rimanda</w:t>
      </w:r>
      <w:r>
        <w:rPr>
          <w:spacing w:val="5"/>
        </w:rPr>
        <w:t xml:space="preserve"> </w:t>
      </w:r>
      <w:r>
        <w:t>a</w:t>
      </w:r>
      <w:r>
        <w:rPr>
          <w:spacing w:val="5"/>
        </w:rPr>
        <w:t xml:space="preserve"> </w:t>
      </w:r>
      <w:r>
        <w:t>quanto</w:t>
      </w:r>
      <w:r>
        <w:rPr>
          <w:spacing w:val="4"/>
        </w:rPr>
        <w:t xml:space="preserve"> </w:t>
      </w:r>
      <w:r>
        <w:t>illustrato</w:t>
      </w:r>
      <w:r>
        <w:rPr>
          <w:spacing w:val="2"/>
        </w:rPr>
        <w:t xml:space="preserve"> </w:t>
      </w:r>
      <w:r>
        <w:t>nel</w:t>
      </w:r>
      <w:r>
        <w:rPr>
          <w:spacing w:val="5"/>
        </w:rPr>
        <w:t xml:space="preserve"> </w:t>
      </w:r>
      <w:r>
        <w:t>paragrafo</w:t>
      </w:r>
      <w:r>
        <w:rPr>
          <w:spacing w:val="4"/>
        </w:rPr>
        <w:t xml:space="preserve"> </w:t>
      </w:r>
      <w:r>
        <w:t>denominato</w:t>
      </w:r>
      <w:r>
        <w:rPr>
          <w:spacing w:val="1"/>
        </w:rPr>
        <w:t xml:space="preserve"> </w:t>
      </w:r>
      <w:r>
        <w:t>“Monitoraggio”</w:t>
      </w:r>
      <w:r w:rsidR="00944003">
        <w:rPr>
          <w:spacing w:val="18"/>
        </w:rPr>
        <w:t xml:space="preserve"> della sezione Rischi corruttivi e trasparenza.</w:t>
      </w:r>
    </w:p>
    <w:p w14:paraId="533E3477" w14:textId="77777777" w:rsidR="00CF4963" w:rsidRDefault="00CF4963" w:rsidP="00944003">
      <w:pPr>
        <w:spacing w:before="37"/>
        <w:ind w:left="232"/>
        <w:jc w:val="both"/>
      </w:pPr>
    </w:p>
    <w:sectPr w:rsidR="00CF4963">
      <w:headerReference w:type="default" r:id="rId23"/>
      <w:footerReference w:type="default" r:id="rId24"/>
      <w:pgSz w:w="11910" w:h="16840"/>
      <w:pgMar w:top="1420" w:right="980" w:bottom="720" w:left="760" w:header="0" w:footer="523"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A278C" w14:textId="77777777" w:rsidR="00147DB5" w:rsidRDefault="00147DB5">
      <w:r>
        <w:separator/>
      </w:r>
    </w:p>
  </w:endnote>
  <w:endnote w:type="continuationSeparator" w:id="0">
    <w:p w14:paraId="6DC1B369" w14:textId="77777777" w:rsidR="00147DB5" w:rsidRDefault="00147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
    <w:altName w:val="MS Gothic"/>
    <w:charset w:val="80"/>
    <w:family w:val="auto"/>
    <w:pitch w:val="variable"/>
  </w:font>
  <w:font w:name="Arial MT">
    <w:altName w:val="Arial"/>
    <w:charset w:val="01"/>
    <w:family w:val="swiss"/>
    <w:pitch w:val="variable"/>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Angsana New">
    <w:panose1 w:val="02020603050405020304"/>
    <w:charset w:val="DE"/>
    <w:family w:val="roman"/>
    <w:notTrueType/>
    <w:pitch w:val="variable"/>
    <w:sig w:usb0="01000001" w:usb1="00000000" w:usb2="00000000" w:usb3="00000000" w:csb0="00010000" w:csb1="00000000"/>
  </w:font>
  <w:font w:name="Georgia">
    <w:panose1 w:val="02040502050405020303"/>
    <w:charset w:val="00"/>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Univers Condensed">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OpenSymbol">
    <w:charset w:val="00"/>
    <w:family w:val="auto"/>
    <w:pitch w:val="variable"/>
    <w:sig w:usb0="800000AF" w:usb1="1001ECEA" w:usb2="00000000" w:usb3="00000000" w:csb0="80000001"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2E413" w14:textId="77777777" w:rsidR="006E6896" w:rsidRPr="00485AD7" w:rsidRDefault="006E6896" w:rsidP="00485AD7">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42EE5" w14:textId="77777777" w:rsidR="006E6896" w:rsidRDefault="006E6896">
    <w:pPr>
      <w:pStyle w:val="Corpotesto"/>
      <w:spacing w:line="14" w:lineRule="auto"/>
      <w:rPr>
        <w:sz w:val="20"/>
      </w:rPr>
    </w:pPr>
    <w:r>
      <w:rPr>
        <w:noProof/>
        <w:lang w:eastAsia="it-IT"/>
      </w:rPr>
      <mc:AlternateContent>
        <mc:Choice Requires="wps">
          <w:drawing>
            <wp:anchor distT="0" distB="0" distL="114300" distR="114300" simplePos="0" relativeHeight="433543680" behindDoc="1" locked="0" layoutInCell="1" allowOverlap="1" wp14:anchorId="1D38063A" wp14:editId="0953A881">
              <wp:simplePos x="0" y="0"/>
              <wp:positionH relativeFrom="page">
                <wp:posOffset>3685540</wp:posOffset>
              </wp:positionH>
              <wp:positionV relativeFrom="page">
                <wp:posOffset>10220960</wp:posOffset>
              </wp:positionV>
              <wp:extent cx="189230" cy="139065"/>
              <wp:effectExtent l="0" t="0" r="0" b="0"/>
              <wp:wrapNone/>
              <wp:docPr id="1994" name="Text Box 16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3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4B969A" w14:textId="77777777" w:rsidR="006E6896" w:rsidRDefault="006E6896">
                          <w:pPr>
                            <w:spacing w:before="14"/>
                            <w:ind w:left="60"/>
                            <w:rPr>
                              <w:rFonts w:ascii="Arial MT"/>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38063A" id="_x0000_t202" coordsize="21600,21600" o:spt="202" path="m,l,21600r21600,l21600,xe">
              <v:stroke joinstyle="miter"/>
              <v:path gradientshapeok="t" o:connecttype="rect"/>
            </v:shapetype>
            <v:shape id="Text Box 1695" o:spid="_x0000_s1031" type="#_x0000_t202" style="position:absolute;margin-left:290.2pt;margin-top:804.8pt;width:14.9pt;height:10.95pt;z-index:-6977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" filled="f" stroked="f">
              <v:textbox inset="0,0,0,0">
                <w:txbxContent>
                  <w:p w14:paraId="754B969A" w14:textId="77777777" w:rsidR="006E6896" w:rsidRDefault="006E6896">
                    <w:pPr>
                      <w:spacing w:before="14"/>
                      <w:ind w:left="60"/>
                      <w:rPr>
                        <w:rFonts w:ascii="Arial MT"/>
                        <w:sz w:val="16"/>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A70F1" w14:textId="77777777" w:rsidR="006E6896" w:rsidRDefault="006E6896">
    <w:pPr>
      <w:pStyle w:val="Corpotesto"/>
      <w:spacing w:line="14" w:lineRule="auto"/>
      <w:rPr>
        <w:sz w:val="20"/>
      </w:rPr>
    </w:pPr>
    <w:r>
      <w:rPr>
        <w:noProof/>
        <w:lang w:eastAsia="it-IT"/>
      </w:rPr>
      <mc:AlternateContent>
        <mc:Choice Requires="wps">
          <w:drawing>
            <wp:anchor distT="0" distB="0" distL="114300" distR="114300" simplePos="0" relativeHeight="434216960" behindDoc="1" locked="0" layoutInCell="1" allowOverlap="1" wp14:anchorId="697410A3" wp14:editId="24AF2AC3">
              <wp:simplePos x="0" y="0"/>
              <wp:positionH relativeFrom="page">
                <wp:posOffset>3657600</wp:posOffset>
              </wp:positionH>
              <wp:positionV relativeFrom="page">
                <wp:posOffset>10220960</wp:posOffset>
              </wp:positionV>
              <wp:extent cx="245745" cy="13906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39D931" w14:textId="77777777" w:rsidR="006E6896" w:rsidRDefault="006E6896">
                          <w:pPr>
                            <w:spacing w:before="14"/>
                            <w:ind w:left="60"/>
                            <w:rPr>
                              <w:rFonts w:ascii="Arial MT"/>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w14:anchorId="6FC4E7D9" id="_x0000_t202" coordsize="21600,21600" o:spt="202" path="m,l,21600r21600,l21600,xe">
              <v:stroke joinstyle="miter"/>
              <v:path gradientshapeok="t" o:connecttype="rect"/>
            </v:shapetype>
            <v:shape id="Text Box 1" o:spid="_x0000_s1033" type="#_x0000_t202" style="position:absolute;margin-left:4in;margin-top:804.8pt;width:19.35pt;height:10.95pt;z-index:-69099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" filled="f" stroked="f">
              <v:textbox inset="0,0,0,0">
                <w:txbxContent>
                  <w:p w:rsidR="001E5831" w:rsidRDefault="001E5831">
                    <w:pPr>
                      <w:spacing w:before="14"/>
                      <w:ind w:left="60"/>
                      <w:rPr>
                        <w:rFonts w:ascii="Arial MT"/>
                        <w:sz w:val="16"/>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7B2E60" w14:textId="77777777" w:rsidR="00147DB5" w:rsidRDefault="00147DB5">
      <w:r>
        <w:separator/>
      </w:r>
    </w:p>
  </w:footnote>
  <w:footnote w:type="continuationSeparator" w:id="0">
    <w:p w14:paraId="281A8BC7" w14:textId="77777777" w:rsidR="00147DB5" w:rsidRDefault="00147DB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7CE56" w14:textId="77777777" w:rsidR="006E6896" w:rsidRDefault="006E6896">
    <w:pPr>
      <w:pStyle w:val="Corpotesto"/>
      <w:spacing w:line="14" w:lineRule="auto"/>
      <w:rPr>
        <w:sz w:val="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08BAA" w14:textId="77777777" w:rsidR="006E6896" w:rsidRDefault="006E6896">
    <w:pPr>
      <w:pStyle w:val="Corpotesto"/>
      <w:spacing w:line="14" w:lineRule="auto"/>
      <w:rPr>
        <w:sz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02CABE0"/>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00000001"/>
    <w:name w:val="WW8Num2"/>
    <w:lvl w:ilvl="0">
      <w:start w:val="1"/>
      <w:numFmt w:val="bullet"/>
      <w:lvlText w:val=""/>
      <w:lvlJc w:val="left"/>
      <w:pPr>
        <w:tabs>
          <w:tab w:val="num" w:pos="0"/>
        </w:tabs>
        <w:ind w:left="720" w:hanging="360"/>
      </w:pPr>
      <w:rPr>
        <w:rFonts w:ascii="Symbol" w:hAnsi="Symbol" w:cs="Symbol" w:hint="default"/>
      </w:rPr>
    </w:lvl>
  </w:abstractNum>
  <w:abstractNum w:abstractNumId="2" w15:restartNumberingAfterBreak="0">
    <w:nsid w:val="00000002"/>
    <w:multiLevelType w:val="singleLevel"/>
    <w:tmpl w:val="00000002"/>
    <w:name w:val="WW8Num4"/>
    <w:lvl w:ilvl="0">
      <w:start w:val="1"/>
      <w:numFmt w:val="bullet"/>
      <w:lvlText w:val=""/>
      <w:lvlJc w:val="left"/>
      <w:pPr>
        <w:tabs>
          <w:tab w:val="num" w:pos="0"/>
        </w:tabs>
        <w:ind w:left="720" w:hanging="360"/>
      </w:pPr>
      <w:rPr>
        <w:rFonts w:ascii="Symbol" w:hAnsi="Symbol" w:cs="Symbol" w:hint="default"/>
      </w:rPr>
    </w:lvl>
  </w:abstractNum>
  <w:abstractNum w:abstractNumId="3" w15:restartNumberingAfterBreak="0">
    <w:nsid w:val="00000003"/>
    <w:multiLevelType w:val="hybridMultilevel"/>
    <w:tmpl w:val="398E81B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06F522B"/>
    <w:multiLevelType w:val="hybridMultilevel"/>
    <w:tmpl w:val="10FCD506"/>
    <w:lvl w:ilvl="0" w:tplc="C4D0D54C">
      <w:start w:val="1"/>
      <w:numFmt w:val="decimal"/>
      <w:lvlText w:val="%1."/>
      <w:lvlJc w:val="left"/>
      <w:pPr>
        <w:ind w:left="1116" w:hanging="360"/>
      </w:pPr>
      <w:rPr>
        <w:rFonts w:hint="default"/>
        <w:w w:val="100"/>
        <w:lang w:val="it-IT" w:eastAsia="en-US" w:bidi="ar-SA"/>
      </w:rPr>
    </w:lvl>
    <w:lvl w:ilvl="1" w:tplc="44FE1412">
      <w:numFmt w:val="bullet"/>
      <w:lvlText w:val="•"/>
      <w:lvlJc w:val="left"/>
      <w:pPr>
        <w:ind w:left="2066" w:hanging="360"/>
      </w:pPr>
      <w:rPr>
        <w:rFonts w:hint="default"/>
        <w:lang w:val="it-IT" w:eastAsia="en-US" w:bidi="ar-SA"/>
      </w:rPr>
    </w:lvl>
    <w:lvl w:ilvl="2" w:tplc="7AFCB91A">
      <w:numFmt w:val="bullet"/>
      <w:lvlText w:val="•"/>
      <w:lvlJc w:val="left"/>
      <w:pPr>
        <w:ind w:left="3012" w:hanging="360"/>
      </w:pPr>
      <w:rPr>
        <w:rFonts w:hint="default"/>
        <w:lang w:val="it-IT" w:eastAsia="en-US" w:bidi="ar-SA"/>
      </w:rPr>
    </w:lvl>
    <w:lvl w:ilvl="3" w:tplc="B99C264C">
      <w:numFmt w:val="bullet"/>
      <w:lvlText w:val="•"/>
      <w:lvlJc w:val="left"/>
      <w:pPr>
        <w:ind w:left="3958" w:hanging="360"/>
      </w:pPr>
      <w:rPr>
        <w:rFonts w:hint="default"/>
        <w:lang w:val="it-IT" w:eastAsia="en-US" w:bidi="ar-SA"/>
      </w:rPr>
    </w:lvl>
    <w:lvl w:ilvl="4" w:tplc="98EAE0C8">
      <w:numFmt w:val="bullet"/>
      <w:lvlText w:val="•"/>
      <w:lvlJc w:val="left"/>
      <w:pPr>
        <w:ind w:left="4904" w:hanging="360"/>
      </w:pPr>
      <w:rPr>
        <w:rFonts w:hint="default"/>
        <w:lang w:val="it-IT" w:eastAsia="en-US" w:bidi="ar-SA"/>
      </w:rPr>
    </w:lvl>
    <w:lvl w:ilvl="5" w:tplc="E2ECF6CA">
      <w:numFmt w:val="bullet"/>
      <w:lvlText w:val="•"/>
      <w:lvlJc w:val="left"/>
      <w:pPr>
        <w:ind w:left="5850" w:hanging="360"/>
      </w:pPr>
      <w:rPr>
        <w:rFonts w:hint="default"/>
        <w:lang w:val="it-IT" w:eastAsia="en-US" w:bidi="ar-SA"/>
      </w:rPr>
    </w:lvl>
    <w:lvl w:ilvl="6" w:tplc="52446E50">
      <w:numFmt w:val="bullet"/>
      <w:lvlText w:val="•"/>
      <w:lvlJc w:val="left"/>
      <w:pPr>
        <w:ind w:left="6796" w:hanging="360"/>
      </w:pPr>
      <w:rPr>
        <w:rFonts w:hint="default"/>
        <w:lang w:val="it-IT" w:eastAsia="en-US" w:bidi="ar-SA"/>
      </w:rPr>
    </w:lvl>
    <w:lvl w:ilvl="7" w:tplc="7CECFD3C">
      <w:numFmt w:val="bullet"/>
      <w:lvlText w:val="•"/>
      <w:lvlJc w:val="left"/>
      <w:pPr>
        <w:ind w:left="7742" w:hanging="360"/>
      </w:pPr>
      <w:rPr>
        <w:rFonts w:hint="default"/>
        <w:lang w:val="it-IT" w:eastAsia="en-US" w:bidi="ar-SA"/>
      </w:rPr>
    </w:lvl>
    <w:lvl w:ilvl="8" w:tplc="68EC8C0E">
      <w:numFmt w:val="bullet"/>
      <w:lvlText w:val="•"/>
      <w:lvlJc w:val="left"/>
      <w:pPr>
        <w:ind w:left="8688" w:hanging="360"/>
      </w:pPr>
      <w:rPr>
        <w:rFonts w:hint="default"/>
        <w:lang w:val="it-IT" w:eastAsia="en-US" w:bidi="ar-SA"/>
      </w:rPr>
    </w:lvl>
  </w:abstractNum>
  <w:abstractNum w:abstractNumId="5" w15:restartNumberingAfterBreak="0">
    <w:nsid w:val="00CF347C"/>
    <w:multiLevelType w:val="hybridMultilevel"/>
    <w:tmpl w:val="F34A03EA"/>
    <w:lvl w:ilvl="0" w:tplc="AAFAD8FC">
      <w:start w:val="1"/>
      <w:numFmt w:val="upp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15:restartNumberingAfterBreak="0">
    <w:nsid w:val="01001927"/>
    <w:multiLevelType w:val="multilevel"/>
    <w:tmpl w:val="F51AA4A4"/>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7" w15:restartNumberingAfterBreak="0">
    <w:nsid w:val="013634F1"/>
    <w:multiLevelType w:val="hybridMultilevel"/>
    <w:tmpl w:val="9854401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2D712E2"/>
    <w:multiLevelType w:val="hybridMultilevel"/>
    <w:tmpl w:val="356E05C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2EA719B"/>
    <w:multiLevelType w:val="multilevel"/>
    <w:tmpl w:val="1ECCF2B8"/>
    <w:lvl w:ilvl="0">
      <w:start w:val="15"/>
      <w:numFmt w:val="upperLetter"/>
      <w:lvlText w:val="%1"/>
      <w:lvlJc w:val="left"/>
      <w:pPr>
        <w:ind w:left="393" w:hanging="740"/>
      </w:pPr>
      <w:rPr>
        <w:rFonts w:hint="default"/>
        <w:lang w:val="it-IT" w:eastAsia="en-US" w:bidi="ar-SA"/>
      </w:rPr>
    </w:lvl>
    <w:lvl w:ilvl="1">
      <w:start w:val="1"/>
      <w:numFmt w:val="decimal"/>
      <w:lvlText w:val="%1.%2"/>
      <w:lvlJc w:val="left"/>
      <w:pPr>
        <w:ind w:left="393" w:hanging="740"/>
      </w:pPr>
      <w:rPr>
        <w:rFonts w:ascii="Trebuchet MS" w:eastAsia="Trebuchet MS" w:hAnsi="Trebuchet MS" w:cs="Trebuchet MS" w:hint="default"/>
        <w:spacing w:val="-1"/>
        <w:w w:val="98"/>
        <w:sz w:val="20"/>
        <w:szCs w:val="20"/>
        <w:lang w:val="it-IT" w:eastAsia="en-US" w:bidi="ar-SA"/>
      </w:rPr>
    </w:lvl>
    <w:lvl w:ilvl="2">
      <w:numFmt w:val="bullet"/>
      <w:lvlText w:val="•"/>
      <w:lvlJc w:val="left"/>
      <w:pPr>
        <w:ind w:left="1396" w:hanging="740"/>
      </w:pPr>
      <w:rPr>
        <w:rFonts w:hint="default"/>
        <w:lang w:val="it-IT" w:eastAsia="en-US" w:bidi="ar-SA"/>
      </w:rPr>
    </w:lvl>
    <w:lvl w:ilvl="3">
      <w:numFmt w:val="bullet"/>
      <w:lvlText w:val="•"/>
      <w:lvlJc w:val="left"/>
      <w:pPr>
        <w:ind w:left="1894" w:hanging="740"/>
      </w:pPr>
      <w:rPr>
        <w:rFonts w:hint="default"/>
        <w:lang w:val="it-IT" w:eastAsia="en-US" w:bidi="ar-SA"/>
      </w:rPr>
    </w:lvl>
    <w:lvl w:ilvl="4">
      <w:numFmt w:val="bullet"/>
      <w:lvlText w:val="•"/>
      <w:lvlJc w:val="left"/>
      <w:pPr>
        <w:ind w:left="2393" w:hanging="740"/>
      </w:pPr>
      <w:rPr>
        <w:rFonts w:hint="default"/>
        <w:lang w:val="it-IT" w:eastAsia="en-US" w:bidi="ar-SA"/>
      </w:rPr>
    </w:lvl>
    <w:lvl w:ilvl="5">
      <w:numFmt w:val="bullet"/>
      <w:lvlText w:val="•"/>
      <w:lvlJc w:val="left"/>
      <w:pPr>
        <w:ind w:left="2891" w:hanging="740"/>
      </w:pPr>
      <w:rPr>
        <w:rFonts w:hint="default"/>
        <w:lang w:val="it-IT" w:eastAsia="en-US" w:bidi="ar-SA"/>
      </w:rPr>
    </w:lvl>
    <w:lvl w:ilvl="6">
      <w:numFmt w:val="bullet"/>
      <w:lvlText w:val="•"/>
      <w:lvlJc w:val="left"/>
      <w:pPr>
        <w:ind w:left="3389" w:hanging="740"/>
      </w:pPr>
      <w:rPr>
        <w:rFonts w:hint="default"/>
        <w:lang w:val="it-IT" w:eastAsia="en-US" w:bidi="ar-SA"/>
      </w:rPr>
    </w:lvl>
    <w:lvl w:ilvl="7">
      <w:numFmt w:val="bullet"/>
      <w:lvlText w:val="•"/>
      <w:lvlJc w:val="left"/>
      <w:pPr>
        <w:ind w:left="3888" w:hanging="740"/>
      </w:pPr>
      <w:rPr>
        <w:rFonts w:hint="default"/>
        <w:lang w:val="it-IT" w:eastAsia="en-US" w:bidi="ar-SA"/>
      </w:rPr>
    </w:lvl>
    <w:lvl w:ilvl="8">
      <w:numFmt w:val="bullet"/>
      <w:lvlText w:val="•"/>
      <w:lvlJc w:val="left"/>
      <w:pPr>
        <w:ind w:left="4386" w:hanging="740"/>
      </w:pPr>
      <w:rPr>
        <w:rFonts w:hint="default"/>
        <w:lang w:val="it-IT" w:eastAsia="en-US" w:bidi="ar-SA"/>
      </w:rPr>
    </w:lvl>
  </w:abstractNum>
  <w:abstractNum w:abstractNumId="10" w15:restartNumberingAfterBreak="0">
    <w:nsid w:val="039109C2"/>
    <w:multiLevelType w:val="hybridMultilevel"/>
    <w:tmpl w:val="29A4075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088513E3"/>
    <w:multiLevelType w:val="multilevel"/>
    <w:tmpl w:val="26C0E994"/>
    <w:styleLink w:val="WWNum19"/>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12" w15:restartNumberingAfterBreak="0">
    <w:nsid w:val="09291903"/>
    <w:multiLevelType w:val="hybridMultilevel"/>
    <w:tmpl w:val="92205FA2"/>
    <w:lvl w:ilvl="0" w:tplc="274ABE0A">
      <w:numFmt w:val="bullet"/>
      <w:lvlText w:val="-"/>
      <w:lvlJc w:val="left"/>
      <w:pPr>
        <w:ind w:left="428" w:hanging="132"/>
      </w:pPr>
      <w:rPr>
        <w:rFonts w:ascii="Trebuchet MS" w:eastAsia="Trebuchet MS" w:hAnsi="Trebuchet MS" w:cs="Trebuchet MS" w:hint="default"/>
        <w:w w:val="98"/>
        <w:sz w:val="20"/>
        <w:szCs w:val="20"/>
        <w:lang w:val="it-IT" w:eastAsia="en-US" w:bidi="ar-SA"/>
      </w:rPr>
    </w:lvl>
    <w:lvl w:ilvl="1" w:tplc="13FE6718">
      <w:numFmt w:val="bullet"/>
      <w:lvlText w:val="•"/>
      <w:lvlJc w:val="left"/>
      <w:pPr>
        <w:ind w:left="802" w:hanging="132"/>
      </w:pPr>
      <w:rPr>
        <w:rFonts w:hint="default"/>
        <w:lang w:val="it-IT" w:eastAsia="en-US" w:bidi="ar-SA"/>
      </w:rPr>
    </w:lvl>
    <w:lvl w:ilvl="2" w:tplc="862CD1C2">
      <w:numFmt w:val="bullet"/>
      <w:lvlText w:val="•"/>
      <w:lvlJc w:val="left"/>
      <w:pPr>
        <w:ind w:left="1185" w:hanging="132"/>
      </w:pPr>
      <w:rPr>
        <w:rFonts w:hint="default"/>
        <w:lang w:val="it-IT" w:eastAsia="en-US" w:bidi="ar-SA"/>
      </w:rPr>
    </w:lvl>
    <w:lvl w:ilvl="3" w:tplc="AB3485CC">
      <w:numFmt w:val="bullet"/>
      <w:lvlText w:val="•"/>
      <w:lvlJc w:val="left"/>
      <w:pPr>
        <w:ind w:left="1567" w:hanging="132"/>
      </w:pPr>
      <w:rPr>
        <w:rFonts w:hint="default"/>
        <w:lang w:val="it-IT" w:eastAsia="en-US" w:bidi="ar-SA"/>
      </w:rPr>
    </w:lvl>
    <w:lvl w:ilvl="4" w:tplc="8B4C639E">
      <w:numFmt w:val="bullet"/>
      <w:lvlText w:val="•"/>
      <w:lvlJc w:val="left"/>
      <w:pPr>
        <w:ind w:left="1950" w:hanging="132"/>
      </w:pPr>
      <w:rPr>
        <w:rFonts w:hint="default"/>
        <w:lang w:val="it-IT" w:eastAsia="en-US" w:bidi="ar-SA"/>
      </w:rPr>
    </w:lvl>
    <w:lvl w:ilvl="5" w:tplc="11985C98">
      <w:numFmt w:val="bullet"/>
      <w:lvlText w:val="•"/>
      <w:lvlJc w:val="left"/>
      <w:pPr>
        <w:ind w:left="2333" w:hanging="132"/>
      </w:pPr>
      <w:rPr>
        <w:rFonts w:hint="default"/>
        <w:lang w:val="it-IT" w:eastAsia="en-US" w:bidi="ar-SA"/>
      </w:rPr>
    </w:lvl>
    <w:lvl w:ilvl="6" w:tplc="B706E0EC">
      <w:numFmt w:val="bullet"/>
      <w:lvlText w:val="•"/>
      <w:lvlJc w:val="left"/>
      <w:pPr>
        <w:ind w:left="2715" w:hanging="132"/>
      </w:pPr>
      <w:rPr>
        <w:rFonts w:hint="default"/>
        <w:lang w:val="it-IT" w:eastAsia="en-US" w:bidi="ar-SA"/>
      </w:rPr>
    </w:lvl>
    <w:lvl w:ilvl="7" w:tplc="506A6F72">
      <w:numFmt w:val="bullet"/>
      <w:lvlText w:val="•"/>
      <w:lvlJc w:val="left"/>
      <w:pPr>
        <w:ind w:left="3098" w:hanging="132"/>
      </w:pPr>
      <w:rPr>
        <w:rFonts w:hint="default"/>
        <w:lang w:val="it-IT" w:eastAsia="en-US" w:bidi="ar-SA"/>
      </w:rPr>
    </w:lvl>
    <w:lvl w:ilvl="8" w:tplc="D624A6D0">
      <w:numFmt w:val="bullet"/>
      <w:lvlText w:val="•"/>
      <w:lvlJc w:val="left"/>
      <w:pPr>
        <w:ind w:left="3481" w:hanging="132"/>
      </w:pPr>
      <w:rPr>
        <w:rFonts w:hint="default"/>
        <w:lang w:val="it-IT" w:eastAsia="en-US" w:bidi="ar-SA"/>
      </w:rPr>
    </w:lvl>
  </w:abstractNum>
  <w:abstractNum w:abstractNumId="13" w15:restartNumberingAfterBreak="0">
    <w:nsid w:val="0A2E2C6A"/>
    <w:multiLevelType w:val="multilevel"/>
    <w:tmpl w:val="4C083100"/>
    <w:styleLink w:val="WWNum21"/>
    <w:lvl w:ilvl="0">
      <w:start w:val="1"/>
      <w:numFmt w:val="lowerLetter"/>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14" w15:restartNumberingAfterBreak="0">
    <w:nsid w:val="0C4B5B3B"/>
    <w:multiLevelType w:val="multilevel"/>
    <w:tmpl w:val="4C6C2504"/>
    <w:styleLink w:val="WWNum23"/>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15" w15:restartNumberingAfterBreak="0">
    <w:nsid w:val="0EBD1C8C"/>
    <w:multiLevelType w:val="hybridMultilevel"/>
    <w:tmpl w:val="ADF2B79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0F056C56"/>
    <w:multiLevelType w:val="multilevel"/>
    <w:tmpl w:val="EFC61AE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 w15:restartNumberingAfterBreak="0">
    <w:nsid w:val="0F2B1891"/>
    <w:multiLevelType w:val="multilevel"/>
    <w:tmpl w:val="451838A6"/>
    <w:lvl w:ilvl="0">
      <w:start w:val="2"/>
      <w:numFmt w:val="decimal"/>
      <w:lvlText w:val="%1"/>
      <w:lvlJc w:val="left"/>
      <w:pPr>
        <w:ind w:left="480" w:hanging="480"/>
      </w:pPr>
      <w:rPr>
        <w:rFonts w:hint="default"/>
        <w:color w:val="4F81BD" w:themeColor="accent1"/>
      </w:rPr>
    </w:lvl>
    <w:lvl w:ilvl="1">
      <w:start w:val="3"/>
      <w:numFmt w:val="decimal"/>
      <w:lvlText w:val="%1.%2"/>
      <w:lvlJc w:val="left"/>
      <w:pPr>
        <w:ind w:left="872" w:hanging="480"/>
      </w:pPr>
      <w:rPr>
        <w:rFonts w:hint="default"/>
        <w:color w:val="4F81BD" w:themeColor="accent1"/>
      </w:rPr>
    </w:lvl>
    <w:lvl w:ilvl="2">
      <w:start w:val="2"/>
      <w:numFmt w:val="decimal"/>
      <w:lvlText w:val="%1.%2.%3"/>
      <w:lvlJc w:val="left"/>
      <w:pPr>
        <w:ind w:left="1504" w:hanging="720"/>
      </w:pPr>
      <w:rPr>
        <w:rFonts w:hint="default"/>
        <w:color w:val="4F81BD" w:themeColor="accent1"/>
      </w:rPr>
    </w:lvl>
    <w:lvl w:ilvl="3">
      <w:start w:val="1"/>
      <w:numFmt w:val="decimal"/>
      <w:lvlText w:val="%1.%2.%3.%4"/>
      <w:lvlJc w:val="left"/>
      <w:pPr>
        <w:ind w:left="1896" w:hanging="720"/>
      </w:pPr>
      <w:rPr>
        <w:rFonts w:hint="default"/>
        <w:color w:val="4F81BD" w:themeColor="accent1"/>
      </w:rPr>
    </w:lvl>
    <w:lvl w:ilvl="4">
      <w:start w:val="1"/>
      <w:numFmt w:val="decimal"/>
      <w:lvlText w:val="%1.%2.%3.%4.%5"/>
      <w:lvlJc w:val="left"/>
      <w:pPr>
        <w:ind w:left="2648" w:hanging="1080"/>
      </w:pPr>
      <w:rPr>
        <w:rFonts w:hint="default"/>
        <w:color w:val="4F81BD" w:themeColor="accent1"/>
      </w:rPr>
    </w:lvl>
    <w:lvl w:ilvl="5">
      <w:start w:val="1"/>
      <w:numFmt w:val="decimal"/>
      <w:lvlText w:val="%1.%2.%3.%4.%5.%6"/>
      <w:lvlJc w:val="left"/>
      <w:pPr>
        <w:ind w:left="3040" w:hanging="1080"/>
      </w:pPr>
      <w:rPr>
        <w:rFonts w:hint="default"/>
        <w:color w:val="4F81BD" w:themeColor="accent1"/>
      </w:rPr>
    </w:lvl>
    <w:lvl w:ilvl="6">
      <w:start w:val="1"/>
      <w:numFmt w:val="decimal"/>
      <w:lvlText w:val="%1.%2.%3.%4.%5.%6.%7"/>
      <w:lvlJc w:val="left"/>
      <w:pPr>
        <w:ind w:left="3792" w:hanging="1440"/>
      </w:pPr>
      <w:rPr>
        <w:rFonts w:hint="default"/>
        <w:color w:val="4F81BD" w:themeColor="accent1"/>
      </w:rPr>
    </w:lvl>
    <w:lvl w:ilvl="7">
      <w:start w:val="1"/>
      <w:numFmt w:val="decimal"/>
      <w:lvlText w:val="%1.%2.%3.%4.%5.%6.%7.%8"/>
      <w:lvlJc w:val="left"/>
      <w:pPr>
        <w:ind w:left="4184" w:hanging="1440"/>
      </w:pPr>
      <w:rPr>
        <w:rFonts w:hint="default"/>
        <w:color w:val="4F81BD" w:themeColor="accent1"/>
      </w:rPr>
    </w:lvl>
    <w:lvl w:ilvl="8">
      <w:start w:val="1"/>
      <w:numFmt w:val="decimal"/>
      <w:lvlText w:val="%1.%2.%3.%4.%5.%6.%7.%8.%9"/>
      <w:lvlJc w:val="left"/>
      <w:pPr>
        <w:ind w:left="4936" w:hanging="1800"/>
      </w:pPr>
      <w:rPr>
        <w:rFonts w:hint="default"/>
        <w:color w:val="4F81BD" w:themeColor="accent1"/>
      </w:rPr>
    </w:lvl>
  </w:abstractNum>
  <w:abstractNum w:abstractNumId="18" w15:restartNumberingAfterBreak="0">
    <w:nsid w:val="108E3B31"/>
    <w:multiLevelType w:val="multilevel"/>
    <w:tmpl w:val="1B6A21E6"/>
    <w:lvl w:ilvl="0">
      <w:start w:val="3"/>
      <w:numFmt w:val="upperLetter"/>
      <w:lvlText w:val="%1"/>
      <w:lvlJc w:val="left"/>
      <w:pPr>
        <w:ind w:left="712" w:hanging="658"/>
      </w:pPr>
      <w:rPr>
        <w:rFonts w:hint="default"/>
        <w:lang w:val="it-IT" w:eastAsia="en-US" w:bidi="ar-SA"/>
      </w:rPr>
    </w:lvl>
    <w:lvl w:ilvl="1">
      <w:start w:val="1"/>
      <w:numFmt w:val="decimal"/>
      <w:lvlText w:val="%1.%2"/>
      <w:lvlJc w:val="left"/>
      <w:pPr>
        <w:ind w:left="712" w:hanging="658"/>
      </w:pPr>
      <w:rPr>
        <w:rFonts w:ascii="Trebuchet MS" w:eastAsia="Trebuchet MS" w:hAnsi="Trebuchet MS" w:cs="Trebuchet MS" w:hint="default"/>
        <w:spacing w:val="-1"/>
        <w:w w:val="98"/>
        <w:sz w:val="20"/>
        <w:szCs w:val="20"/>
        <w:lang w:val="it-IT" w:eastAsia="en-US" w:bidi="ar-SA"/>
      </w:rPr>
    </w:lvl>
    <w:lvl w:ilvl="2">
      <w:numFmt w:val="bullet"/>
      <w:lvlText w:val="•"/>
      <w:lvlJc w:val="left"/>
      <w:pPr>
        <w:ind w:left="1511" w:hanging="658"/>
      </w:pPr>
      <w:rPr>
        <w:rFonts w:hint="default"/>
        <w:lang w:val="it-IT" w:eastAsia="en-US" w:bidi="ar-SA"/>
      </w:rPr>
    </w:lvl>
    <w:lvl w:ilvl="3">
      <w:numFmt w:val="bullet"/>
      <w:lvlText w:val="•"/>
      <w:lvlJc w:val="left"/>
      <w:pPr>
        <w:ind w:left="1906" w:hanging="658"/>
      </w:pPr>
      <w:rPr>
        <w:rFonts w:hint="default"/>
        <w:lang w:val="it-IT" w:eastAsia="en-US" w:bidi="ar-SA"/>
      </w:rPr>
    </w:lvl>
    <w:lvl w:ilvl="4">
      <w:numFmt w:val="bullet"/>
      <w:lvlText w:val="•"/>
      <w:lvlJc w:val="left"/>
      <w:pPr>
        <w:ind w:left="2302" w:hanging="658"/>
      </w:pPr>
      <w:rPr>
        <w:rFonts w:hint="default"/>
        <w:lang w:val="it-IT" w:eastAsia="en-US" w:bidi="ar-SA"/>
      </w:rPr>
    </w:lvl>
    <w:lvl w:ilvl="5">
      <w:numFmt w:val="bullet"/>
      <w:lvlText w:val="•"/>
      <w:lvlJc w:val="left"/>
      <w:pPr>
        <w:ind w:left="2697" w:hanging="658"/>
      </w:pPr>
      <w:rPr>
        <w:rFonts w:hint="default"/>
        <w:lang w:val="it-IT" w:eastAsia="en-US" w:bidi="ar-SA"/>
      </w:rPr>
    </w:lvl>
    <w:lvl w:ilvl="6">
      <w:numFmt w:val="bullet"/>
      <w:lvlText w:val="•"/>
      <w:lvlJc w:val="left"/>
      <w:pPr>
        <w:ind w:left="3093" w:hanging="658"/>
      </w:pPr>
      <w:rPr>
        <w:rFonts w:hint="default"/>
        <w:lang w:val="it-IT" w:eastAsia="en-US" w:bidi="ar-SA"/>
      </w:rPr>
    </w:lvl>
    <w:lvl w:ilvl="7">
      <w:numFmt w:val="bullet"/>
      <w:lvlText w:val="•"/>
      <w:lvlJc w:val="left"/>
      <w:pPr>
        <w:ind w:left="3488" w:hanging="658"/>
      </w:pPr>
      <w:rPr>
        <w:rFonts w:hint="default"/>
        <w:lang w:val="it-IT" w:eastAsia="en-US" w:bidi="ar-SA"/>
      </w:rPr>
    </w:lvl>
    <w:lvl w:ilvl="8">
      <w:numFmt w:val="bullet"/>
      <w:lvlText w:val="•"/>
      <w:lvlJc w:val="left"/>
      <w:pPr>
        <w:ind w:left="3884" w:hanging="658"/>
      </w:pPr>
      <w:rPr>
        <w:rFonts w:hint="default"/>
        <w:lang w:val="it-IT" w:eastAsia="en-US" w:bidi="ar-SA"/>
      </w:rPr>
    </w:lvl>
  </w:abstractNum>
  <w:abstractNum w:abstractNumId="19" w15:restartNumberingAfterBreak="0">
    <w:nsid w:val="129177C5"/>
    <w:multiLevelType w:val="multilevel"/>
    <w:tmpl w:val="02D604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29C1B8B"/>
    <w:multiLevelType w:val="multilevel"/>
    <w:tmpl w:val="107CBF20"/>
    <w:lvl w:ilvl="0">
      <w:start w:val="1"/>
      <w:numFmt w:val="decimalZero"/>
      <w:lvlText w:val="%1-"/>
      <w:lvlJc w:val="left"/>
      <w:pPr>
        <w:ind w:left="118" w:hanging="403"/>
      </w:pPr>
      <w:rPr>
        <w:rFonts w:ascii="Arial" w:eastAsia="Arial" w:hAnsi="Arial" w:cs="Arial" w:hint="default"/>
        <w:b/>
        <w:bCs/>
        <w:spacing w:val="-3"/>
        <w:w w:val="98"/>
        <w:sz w:val="20"/>
        <w:szCs w:val="20"/>
        <w:lang w:val="it-IT" w:eastAsia="en-US" w:bidi="ar-SA"/>
      </w:rPr>
    </w:lvl>
    <w:lvl w:ilvl="1">
      <w:start w:val="3"/>
      <w:numFmt w:val="decimal"/>
      <w:lvlText w:val="%2."/>
      <w:lvlJc w:val="left"/>
      <w:pPr>
        <w:ind w:left="666" w:hanging="313"/>
      </w:pPr>
      <w:rPr>
        <w:rFonts w:ascii="Calibri Light" w:eastAsia="Calibri Light" w:hAnsi="Calibri Light" w:cs="Calibri Light" w:hint="default"/>
        <w:color w:val="2E5395"/>
        <w:spacing w:val="-1"/>
        <w:w w:val="100"/>
        <w:sz w:val="32"/>
        <w:szCs w:val="32"/>
        <w:lang w:val="it-IT" w:eastAsia="en-US" w:bidi="ar-SA"/>
      </w:rPr>
    </w:lvl>
    <w:lvl w:ilvl="2">
      <w:start w:val="1"/>
      <w:numFmt w:val="decimal"/>
      <w:lvlText w:val="%2.%3"/>
      <w:lvlJc w:val="left"/>
      <w:pPr>
        <w:ind w:left="387" w:hanging="387"/>
        <w:jc w:val="right"/>
      </w:pPr>
      <w:rPr>
        <w:rFonts w:hint="default"/>
        <w:w w:val="100"/>
        <w:lang w:val="it-IT" w:eastAsia="en-US" w:bidi="ar-SA"/>
      </w:rPr>
    </w:lvl>
    <w:lvl w:ilvl="3">
      <w:numFmt w:val="bullet"/>
      <w:lvlText w:val="-"/>
      <w:lvlJc w:val="left"/>
      <w:pPr>
        <w:ind w:left="1037" w:hanging="117"/>
      </w:pPr>
      <w:rPr>
        <w:rFonts w:ascii="Calibri" w:eastAsia="Calibri" w:hAnsi="Calibri" w:cs="Calibri" w:hint="default"/>
        <w:w w:val="99"/>
        <w:sz w:val="22"/>
        <w:szCs w:val="22"/>
        <w:lang w:val="it-IT" w:eastAsia="en-US" w:bidi="ar-SA"/>
      </w:rPr>
    </w:lvl>
    <w:lvl w:ilvl="4">
      <w:numFmt w:val="bullet"/>
      <w:lvlText w:val="•"/>
      <w:lvlJc w:val="left"/>
      <w:pPr>
        <w:ind w:left="1300" w:hanging="117"/>
      </w:pPr>
      <w:rPr>
        <w:rFonts w:hint="default"/>
        <w:lang w:val="it-IT" w:eastAsia="en-US" w:bidi="ar-SA"/>
      </w:rPr>
    </w:lvl>
    <w:lvl w:ilvl="5">
      <w:numFmt w:val="bullet"/>
      <w:lvlText w:val="•"/>
      <w:lvlJc w:val="left"/>
      <w:pPr>
        <w:ind w:left="1362" w:hanging="117"/>
      </w:pPr>
      <w:rPr>
        <w:rFonts w:hint="default"/>
        <w:lang w:val="it-IT" w:eastAsia="en-US" w:bidi="ar-SA"/>
      </w:rPr>
    </w:lvl>
    <w:lvl w:ilvl="6">
      <w:numFmt w:val="bullet"/>
      <w:lvlText w:val="•"/>
      <w:lvlJc w:val="left"/>
      <w:pPr>
        <w:ind w:left="1425" w:hanging="117"/>
      </w:pPr>
      <w:rPr>
        <w:rFonts w:hint="default"/>
        <w:lang w:val="it-IT" w:eastAsia="en-US" w:bidi="ar-SA"/>
      </w:rPr>
    </w:lvl>
    <w:lvl w:ilvl="7">
      <w:numFmt w:val="bullet"/>
      <w:lvlText w:val="•"/>
      <w:lvlJc w:val="left"/>
      <w:pPr>
        <w:ind w:left="1488" w:hanging="117"/>
      </w:pPr>
      <w:rPr>
        <w:rFonts w:hint="default"/>
        <w:lang w:val="it-IT" w:eastAsia="en-US" w:bidi="ar-SA"/>
      </w:rPr>
    </w:lvl>
    <w:lvl w:ilvl="8">
      <w:numFmt w:val="bullet"/>
      <w:lvlText w:val="•"/>
      <w:lvlJc w:val="left"/>
      <w:pPr>
        <w:ind w:left="1551" w:hanging="117"/>
      </w:pPr>
      <w:rPr>
        <w:rFonts w:hint="default"/>
        <w:lang w:val="it-IT" w:eastAsia="en-US" w:bidi="ar-SA"/>
      </w:rPr>
    </w:lvl>
  </w:abstractNum>
  <w:abstractNum w:abstractNumId="21" w15:restartNumberingAfterBreak="0">
    <w:nsid w:val="12A442C4"/>
    <w:multiLevelType w:val="multilevel"/>
    <w:tmpl w:val="393AEFB8"/>
    <w:styleLink w:val="WWNum22"/>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22" w15:restartNumberingAfterBreak="0">
    <w:nsid w:val="131D0313"/>
    <w:multiLevelType w:val="multilevel"/>
    <w:tmpl w:val="39CA5F9A"/>
    <w:styleLink w:val="WWNum6"/>
    <w:lvl w:ilvl="0">
      <w:start w:val="1"/>
      <w:numFmt w:val="decimal"/>
      <w:lvlText w:val="%1."/>
      <w:lvlJc w:val="left"/>
      <w:pPr>
        <w:ind w:left="0" w:firstLine="0"/>
      </w:pPr>
      <w:rPr>
        <w:rFonts w:eastAsia="MS Gothic" w:cs="Times New Roman"/>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23" w15:restartNumberingAfterBreak="0">
    <w:nsid w:val="16810D51"/>
    <w:multiLevelType w:val="multilevel"/>
    <w:tmpl w:val="1D7EB716"/>
    <w:styleLink w:val="WWNum15"/>
    <w:lvl w:ilvl="0">
      <w:start w:val="1"/>
      <w:numFmt w:val="lowerLetter"/>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24" w15:restartNumberingAfterBreak="0">
    <w:nsid w:val="187161F3"/>
    <w:multiLevelType w:val="hybridMultilevel"/>
    <w:tmpl w:val="D43C9A4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194478B7"/>
    <w:multiLevelType w:val="hybridMultilevel"/>
    <w:tmpl w:val="9FF6140E"/>
    <w:lvl w:ilvl="0" w:tplc="B64E551E">
      <w:numFmt w:val="bullet"/>
      <w:lvlText w:val=""/>
      <w:lvlJc w:val="left"/>
      <w:pPr>
        <w:ind w:left="592" w:hanging="360"/>
      </w:pPr>
      <w:rPr>
        <w:rFonts w:ascii="Symbol" w:eastAsia="Symbol" w:hAnsi="Symbol" w:cs="Symbol" w:hint="default"/>
        <w:w w:val="100"/>
        <w:sz w:val="22"/>
        <w:szCs w:val="22"/>
        <w:lang w:val="it-IT" w:eastAsia="en-US" w:bidi="ar-SA"/>
      </w:rPr>
    </w:lvl>
    <w:lvl w:ilvl="1" w:tplc="FB8E442C">
      <w:numFmt w:val="bullet"/>
      <w:lvlText w:val="•"/>
      <w:lvlJc w:val="left"/>
      <w:pPr>
        <w:ind w:left="1574" w:hanging="360"/>
      </w:pPr>
      <w:rPr>
        <w:lang w:val="it-IT" w:eastAsia="en-US" w:bidi="ar-SA"/>
      </w:rPr>
    </w:lvl>
    <w:lvl w:ilvl="2" w:tplc="B16AC570">
      <w:numFmt w:val="bullet"/>
      <w:lvlText w:val="•"/>
      <w:lvlJc w:val="left"/>
      <w:pPr>
        <w:ind w:left="2548" w:hanging="360"/>
      </w:pPr>
      <w:rPr>
        <w:lang w:val="it-IT" w:eastAsia="en-US" w:bidi="ar-SA"/>
      </w:rPr>
    </w:lvl>
    <w:lvl w:ilvl="3" w:tplc="0CA4554C">
      <w:numFmt w:val="bullet"/>
      <w:lvlText w:val="•"/>
      <w:lvlJc w:val="left"/>
      <w:pPr>
        <w:ind w:left="3522" w:hanging="360"/>
      </w:pPr>
      <w:rPr>
        <w:lang w:val="it-IT" w:eastAsia="en-US" w:bidi="ar-SA"/>
      </w:rPr>
    </w:lvl>
    <w:lvl w:ilvl="4" w:tplc="9A322018">
      <w:numFmt w:val="bullet"/>
      <w:lvlText w:val="•"/>
      <w:lvlJc w:val="left"/>
      <w:pPr>
        <w:ind w:left="4496" w:hanging="360"/>
      </w:pPr>
      <w:rPr>
        <w:lang w:val="it-IT" w:eastAsia="en-US" w:bidi="ar-SA"/>
      </w:rPr>
    </w:lvl>
    <w:lvl w:ilvl="5" w:tplc="B0E01D94">
      <w:numFmt w:val="bullet"/>
      <w:lvlText w:val="•"/>
      <w:lvlJc w:val="left"/>
      <w:pPr>
        <w:ind w:left="5470" w:hanging="360"/>
      </w:pPr>
      <w:rPr>
        <w:lang w:val="it-IT" w:eastAsia="en-US" w:bidi="ar-SA"/>
      </w:rPr>
    </w:lvl>
    <w:lvl w:ilvl="6" w:tplc="153045C2">
      <w:numFmt w:val="bullet"/>
      <w:lvlText w:val="•"/>
      <w:lvlJc w:val="left"/>
      <w:pPr>
        <w:ind w:left="6444" w:hanging="360"/>
      </w:pPr>
      <w:rPr>
        <w:lang w:val="it-IT" w:eastAsia="en-US" w:bidi="ar-SA"/>
      </w:rPr>
    </w:lvl>
    <w:lvl w:ilvl="7" w:tplc="896EEB0E">
      <w:numFmt w:val="bullet"/>
      <w:lvlText w:val="•"/>
      <w:lvlJc w:val="left"/>
      <w:pPr>
        <w:ind w:left="7418" w:hanging="360"/>
      </w:pPr>
      <w:rPr>
        <w:lang w:val="it-IT" w:eastAsia="en-US" w:bidi="ar-SA"/>
      </w:rPr>
    </w:lvl>
    <w:lvl w:ilvl="8" w:tplc="108E5AEC">
      <w:numFmt w:val="bullet"/>
      <w:lvlText w:val="•"/>
      <w:lvlJc w:val="left"/>
      <w:pPr>
        <w:ind w:left="8392" w:hanging="360"/>
      </w:pPr>
      <w:rPr>
        <w:lang w:val="it-IT" w:eastAsia="en-US" w:bidi="ar-SA"/>
      </w:rPr>
    </w:lvl>
  </w:abstractNum>
  <w:abstractNum w:abstractNumId="26" w15:restartNumberingAfterBreak="0">
    <w:nsid w:val="19CE2597"/>
    <w:multiLevelType w:val="hybridMultilevel"/>
    <w:tmpl w:val="7F2EAA2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1C214838"/>
    <w:multiLevelType w:val="multilevel"/>
    <w:tmpl w:val="DDD6F55E"/>
    <w:lvl w:ilvl="0">
      <w:start w:val="3"/>
      <w:numFmt w:val="upperLetter"/>
      <w:lvlText w:val="%1"/>
      <w:lvlJc w:val="left"/>
      <w:pPr>
        <w:ind w:left="782" w:hanging="728"/>
      </w:pPr>
      <w:rPr>
        <w:rFonts w:hint="default"/>
        <w:lang w:val="it-IT" w:eastAsia="en-US" w:bidi="ar-SA"/>
      </w:rPr>
    </w:lvl>
    <w:lvl w:ilvl="1">
      <w:start w:val="1"/>
      <w:numFmt w:val="decimal"/>
      <w:lvlText w:val="%1.%2"/>
      <w:lvlJc w:val="left"/>
      <w:pPr>
        <w:ind w:left="782" w:hanging="728"/>
      </w:pPr>
      <w:rPr>
        <w:rFonts w:ascii="Trebuchet MS" w:eastAsia="Trebuchet MS" w:hAnsi="Trebuchet MS" w:cs="Trebuchet MS" w:hint="default"/>
        <w:spacing w:val="-1"/>
        <w:w w:val="98"/>
        <w:sz w:val="20"/>
        <w:szCs w:val="20"/>
        <w:lang w:val="it-IT" w:eastAsia="en-US" w:bidi="ar-SA"/>
      </w:rPr>
    </w:lvl>
    <w:lvl w:ilvl="2">
      <w:numFmt w:val="bullet"/>
      <w:lvlText w:val="•"/>
      <w:lvlJc w:val="left"/>
      <w:pPr>
        <w:ind w:left="1672" w:hanging="728"/>
      </w:pPr>
      <w:rPr>
        <w:rFonts w:hint="default"/>
        <w:lang w:val="it-IT" w:eastAsia="en-US" w:bidi="ar-SA"/>
      </w:rPr>
    </w:lvl>
    <w:lvl w:ilvl="3">
      <w:numFmt w:val="bullet"/>
      <w:lvlText w:val="•"/>
      <w:lvlJc w:val="left"/>
      <w:pPr>
        <w:ind w:left="2119" w:hanging="728"/>
      </w:pPr>
      <w:rPr>
        <w:rFonts w:hint="default"/>
        <w:lang w:val="it-IT" w:eastAsia="en-US" w:bidi="ar-SA"/>
      </w:rPr>
    </w:lvl>
    <w:lvl w:ilvl="4">
      <w:numFmt w:val="bullet"/>
      <w:lvlText w:val="•"/>
      <w:lvlJc w:val="left"/>
      <w:pPr>
        <w:ind w:left="2565" w:hanging="728"/>
      </w:pPr>
      <w:rPr>
        <w:rFonts w:hint="default"/>
        <w:lang w:val="it-IT" w:eastAsia="en-US" w:bidi="ar-SA"/>
      </w:rPr>
    </w:lvl>
    <w:lvl w:ilvl="5">
      <w:numFmt w:val="bullet"/>
      <w:lvlText w:val="•"/>
      <w:lvlJc w:val="left"/>
      <w:pPr>
        <w:ind w:left="3012" w:hanging="728"/>
      </w:pPr>
      <w:rPr>
        <w:rFonts w:hint="default"/>
        <w:lang w:val="it-IT" w:eastAsia="en-US" w:bidi="ar-SA"/>
      </w:rPr>
    </w:lvl>
    <w:lvl w:ilvl="6">
      <w:numFmt w:val="bullet"/>
      <w:lvlText w:val="•"/>
      <w:lvlJc w:val="left"/>
      <w:pPr>
        <w:ind w:left="3458" w:hanging="728"/>
      </w:pPr>
      <w:rPr>
        <w:rFonts w:hint="default"/>
        <w:lang w:val="it-IT" w:eastAsia="en-US" w:bidi="ar-SA"/>
      </w:rPr>
    </w:lvl>
    <w:lvl w:ilvl="7">
      <w:numFmt w:val="bullet"/>
      <w:lvlText w:val="•"/>
      <w:lvlJc w:val="left"/>
      <w:pPr>
        <w:ind w:left="3904" w:hanging="728"/>
      </w:pPr>
      <w:rPr>
        <w:rFonts w:hint="default"/>
        <w:lang w:val="it-IT" w:eastAsia="en-US" w:bidi="ar-SA"/>
      </w:rPr>
    </w:lvl>
    <w:lvl w:ilvl="8">
      <w:numFmt w:val="bullet"/>
      <w:lvlText w:val="•"/>
      <w:lvlJc w:val="left"/>
      <w:pPr>
        <w:ind w:left="4351" w:hanging="728"/>
      </w:pPr>
      <w:rPr>
        <w:rFonts w:hint="default"/>
        <w:lang w:val="it-IT" w:eastAsia="en-US" w:bidi="ar-SA"/>
      </w:rPr>
    </w:lvl>
  </w:abstractNum>
  <w:abstractNum w:abstractNumId="28" w15:restartNumberingAfterBreak="0">
    <w:nsid w:val="1E915B09"/>
    <w:multiLevelType w:val="multilevel"/>
    <w:tmpl w:val="BEE01476"/>
    <w:lvl w:ilvl="0">
      <w:start w:val="8"/>
      <w:numFmt w:val="upperLetter"/>
      <w:lvlText w:val="%1"/>
      <w:lvlJc w:val="left"/>
      <w:pPr>
        <w:ind w:left="765" w:hanging="708"/>
      </w:pPr>
      <w:rPr>
        <w:rFonts w:hint="default"/>
        <w:lang w:val="it-IT" w:eastAsia="en-US" w:bidi="ar-SA"/>
      </w:rPr>
    </w:lvl>
    <w:lvl w:ilvl="1">
      <w:start w:val="1"/>
      <w:numFmt w:val="decimal"/>
      <w:lvlText w:val="%1.%2"/>
      <w:lvlJc w:val="left"/>
      <w:pPr>
        <w:ind w:left="765" w:hanging="708"/>
      </w:pPr>
      <w:rPr>
        <w:rFonts w:ascii="Trebuchet MS" w:eastAsia="Trebuchet MS" w:hAnsi="Trebuchet MS" w:cs="Trebuchet MS" w:hint="default"/>
        <w:spacing w:val="-2"/>
        <w:w w:val="99"/>
        <w:sz w:val="20"/>
        <w:szCs w:val="20"/>
        <w:lang w:val="it-IT" w:eastAsia="en-US" w:bidi="ar-SA"/>
      </w:rPr>
    </w:lvl>
    <w:lvl w:ilvl="2">
      <w:numFmt w:val="bullet"/>
      <w:lvlText w:val="•"/>
      <w:lvlJc w:val="left"/>
      <w:pPr>
        <w:ind w:left="1628" w:hanging="708"/>
      </w:pPr>
      <w:rPr>
        <w:rFonts w:hint="default"/>
        <w:lang w:val="it-IT" w:eastAsia="en-US" w:bidi="ar-SA"/>
      </w:rPr>
    </w:lvl>
    <w:lvl w:ilvl="3">
      <w:numFmt w:val="bullet"/>
      <w:lvlText w:val="•"/>
      <w:lvlJc w:val="left"/>
      <w:pPr>
        <w:ind w:left="2062" w:hanging="708"/>
      </w:pPr>
      <w:rPr>
        <w:rFonts w:hint="default"/>
        <w:lang w:val="it-IT" w:eastAsia="en-US" w:bidi="ar-SA"/>
      </w:rPr>
    </w:lvl>
    <w:lvl w:ilvl="4">
      <w:numFmt w:val="bullet"/>
      <w:lvlText w:val="•"/>
      <w:lvlJc w:val="left"/>
      <w:pPr>
        <w:ind w:left="2496" w:hanging="708"/>
      </w:pPr>
      <w:rPr>
        <w:rFonts w:hint="default"/>
        <w:lang w:val="it-IT" w:eastAsia="en-US" w:bidi="ar-SA"/>
      </w:rPr>
    </w:lvl>
    <w:lvl w:ilvl="5">
      <w:numFmt w:val="bullet"/>
      <w:lvlText w:val="•"/>
      <w:lvlJc w:val="left"/>
      <w:pPr>
        <w:ind w:left="2930" w:hanging="708"/>
      </w:pPr>
      <w:rPr>
        <w:rFonts w:hint="default"/>
        <w:lang w:val="it-IT" w:eastAsia="en-US" w:bidi="ar-SA"/>
      </w:rPr>
    </w:lvl>
    <w:lvl w:ilvl="6">
      <w:numFmt w:val="bullet"/>
      <w:lvlText w:val="•"/>
      <w:lvlJc w:val="left"/>
      <w:pPr>
        <w:ind w:left="3364" w:hanging="708"/>
      </w:pPr>
      <w:rPr>
        <w:rFonts w:hint="default"/>
        <w:lang w:val="it-IT" w:eastAsia="en-US" w:bidi="ar-SA"/>
      </w:rPr>
    </w:lvl>
    <w:lvl w:ilvl="7">
      <w:numFmt w:val="bullet"/>
      <w:lvlText w:val="•"/>
      <w:lvlJc w:val="left"/>
      <w:pPr>
        <w:ind w:left="3798" w:hanging="708"/>
      </w:pPr>
      <w:rPr>
        <w:rFonts w:hint="default"/>
        <w:lang w:val="it-IT" w:eastAsia="en-US" w:bidi="ar-SA"/>
      </w:rPr>
    </w:lvl>
    <w:lvl w:ilvl="8">
      <w:numFmt w:val="bullet"/>
      <w:lvlText w:val="•"/>
      <w:lvlJc w:val="left"/>
      <w:pPr>
        <w:ind w:left="4232" w:hanging="708"/>
      </w:pPr>
      <w:rPr>
        <w:rFonts w:hint="default"/>
        <w:lang w:val="it-IT" w:eastAsia="en-US" w:bidi="ar-SA"/>
      </w:rPr>
    </w:lvl>
  </w:abstractNum>
  <w:abstractNum w:abstractNumId="29" w15:restartNumberingAfterBreak="0">
    <w:nsid w:val="2143511F"/>
    <w:multiLevelType w:val="multilevel"/>
    <w:tmpl w:val="D07CC4FA"/>
    <w:styleLink w:val="WWNum14"/>
    <w:lvl w:ilvl="0">
      <w:start w:val="1"/>
      <w:numFmt w:val="lowerLetter"/>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30" w15:restartNumberingAfterBreak="0">
    <w:nsid w:val="244B059C"/>
    <w:multiLevelType w:val="multilevel"/>
    <w:tmpl w:val="C41C1EF4"/>
    <w:styleLink w:val="WWNum16"/>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31" w15:restartNumberingAfterBreak="0">
    <w:nsid w:val="24B15448"/>
    <w:multiLevelType w:val="multilevel"/>
    <w:tmpl w:val="6D469416"/>
    <w:lvl w:ilvl="0">
      <w:start w:val="4"/>
      <w:numFmt w:val="upperLetter"/>
      <w:lvlText w:val="%1"/>
      <w:lvlJc w:val="left"/>
      <w:pPr>
        <w:ind w:left="760" w:hanging="704"/>
      </w:pPr>
      <w:rPr>
        <w:rFonts w:hint="default"/>
        <w:lang w:val="it-IT" w:eastAsia="en-US" w:bidi="ar-SA"/>
      </w:rPr>
    </w:lvl>
    <w:lvl w:ilvl="1">
      <w:start w:val="1"/>
      <w:numFmt w:val="decimal"/>
      <w:lvlText w:val="%1.%2"/>
      <w:lvlJc w:val="left"/>
      <w:pPr>
        <w:ind w:left="760" w:hanging="704"/>
      </w:pPr>
      <w:rPr>
        <w:rFonts w:ascii="Trebuchet MS" w:eastAsia="Trebuchet MS" w:hAnsi="Trebuchet MS" w:cs="Trebuchet MS" w:hint="default"/>
        <w:spacing w:val="-2"/>
        <w:w w:val="99"/>
        <w:sz w:val="20"/>
        <w:szCs w:val="20"/>
        <w:lang w:val="it-IT" w:eastAsia="en-US" w:bidi="ar-SA"/>
      </w:rPr>
    </w:lvl>
    <w:lvl w:ilvl="2">
      <w:numFmt w:val="bullet"/>
      <w:lvlText w:val="•"/>
      <w:lvlJc w:val="left"/>
      <w:pPr>
        <w:ind w:left="1628" w:hanging="704"/>
      </w:pPr>
      <w:rPr>
        <w:rFonts w:hint="default"/>
        <w:lang w:val="it-IT" w:eastAsia="en-US" w:bidi="ar-SA"/>
      </w:rPr>
    </w:lvl>
    <w:lvl w:ilvl="3">
      <w:numFmt w:val="bullet"/>
      <w:lvlText w:val="•"/>
      <w:lvlJc w:val="left"/>
      <w:pPr>
        <w:ind w:left="2062" w:hanging="704"/>
      </w:pPr>
      <w:rPr>
        <w:rFonts w:hint="default"/>
        <w:lang w:val="it-IT" w:eastAsia="en-US" w:bidi="ar-SA"/>
      </w:rPr>
    </w:lvl>
    <w:lvl w:ilvl="4">
      <w:numFmt w:val="bullet"/>
      <w:lvlText w:val="•"/>
      <w:lvlJc w:val="left"/>
      <w:pPr>
        <w:ind w:left="2496" w:hanging="704"/>
      </w:pPr>
      <w:rPr>
        <w:rFonts w:hint="default"/>
        <w:lang w:val="it-IT" w:eastAsia="en-US" w:bidi="ar-SA"/>
      </w:rPr>
    </w:lvl>
    <w:lvl w:ilvl="5">
      <w:numFmt w:val="bullet"/>
      <w:lvlText w:val="•"/>
      <w:lvlJc w:val="left"/>
      <w:pPr>
        <w:ind w:left="2930" w:hanging="704"/>
      </w:pPr>
      <w:rPr>
        <w:rFonts w:hint="default"/>
        <w:lang w:val="it-IT" w:eastAsia="en-US" w:bidi="ar-SA"/>
      </w:rPr>
    </w:lvl>
    <w:lvl w:ilvl="6">
      <w:numFmt w:val="bullet"/>
      <w:lvlText w:val="•"/>
      <w:lvlJc w:val="left"/>
      <w:pPr>
        <w:ind w:left="3364" w:hanging="704"/>
      </w:pPr>
      <w:rPr>
        <w:rFonts w:hint="default"/>
        <w:lang w:val="it-IT" w:eastAsia="en-US" w:bidi="ar-SA"/>
      </w:rPr>
    </w:lvl>
    <w:lvl w:ilvl="7">
      <w:numFmt w:val="bullet"/>
      <w:lvlText w:val="•"/>
      <w:lvlJc w:val="left"/>
      <w:pPr>
        <w:ind w:left="3798" w:hanging="704"/>
      </w:pPr>
      <w:rPr>
        <w:rFonts w:hint="default"/>
        <w:lang w:val="it-IT" w:eastAsia="en-US" w:bidi="ar-SA"/>
      </w:rPr>
    </w:lvl>
    <w:lvl w:ilvl="8">
      <w:numFmt w:val="bullet"/>
      <w:lvlText w:val="•"/>
      <w:lvlJc w:val="left"/>
      <w:pPr>
        <w:ind w:left="4232" w:hanging="704"/>
      </w:pPr>
      <w:rPr>
        <w:rFonts w:hint="default"/>
        <w:lang w:val="it-IT" w:eastAsia="en-US" w:bidi="ar-SA"/>
      </w:rPr>
    </w:lvl>
  </w:abstractNum>
  <w:abstractNum w:abstractNumId="32" w15:restartNumberingAfterBreak="0">
    <w:nsid w:val="29420858"/>
    <w:multiLevelType w:val="multilevel"/>
    <w:tmpl w:val="9CC47EEC"/>
    <w:styleLink w:val="WWNum4"/>
    <w:lvl w:ilvl="0">
      <w:start w:val="1"/>
      <w:numFmt w:val="upperLetter"/>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33" w15:restartNumberingAfterBreak="0">
    <w:nsid w:val="2A1E70D1"/>
    <w:multiLevelType w:val="hybridMultilevel"/>
    <w:tmpl w:val="4CDC297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2A4D0A32"/>
    <w:multiLevelType w:val="hybridMultilevel"/>
    <w:tmpl w:val="8140EE0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2BE7715F"/>
    <w:multiLevelType w:val="hybridMultilevel"/>
    <w:tmpl w:val="14C42712"/>
    <w:lvl w:ilvl="0" w:tplc="45A42214">
      <w:start w:val="1"/>
      <w:numFmt w:val="lowerLetter"/>
      <w:lvlText w:val="%1)"/>
      <w:lvlJc w:val="left"/>
      <w:pPr>
        <w:ind w:left="574" w:hanging="221"/>
      </w:pPr>
      <w:rPr>
        <w:rFonts w:ascii="Calibri" w:eastAsia="Calibri" w:hAnsi="Calibri" w:cs="Calibri" w:hint="default"/>
        <w:w w:val="99"/>
        <w:sz w:val="22"/>
        <w:szCs w:val="22"/>
        <w:lang w:val="it-IT" w:eastAsia="en-US" w:bidi="ar-SA"/>
      </w:rPr>
    </w:lvl>
    <w:lvl w:ilvl="1" w:tplc="A3708594">
      <w:start w:val="1"/>
      <w:numFmt w:val="lowerLetter"/>
      <w:lvlText w:val="%2)"/>
      <w:lvlJc w:val="left"/>
      <w:pPr>
        <w:ind w:left="1433" w:hanging="360"/>
      </w:pPr>
      <w:rPr>
        <w:rFonts w:ascii="Calibri" w:eastAsia="Calibri" w:hAnsi="Calibri" w:cs="Calibri" w:hint="default"/>
        <w:w w:val="99"/>
        <w:sz w:val="22"/>
        <w:szCs w:val="22"/>
        <w:lang w:val="it-IT" w:eastAsia="en-US" w:bidi="ar-SA"/>
      </w:rPr>
    </w:lvl>
    <w:lvl w:ilvl="2" w:tplc="0A189F44">
      <w:numFmt w:val="bullet"/>
      <w:lvlText w:val="•"/>
      <w:lvlJc w:val="left"/>
      <w:pPr>
        <w:ind w:left="2411" w:hanging="360"/>
      </w:pPr>
      <w:rPr>
        <w:rFonts w:hint="default"/>
        <w:lang w:val="it-IT" w:eastAsia="en-US" w:bidi="ar-SA"/>
      </w:rPr>
    </w:lvl>
    <w:lvl w:ilvl="3" w:tplc="67F4522A">
      <w:numFmt w:val="bullet"/>
      <w:lvlText w:val="•"/>
      <w:lvlJc w:val="left"/>
      <w:pPr>
        <w:ind w:left="3383" w:hanging="360"/>
      </w:pPr>
      <w:rPr>
        <w:rFonts w:hint="default"/>
        <w:lang w:val="it-IT" w:eastAsia="en-US" w:bidi="ar-SA"/>
      </w:rPr>
    </w:lvl>
    <w:lvl w:ilvl="4" w:tplc="6F161C54">
      <w:numFmt w:val="bullet"/>
      <w:lvlText w:val="•"/>
      <w:lvlJc w:val="left"/>
      <w:pPr>
        <w:ind w:left="4355" w:hanging="360"/>
      </w:pPr>
      <w:rPr>
        <w:rFonts w:hint="default"/>
        <w:lang w:val="it-IT" w:eastAsia="en-US" w:bidi="ar-SA"/>
      </w:rPr>
    </w:lvl>
    <w:lvl w:ilvl="5" w:tplc="2B2801B6">
      <w:numFmt w:val="bullet"/>
      <w:lvlText w:val="•"/>
      <w:lvlJc w:val="left"/>
      <w:pPr>
        <w:ind w:left="5327" w:hanging="360"/>
      </w:pPr>
      <w:rPr>
        <w:rFonts w:hint="default"/>
        <w:lang w:val="it-IT" w:eastAsia="en-US" w:bidi="ar-SA"/>
      </w:rPr>
    </w:lvl>
    <w:lvl w:ilvl="6" w:tplc="FE9E9126">
      <w:numFmt w:val="bullet"/>
      <w:lvlText w:val="•"/>
      <w:lvlJc w:val="left"/>
      <w:pPr>
        <w:ind w:left="6299" w:hanging="360"/>
      </w:pPr>
      <w:rPr>
        <w:rFonts w:hint="default"/>
        <w:lang w:val="it-IT" w:eastAsia="en-US" w:bidi="ar-SA"/>
      </w:rPr>
    </w:lvl>
    <w:lvl w:ilvl="7" w:tplc="E6BA0676">
      <w:numFmt w:val="bullet"/>
      <w:lvlText w:val="•"/>
      <w:lvlJc w:val="left"/>
      <w:pPr>
        <w:ind w:left="7270" w:hanging="360"/>
      </w:pPr>
      <w:rPr>
        <w:rFonts w:hint="default"/>
        <w:lang w:val="it-IT" w:eastAsia="en-US" w:bidi="ar-SA"/>
      </w:rPr>
    </w:lvl>
    <w:lvl w:ilvl="8" w:tplc="3C84F78A">
      <w:numFmt w:val="bullet"/>
      <w:lvlText w:val="•"/>
      <w:lvlJc w:val="left"/>
      <w:pPr>
        <w:ind w:left="8242" w:hanging="360"/>
      </w:pPr>
      <w:rPr>
        <w:rFonts w:hint="default"/>
        <w:lang w:val="it-IT" w:eastAsia="en-US" w:bidi="ar-SA"/>
      </w:rPr>
    </w:lvl>
  </w:abstractNum>
  <w:abstractNum w:abstractNumId="36" w15:restartNumberingAfterBreak="0">
    <w:nsid w:val="3221621C"/>
    <w:multiLevelType w:val="multilevel"/>
    <w:tmpl w:val="B93E32C6"/>
    <w:lvl w:ilvl="0">
      <w:start w:val="6"/>
      <w:numFmt w:val="upperLetter"/>
      <w:lvlText w:val="%1"/>
      <w:lvlJc w:val="left"/>
      <w:pPr>
        <w:ind w:left="717" w:hanging="648"/>
      </w:pPr>
      <w:rPr>
        <w:rFonts w:hint="default"/>
        <w:lang w:val="it-IT" w:eastAsia="en-US" w:bidi="ar-SA"/>
      </w:rPr>
    </w:lvl>
    <w:lvl w:ilvl="1">
      <w:start w:val="1"/>
      <w:numFmt w:val="decimal"/>
      <w:lvlText w:val="%1.%2"/>
      <w:lvlJc w:val="left"/>
      <w:pPr>
        <w:ind w:left="717" w:hanging="648"/>
      </w:pPr>
      <w:rPr>
        <w:rFonts w:ascii="Trebuchet MS" w:eastAsia="Trebuchet MS" w:hAnsi="Trebuchet MS" w:cs="Trebuchet MS" w:hint="default"/>
        <w:spacing w:val="-36"/>
        <w:w w:val="99"/>
        <w:sz w:val="20"/>
        <w:szCs w:val="20"/>
        <w:lang w:val="it-IT" w:eastAsia="en-US" w:bidi="ar-SA"/>
      </w:rPr>
    </w:lvl>
    <w:lvl w:ilvl="2">
      <w:numFmt w:val="bullet"/>
      <w:lvlText w:val="•"/>
      <w:lvlJc w:val="left"/>
      <w:pPr>
        <w:ind w:left="1596" w:hanging="648"/>
      </w:pPr>
      <w:rPr>
        <w:rFonts w:hint="default"/>
        <w:lang w:val="it-IT" w:eastAsia="en-US" w:bidi="ar-SA"/>
      </w:rPr>
    </w:lvl>
    <w:lvl w:ilvl="3">
      <w:numFmt w:val="bullet"/>
      <w:lvlText w:val="•"/>
      <w:lvlJc w:val="left"/>
      <w:pPr>
        <w:ind w:left="2034" w:hanging="648"/>
      </w:pPr>
      <w:rPr>
        <w:rFonts w:hint="default"/>
        <w:lang w:val="it-IT" w:eastAsia="en-US" w:bidi="ar-SA"/>
      </w:rPr>
    </w:lvl>
    <w:lvl w:ilvl="4">
      <w:numFmt w:val="bullet"/>
      <w:lvlText w:val="•"/>
      <w:lvlJc w:val="left"/>
      <w:pPr>
        <w:ind w:left="2472" w:hanging="648"/>
      </w:pPr>
      <w:rPr>
        <w:rFonts w:hint="default"/>
        <w:lang w:val="it-IT" w:eastAsia="en-US" w:bidi="ar-SA"/>
      </w:rPr>
    </w:lvl>
    <w:lvl w:ilvl="5">
      <w:numFmt w:val="bullet"/>
      <w:lvlText w:val="•"/>
      <w:lvlJc w:val="left"/>
      <w:pPr>
        <w:ind w:left="2910" w:hanging="648"/>
      </w:pPr>
      <w:rPr>
        <w:rFonts w:hint="default"/>
        <w:lang w:val="it-IT" w:eastAsia="en-US" w:bidi="ar-SA"/>
      </w:rPr>
    </w:lvl>
    <w:lvl w:ilvl="6">
      <w:numFmt w:val="bullet"/>
      <w:lvlText w:val="•"/>
      <w:lvlJc w:val="left"/>
      <w:pPr>
        <w:ind w:left="3348" w:hanging="648"/>
      </w:pPr>
      <w:rPr>
        <w:rFonts w:hint="default"/>
        <w:lang w:val="it-IT" w:eastAsia="en-US" w:bidi="ar-SA"/>
      </w:rPr>
    </w:lvl>
    <w:lvl w:ilvl="7">
      <w:numFmt w:val="bullet"/>
      <w:lvlText w:val="•"/>
      <w:lvlJc w:val="left"/>
      <w:pPr>
        <w:ind w:left="3786" w:hanging="648"/>
      </w:pPr>
      <w:rPr>
        <w:rFonts w:hint="default"/>
        <w:lang w:val="it-IT" w:eastAsia="en-US" w:bidi="ar-SA"/>
      </w:rPr>
    </w:lvl>
    <w:lvl w:ilvl="8">
      <w:numFmt w:val="bullet"/>
      <w:lvlText w:val="•"/>
      <w:lvlJc w:val="left"/>
      <w:pPr>
        <w:ind w:left="4224" w:hanging="648"/>
      </w:pPr>
      <w:rPr>
        <w:rFonts w:hint="default"/>
        <w:lang w:val="it-IT" w:eastAsia="en-US" w:bidi="ar-SA"/>
      </w:rPr>
    </w:lvl>
  </w:abstractNum>
  <w:abstractNum w:abstractNumId="37" w15:restartNumberingAfterBreak="0">
    <w:nsid w:val="35357775"/>
    <w:multiLevelType w:val="multilevel"/>
    <w:tmpl w:val="01F4475C"/>
    <w:lvl w:ilvl="0">
      <w:start w:val="3"/>
      <w:numFmt w:val="decimal"/>
      <w:lvlText w:val="%1"/>
      <w:lvlJc w:val="left"/>
      <w:pPr>
        <w:ind w:left="1439" w:hanging="328"/>
      </w:pPr>
      <w:rPr>
        <w:rFonts w:hint="default"/>
        <w:lang w:val="it-IT" w:eastAsia="en-US" w:bidi="ar-SA"/>
      </w:rPr>
    </w:lvl>
    <w:lvl w:ilvl="1">
      <w:start w:val="1"/>
      <w:numFmt w:val="decimal"/>
      <w:lvlText w:val="%1.%2"/>
      <w:lvlJc w:val="left"/>
      <w:pPr>
        <w:ind w:left="1439" w:hanging="328"/>
      </w:pPr>
      <w:rPr>
        <w:rFonts w:ascii="Calibri" w:eastAsia="Calibri" w:hAnsi="Calibri" w:cs="Calibri" w:hint="default"/>
        <w:spacing w:val="-1"/>
        <w:w w:val="100"/>
        <w:sz w:val="22"/>
        <w:szCs w:val="22"/>
        <w:lang w:val="it-IT" w:eastAsia="en-US" w:bidi="ar-SA"/>
      </w:rPr>
    </w:lvl>
    <w:lvl w:ilvl="2">
      <w:numFmt w:val="bullet"/>
      <w:lvlText w:val="•"/>
      <w:lvlJc w:val="left"/>
      <w:pPr>
        <w:ind w:left="3165" w:hanging="328"/>
      </w:pPr>
      <w:rPr>
        <w:rFonts w:hint="default"/>
        <w:lang w:val="it-IT" w:eastAsia="en-US" w:bidi="ar-SA"/>
      </w:rPr>
    </w:lvl>
    <w:lvl w:ilvl="3">
      <w:numFmt w:val="bullet"/>
      <w:lvlText w:val="•"/>
      <w:lvlJc w:val="left"/>
      <w:pPr>
        <w:ind w:left="4027" w:hanging="328"/>
      </w:pPr>
      <w:rPr>
        <w:rFonts w:hint="default"/>
        <w:lang w:val="it-IT" w:eastAsia="en-US" w:bidi="ar-SA"/>
      </w:rPr>
    </w:lvl>
    <w:lvl w:ilvl="4">
      <w:numFmt w:val="bullet"/>
      <w:lvlText w:val="•"/>
      <w:lvlJc w:val="left"/>
      <w:pPr>
        <w:ind w:left="4890" w:hanging="328"/>
      </w:pPr>
      <w:rPr>
        <w:rFonts w:hint="default"/>
        <w:lang w:val="it-IT" w:eastAsia="en-US" w:bidi="ar-SA"/>
      </w:rPr>
    </w:lvl>
    <w:lvl w:ilvl="5">
      <w:numFmt w:val="bullet"/>
      <w:lvlText w:val="•"/>
      <w:lvlJc w:val="left"/>
      <w:pPr>
        <w:ind w:left="5753" w:hanging="328"/>
      </w:pPr>
      <w:rPr>
        <w:rFonts w:hint="default"/>
        <w:lang w:val="it-IT" w:eastAsia="en-US" w:bidi="ar-SA"/>
      </w:rPr>
    </w:lvl>
    <w:lvl w:ilvl="6">
      <w:numFmt w:val="bullet"/>
      <w:lvlText w:val="•"/>
      <w:lvlJc w:val="left"/>
      <w:pPr>
        <w:ind w:left="6615" w:hanging="328"/>
      </w:pPr>
      <w:rPr>
        <w:rFonts w:hint="default"/>
        <w:lang w:val="it-IT" w:eastAsia="en-US" w:bidi="ar-SA"/>
      </w:rPr>
    </w:lvl>
    <w:lvl w:ilvl="7">
      <w:numFmt w:val="bullet"/>
      <w:lvlText w:val="•"/>
      <w:lvlJc w:val="left"/>
      <w:pPr>
        <w:ind w:left="7478" w:hanging="328"/>
      </w:pPr>
      <w:rPr>
        <w:rFonts w:hint="default"/>
        <w:lang w:val="it-IT" w:eastAsia="en-US" w:bidi="ar-SA"/>
      </w:rPr>
    </w:lvl>
    <w:lvl w:ilvl="8">
      <w:numFmt w:val="bullet"/>
      <w:lvlText w:val="•"/>
      <w:lvlJc w:val="left"/>
      <w:pPr>
        <w:ind w:left="8341" w:hanging="328"/>
      </w:pPr>
      <w:rPr>
        <w:rFonts w:hint="default"/>
        <w:lang w:val="it-IT" w:eastAsia="en-US" w:bidi="ar-SA"/>
      </w:rPr>
    </w:lvl>
  </w:abstractNum>
  <w:abstractNum w:abstractNumId="38" w15:restartNumberingAfterBreak="0">
    <w:nsid w:val="35FD7858"/>
    <w:multiLevelType w:val="hybridMultilevel"/>
    <w:tmpl w:val="41B6619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362F6625"/>
    <w:multiLevelType w:val="hybridMultilevel"/>
    <w:tmpl w:val="23CCA7D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388E5ED9"/>
    <w:multiLevelType w:val="hybridMultilevel"/>
    <w:tmpl w:val="881ADBC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3A3F30C5"/>
    <w:multiLevelType w:val="multilevel"/>
    <w:tmpl w:val="570600B0"/>
    <w:lvl w:ilvl="0">
      <w:start w:val="16"/>
      <w:numFmt w:val="upperLetter"/>
      <w:lvlText w:val="%1"/>
      <w:lvlJc w:val="left"/>
      <w:pPr>
        <w:ind w:left="424" w:hanging="668"/>
      </w:pPr>
      <w:rPr>
        <w:rFonts w:hint="default"/>
        <w:lang w:val="it-IT" w:eastAsia="en-US" w:bidi="ar-SA"/>
      </w:rPr>
    </w:lvl>
    <w:lvl w:ilvl="1">
      <w:start w:val="1"/>
      <w:numFmt w:val="decimal"/>
      <w:lvlText w:val="%1.%2"/>
      <w:lvlJc w:val="left"/>
      <w:pPr>
        <w:ind w:left="424" w:hanging="668"/>
      </w:pPr>
      <w:rPr>
        <w:rFonts w:ascii="Trebuchet MS" w:eastAsia="Trebuchet MS" w:hAnsi="Trebuchet MS" w:cs="Trebuchet MS" w:hint="default"/>
        <w:spacing w:val="-41"/>
        <w:w w:val="98"/>
        <w:sz w:val="20"/>
        <w:szCs w:val="20"/>
        <w:lang w:val="it-IT" w:eastAsia="en-US" w:bidi="ar-SA"/>
      </w:rPr>
    </w:lvl>
    <w:lvl w:ilvl="2">
      <w:numFmt w:val="bullet"/>
      <w:lvlText w:val="•"/>
      <w:lvlJc w:val="left"/>
      <w:pPr>
        <w:ind w:left="1412" w:hanging="668"/>
      </w:pPr>
      <w:rPr>
        <w:rFonts w:hint="default"/>
        <w:lang w:val="it-IT" w:eastAsia="en-US" w:bidi="ar-SA"/>
      </w:rPr>
    </w:lvl>
    <w:lvl w:ilvl="3">
      <w:numFmt w:val="bullet"/>
      <w:lvlText w:val="•"/>
      <w:lvlJc w:val="left"/>
      <w:pPr>
        <w:ind w:left="1908" w:hanging="668"/>
      </w:pPr>
      <w:rPr>
        <w:rFonts w:hint="default"/>
        <w:lang w:val="it-IT" w:eastAsia="en-US" w:bidi="ar-SA"/>
      </w:rPr>
    </w:lvl>
    <w:lvl w:ilvl="4">
      <w:numFmt w:val="bullet"/>
      <w:lvlText w:val="•"/>
      <w:lvlJc w:val="left"/>
      <w:pPr>
        <w:ind w:left="2405" w:hanging="668"/>
      </w:pPr>
      <w:rPr>
        <w:rFonts w:hint="default"/>
        <w:lang w:val="it-IT" w:eastAsia="en-US" w:bidi="ar-SA"/>
      </w:rPr>
    </w:lvl>
    <w:lvl w:ilvl="5">
      <w:numFmt w:val="bullet"/>
      <w:lvlText w:val="•"/>
      <w:lvlJc w:val="left"/>
      <w:pPr>
        <w:ind w:left="2901" w:hanging="668"/>
      </w:pPr>
      <w:rPr>
        <w:rFonts w:hint="default"/>
        <w:lang w:val="it-IT" w:eastAsia="en-US" w:bidi="ar-SA"/>
      </w:rPr>
    </w:lvl>
    <w:lvl w:ilvl="6">
      <w:numFmt w:val="bullet"/>
      <w:lvlText w:val="•"/>
      <w:lvlJc w:val="left"/>
      <w:pPr>
        <w:ind w:left="3397" w:hanging="668"/>
      </w:pPr>
      <w:rPr>
        <w:rFonts w:hint="default"/>
        <w:lang w:val="it-IT" w:eastAsia="en-US" w:bidi="ar-SA"/>
      </w:rPr>
    </w:lvl>
    <w:lvl w:ilvl="7">
      <w:numFmt w:val="bullet"/>
      <w:lvlText w:val="•"/>
      <w:lvlJc w:val="left"/>
      <w:pPr>
        <w:ind w:left="3894" w:hanging="668"/>
      </w:pPr>
      <w:rPr>
        <w:rFonts w:hint="default"/>
        <w:lang w:val="it-IT" w:eastAsia="en-US" w:bidi="ar-SA"/>
      </w:rPr>
    </w:lvl>
    <w:lvl w:ilvl="8">
      <w:numFmt w:val="bullet"/>
      <w:lvlText w:val="•"/>
      <w:lvlJc w:val="left"/>
      <w:pPr>
        <w:ind w:left="4390" w:hanging="668"/>
      </w:pPr>
      <w:rPr>
        <w:rFonts w:hint="default"/>
        <w:lang w:val="it-IT" w:eastAsia="en-US" w:bidi="ar-SA"/>
      </w:rPr>
    </w:lvl>
  </w:abstractNum>
  <w:abstractNum w:abstractNumId="42" w15:restartNumberingAfterBreak="0">
    <w:nsid w:val="3B224071"/>
    <w:multiLevelType w:val="multilevel"/>
    <w:tmpl w:val="BD1C7420"/>
    <w:styleLink w:val="WWNum25"/>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43" w15:restartNumberingAfterBreak="0">
    <w:nsid w:val="3C471E97"/>
    <w:multiLevelType w:val="multilevel"/>
    <w:tmpl w:val="BCF8E86A"/>
    <w:lvl w:ilvl="0">
      <w:start w:val="4"/>
      <w:numFmt w:val="upperLetter"/>
      <w:lvlText w:val="%1"/>
      <w:lvlJc w:val="left"/>
      <w:pPr>
        <w:ind w:left="426" w:hanging="790"/>
      </w:pPr>
      <w:rPr>
        <w:rFonts w:hint="default"/>
        <w:lang w:val="it-IT" w:eastAsia="en-US" w:bidi="ar-SA"/>
      </w:rPr>
    </w:lvl>
    <w:lvl w:ilvl="1">
      <w:start w:val="1"/>
      <w:numFmt w:val="decimal"/>
      <w:lvlText w:val="%1.%2"/>
      <w:lvlJc w:val="left"/>
      <w:pPr>
        <w:ind w:left="426" w:hanging="790"/>
      </w:pPr>
      <w:rPr>
        <w:rFonts w:ascii="Trebuchet MS" w:eastAsia="Trebuchet MS" w:hAnsi="Trebuchet MS" w:cs="Trebuchet MS" w:hint="default"/>
        <w:spacing w:val="-1"/>
        <w:w w:val="98"/>
        <w:sz w:val="20"/>
        <w:szCs w:val="20"/>
        <w:lang w:val="it-IT" w:eastAsia="en-US" w:bidi="ar-SA"/>
      </w:rPr>
    </w:lvl>
    <w:lvl w:ilvl="2">
      <w:numFmt w:val="bullet"/>
      <w:lvlText w:val="•"/>
      <w:lvlJc w:val="left"/>
      <w:pPr>
        <w:ind w:left="1384" w:hanging="790"/>
      </w:pPr>
      <w:rPr>
        <w:rFonts w:hint="default"/>
        <w:lang w:val="it-IT" w:eastAsia="en-US" w:bidi="ar-SA"/>
      </w:rPr>
    </w:lvl>
    <w:lvl w:ilvl="3">
      <w:numFmt w:val="bullet"/>
      <w:lvlText w:val="•"/>
      <w:lvlJc w:val="left"/>
      <w:pPr>
        <w:ind w:left="1867" w:hanging="790"/>
      </w:pPr>
      <w:rPr>
        <w:rFonts w:hint="default"/>
        <w:lang w:val="it-IT" w:eastAsia="en-US" w:bidi="ar-SA"/>
      </w:rPr>
    </w:lvl>
    <w:lvl w:ilvl="4">
      <w:numFmt w:val="bullet"/>
      <w:lvlText w:val="•"/>
      <w:lvlJc w:val="left"/>
      <w:pPr>
        <w:ind w:left="2349" w:hanging="790"/>
      </w:pPr>
      <w:rPr>
        <w:rFonts w:hint="default"/>
        <w:lang w:val="it-IT" w:eastAsia="en-US" w:bidi="ar-SA"/>
      </w:rPr>
    </w:lvl>
    <w:lvl w:ilvl="5">
      <w:numFmt w:val="bullet"/>
      <w:lvlText w:val="•"/>
      <w:lvlJc w:val="left"/>
      <w:pPr>
        <w:ind w:left="2832" w:hanging="790"/>
      </w:pPr>
      <w:rPr>
        <w:rFonts w:hint="default"/>
        <w:lang w:val="it-IT" w:eastAsia="en-US" w:bidi="ar-SA"/>
      </w:rPr>
    </w:lvl>
    <w:lvl w:ilvl="6">
      <w:numFmt w:val="bullet"/>
      <w:lvlText w:val="•"/>
      <w:lvlJc w:val="left"/>
      <w:pPr>
        <w:ind w:left="3314" w:hanging="790"/>
      </w:pPr>
      <w:rPr>
        <w:rFonts w:hint="default"/>
        <w:lang w:val="it-IT" w:eastAsia="en-US" w:bidi="ar-SA"/>
      </w:rPr>
    </w:lvl>
    <w:lvl w:ilvl="7">
      <w:numFmt w:val="bullet"/>
      <w:lvlText w:val="•"/>
      <w:lvlJc w:val="left"/>
      <w:pPr>
        <w:ind w:left="3796" w:hanging="790"/>
      </w:pPr>
      <w:rPr>
        <w:rFonts w:hint="default"/>
        <w:lang w:val="it-IT" w:eastAsia="en-US" w:bidi="ar-SA"/>
      </w:rPr>
    </w:lvl>
    <w:lvl w:ilvl="8">
      <w:numFmt w:val="bullet"/>
      <w:lvlText w:val="•"/>
      <w:lvlJc w:val="left"/>
      <w:pPr>
        <w:ind w:left="4279" w:hanging="790"/>
      </w:pPr>
      <w:rPr>
        <w:rFonts w:hint="default"/>
        <w:lang w:val="it-IT" w:eastAsia="en-US" w:bidi="ar-SA"/>
      </w:rPr>
    </w:lvl>
  </w:abstractNum>
  <w:abstractNum w:abstractNumId="44" w15:restartNumberingAfterBreak="0">
    <w:nsid w:val="3C7C1C21"/>
    <w:multiLevelType w:val="hybridMultilevel"/>
    <w:tmpl w:val="C6D6B5E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3E3E0A9F"/>
    <w:multiLevelType w:val="hybridMultilevel"/>
    <w:tmpl w:val="62FE27D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3FCA7A1B"/>
    <w:multiLevelType w:val="multilevel"/>
    <w:tmpl w:val="40AEA0CA"/>
    <w:styleLink w:val="WWNum20"/>
    <w:lvl w:ilvl="0">
      <w:start w:val="1"/>
      <w:numFmt w:val="lowerLetter"/>
      <w:lvlText w:val="%1."/>
      <w:lvlJc w:val="left"/>
      <w:pPr>
        <w:ind w:left="0" w:firstLine="0"/>
      </w:pPr>
    </w:lvl>
    <w:lvl w:ilvl="1">
      <w:start w:val="1"/>
      <w:numFmt w:val="lowerLetter"/>
      <w:lvlText w:val="%2."/>
      <w:lvlJc w:val="left"/>
      <w:pPr>
        <w:ind w:left="0" w:firstLine="0"/>
      </w:p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47" w15:restartNumberingAfterBreak="0">
    <w:nsid w:val="40D26864"/>
    <w:multiLevelType w:val="hybridMultilevel"/>
    <w:tmpl w:val="4844BF30"/>
    <w:lvl w:ilvl="0" w:tplc="3664EB18">
      <w:numFmt w:val="bullet"/>
      <w:lvlText w:val="-"/>
      <w:lvlJc w:val="left"/>
      <w:pPr>
        <w:ind w:left="300" w:hanging="135"/>
      </w:pPr>
      <w:rPr>
        <w:rFonts w:ascii="Trebuchet MS" w:eastAsia="Trebuchet MS" w:hAnsi="Trebuchet MS" w:cs="Trebuchet MS" w:hint="default"/>
        <w:w w:val="98"/>
        <w:sz w:val="20"/>
        <w:szCs w:val="20"/>
        <w:lang w:val="it-IT" w:eastAsia="en-US" w:bidi="ar-SA"/>
      </w:rPr>
    </w:lvl>
    <w:lvl w:ilvl="1" w:tplc="A2A06376">
      <w:numFmt w:val="bullet"/>
      <w:lvlText w:val="•"/>
      <w:lvlJc w:val="left"/>
      <w:pPr>
        <w:ind w:left="695" w:hanging="135"/>
      </w:pPr>
      <w:rPr>
        <w:rFonts w:hint="default"/>
        <w:lang w:val="it-IT" w:eastAsia="en-US" w:bidi="ar-SA"/>
      </w:rPr>
    </w:lvl>
    <w:lvl w:ilvl="2" w:tplc="1F1A7458">
      <w:numFmt w:val="bullet"/>
      <w:lvlText w:val="•"/>
      <w:lvlJc w:val="left"/>
      <w:pPr>
        <w:ind w:left="1091" w:hanging="135"/>
      </w:pPr>
      <w:rPr>
        <w:rFonts w:hint="default"/>
        <w:lang w:val="it-IT" w:eastAsia="en-US" w:bidi="ar-SA"/>
      </w:rPr>
    </w:lvl>
    <w:lvl w:ilvl="3" w:tplc="C51E934C">
      <w:numFmt w:val="bullet"/>
      <w:lvlText w:val="•"/>
      <w:lvlJc w:val="left"/>
      <w:pPr>
        <w:ind w:left="1487" w:hanging="135"/>
      </w:pPr>
      <w:rPr>
        <w:rFonts w:hint="default"/>
        <w:lang w:val="it-IT" w:eastAsia="en-US" w:bidi="ar-SA"/>
      </w:rPr>
    </w:lvl>
    <w:lvl w:ilvl="4" w:tplc="349A5068">
      <w:numFmt w:val="bullet"/>
      <w:lvlText w:val="•"/>
      <w:lvlJc w:val="left"/>
      <w:pPr>
        <w:ind w:left="1883" w:hanging="135"/>
      </w:pPr>
      <w:rPr>
        <w:rFonts w:hint="default"/>
        <w:lang w:val="it-IT" w:eastAsia="en-US" w:bidi="ar-SA"/>
      </w:rPr>
    </w:lvl>
    <w:lvl w:ilvl="5" w:tplc="FADED21A">
      <w:numFmt w:val="bullet"/>
      <w:lvlText w:val="•"/>
      <w:lvlJc w:val="left"/>
      <w:pPr>
        <w:ind w:left="2279" w:hanging="135"/>
      </w:pPr>
      <w:rPr>
        <w:rFonts w:hint="default"/>
        <w:lang w:val="it-IT" w:eastAsia="en-US" w:bidi="ar-SA"/>
      </w:rPr>
    </w:lvl>
    <w:lvl w:ilvl="6" w:tplc="E73C798C">
      <w:numFmt w:val="bullet"/>
      <w:lvlText w:val="•"/>
      <w:lvlJc w:val="left"/>
      <w:pPr>
        <w:ind w:left="2675" w:hanging="135"/>
      </w:pPr>
      <w:rPr>
        <w:rFonts w:hint="default"/>
        <w:lang w:val="it-IT" w:eastAsia="en-US" w:bidi="ar-SA"/>
      </w:rPr>
    </w:lvl>
    <w:lvl w:ilvl="7" w:tplc="769EF738">
      <w:numFmt w:val="bullet"/>
      <w:lvlText w:val="•"/>
      <w:lvlJc w:val="left"/>
      <w:pPr>
        <w:ind w:left="3071" w:hanging="135"/>
      </w:pPr>
      <w:rPr>
        <w:rFonts w:hint="default"/>
        <w:lang w:val="it-IT" w:eastAsia="en-US" w:bidi="ar-SA"/>
      </w:rPr>
    </w:lvl>
    <w:lvl w:ilvl="8" w:tplc="DA0E0C1C">
      <w:numFmt w:val="bullet"/>
      <w:lvlText w:val="•"/>
      <w:lvlJc w:val="left"/>
      <w:pPr>
        <w:ind w:left="3467" w:hanging="135"/>
      </w:pPr>
      <w:rPr>
        <w:rFonts w:hint="default"/>
        <w:lang w:val="it-IT" w:eastAsia="en-US" w:bidi="ar-SA"/>
      </w:rPr>
    </w:lvl>
  </w:abstractNum>
  <w:abstractNum w:abstractNumId="48" w15:restartNumberingAfterBreak="0">
    <w:nsid w:val="40FE08CF"/>
    <w:multiLevelType w:val="multilevel"/>
    <w:tmpl w:val="5434E6F6"/>
    <w:styleLink w:val="WWNum26"/>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49" w15:restartNumberingAfterBreak="0">
    <w:nsid w:val="41256013"/>
    <w:multiLevelType w:val="multilevel"/>
    <w:tmpl w:val="E6BE8472"/>
    <w:lvl w:ilvl="0">
      <w:start w:val="2"/>
      <w:numFmt w:val="upperLetter"/>
      <w:lvlText w:val="%1"/>
      <w:lvlJc w:val="left"/>
      <w:pPr>
        <w:ind w:left="709" w:hanging="656"/>
      </w:pPr>
      <w:rPr>
        <w:rFonts w:hint="default"/>
        <w:lang w:val="it-IT" w:eastAsia="en-US" w:bidi="ar-SA"/>
      </w:rPr>
    </w:lvl>
    <w:lvl w:ilvl="1">
      <w:start w:val="1"/>
      <w:numFmt w:val="decimal"/>
      <w:lvlText w:val="%1.%2"/>
      <w:lvlJc w:val="left"/>
      <w:pPr>
        <w:ind w:left="709" w:hanging="656"/>
      </w:pPr>
      <w:rPr>
        <w:rFonts w:ascii="Trebuchet MS" w:eastAsia="Trebuchet MS" w:hAnsi="Trebuchet MS" w:cs="Trebuchet MS" w:hint="default"/>
        <w:spacing w:val="-1"/>
        <w:w w:val="98"/>
        <w:sz w:val="20"/>
        <w:szCs w:val="20"/>
        <w:lang w:val="it-IT" w:eastAsia="en-US" w:bidi="ar-SA"/>
      </w:rPr>
    </w:lvl>
    <w:lvl w:ilvl="2">
      <w:numFmt w:val="bullet"/>
      <w:lvlText w:val="•"/>
      <w:lvlJc w:val="left"/>
      <w:pPr>
        <w:ind w:left="1495" w:hanging="656"/>
      </w:pPr>
      <w:rPr>
        <w:rFonts w:hint="default"/>
        <w:lang w:val="it-IT" w:eastAsia="en-US" w:bidi="ar-SA"/>
      </w:rPr>
    </w:lvl>
    <w:lvl w:ilvl="3">
      <w:numFmt w:val="bullet"/>
      <w:lvlText w:val="•"/>
      <w:lvlJc w:val="left"/>
      <w:pPr>
        <w:ind w:left="1892" w:hanging="656"/>
      </w:pPr>
      <w:rPr>
        <w:rFonts w:hint="default"/>
        <w:lang w:val="it-IT" w:eastAsia="en-US" w:bidi="ar-SA"/>
      </w:rPr>
    </w:lvl>
    <w:lvl w:ilvl="4">
      <w:numFmt w:val="bullet"/>
      <w:lvlText w:val="•"/>
      <w:lvlJc w:val="left"/>
      <w:pPr>
        <w:ind w:left="2290" w:hanging="656"/>
      </w:pPr>
      <w:rPr>
        <w:rFonts w:hint="default"/>
        <w:lang w:val="it-IT" w:eastAsia="en-US" w:bidi="ar-SA"/>
      </w:rPr>
    </w:lvl>
    <w:lvl w:ilvl="5">
      <w:numFmt w:val="bullet"/>
      <w:lvlText w:val="•"/>
      <w:lvlJc w:val="left"/>
      <w:pPr>
        <w:ind w:left="2687" w:hanging="656"/>
      </w:pPr>
      <w:rPr>
        <w:rFonts w:hint="default"/>
        <w:lang w:val="it-IT" w:eastAsia="en-US" w:bidi="ar-SA"/>
      </w:rPr>
    </w:lvl>
    <w:lvl w:ilvl="6">
      <w:numFmt w:val="bullet"/>
      <w:lvlText w:val="•"/>
      <w:lvlJc w:val="left"/>
      <w:pPr>
        <w:ind w:left="3085" w:hanging="656"/>
      </w:pPr>
      <w:rPr>
        <w:rFonts w:hint="default"/>
        <w:lang w:val="it-IT" w:eastAsia="en-US" w:bidi="ar-SA"/>
      </w:rPr>
    </w:lvl>
    <w:lvl w:ilvl="7">
      <w:numFmt w:val="bullet"/>
      <w:lvlText w:val="•"/>
      <w:lvlJc w:val="left"/>
      <w:pPr>
        <w:ind w:left="3482" w:hanging="656"/>
      </w:pPr>
      <w:rPr>
        <w:rFonts w:hint="default"/>
        <w:lang w:val="it-IT" w:eastAsia="en-US" w:bidi="ar-SA"/>
      </w:rPr>
    </w:lvl>
    <w:lvl w:ilvl="8">
      <w:numFmt w:val="bullet"/>
      <w:lvlText w:val="•"/>
      <w:lvlJc w:val="left"/>
      <w:pPr>
        <w:ind w:left="3880" w:hanging="656"/>
      </w:pPr>
      <w:rPr>
        <w:rFonts w:hint="default"/>
        <w:lang w:val="it-IT" w:eastAsia="en-US" w:bidi="ar-SA"/>
      </w:rPr>
    </w:lvl>
  </w:abstractNum>
  <w:abstractNum w:abstractNumId="50" w15:restartNumberingAfterBreak="0">
    <w:nsid w:val="41B327C7"/>
    <w:multiLevelType w:val="hybridMultilevel"/>
    <w:tmpl w:val="B7527490"/>
    <w:lvl w:ilvl="0" w:tplc="4F4EE89E">
      <w:start w:val="1"/>
      <w:numFmt w:val="lowerLetter"/>
      <w:lvlText w:val="%1)"/>
      <w:lvlJc w:val="left"/>
      <w:pPr>
        <w:ind w:left="502" w:hanging="360"/>
      </w:pPr>
      <w:rPr>
        <w:rFonts w:asciiTheme="minorHAnsi" w:eastAsia="Calibri" w:hAnsiTheme="minorHAnsi" w:cstheme="minorHAnsi" w:hint="default"/>
        <w:color w:val="0070C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51" w15:restartNumberingAfterBreak="0">
    <w:nsid w:val="422E2067"/>
    <w:multiLevelType w:val="hybridMultilevel"/>
    <w:tmpl w:val="75CEFBC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43A14A13"/>
    <w:multiLevelType w:val="multilevel"/>
    <w:tmpl w:val="189A549E"/>
    <w:lvl w:ilvl="0">
      <w:start w:val="2"/>
      <w:numFmt w:val="decimal"/>
      <w:lvlText w:val="%1"/>
      <w:lvlJc w:val="left"/>
      <w:pPr>
        <w:ind w:left="435" w:hanging="435"/>
      </w:pPr>
      <w:rPr>
        <w:rFonts w:hint="default"/>
      </w:rPr>
    </w:lvl>
    <w:lvl w:ilvl="1">
      <w:start w:val="3"/>
      <w:numFmt w:val="decimal"/>
      <w:lvlText w:val="%1.%2"/>
      <w:lvlJc w:val="left"/>
      <w:pPr>
        <w:ind w:left="467" w:hanging="435"/>
      </w:pPr>
      <w:rPr>
        <w:rFonts w:hint="default"/>
      </w:rPr>
    </w:lvl>
    <w:lvl w:ilvl="2">
      <w:start w:val="1"/>
      <w:numFmt w:val="decimal"/>
      <w:lvlText w:val="%1.%2.%3"/>
      <w:lvlJc w:val="left"/>
      <w:pPr>
        <w:ind w:left="784" w:hanging="720"/>
      </w:pPr>
      <w:rPr>
        <w:rFonts w:hint="default"/>
        <w:b w:val="0"/>
        <w:color w:val="4F81BD" w:themeColor="accent1"/>
      </w:rPr>
    </w:lvl>
    <w:lvl w:ilvl="3">
      <w:start w:val="1"/>
      <w:numFmt w:val="decimal"/>
      <w:lvlText w:val="%1.%2.%3.%4"/>
      <w:lvlJc w:val="left"/>
      <w:pPr>
        <w:ind w:left="816" w:hanging="720"/>
      </w:pPr>
      <w:rPr>
        <w:rFonts w:hint="default"/>
      </w:rPr>
    </w:lvl>
    <w:lvl w:ilvl="4">
      <w:start w:val="1"/>
      <w:numFmt w:val="decimal"/>
      <w:lvlText w:val="%1.%2.%3.%4.%5"/>
      <w:lvlJc w:val="left"/>
      <w:pPr>
        <w:ind w:left="1208" w:hanging="1080"/>
      </w:pPr>
      <w:rPr>
        <w:rFonts w:hint="default"/>
      </w:rPr>
    </w:lvl>
    <w:lvl w:ilvl="5">
      <w:start w:val="1"/>
      <w:numFmt w:val="decimal"/>
      <w:lvlText w:val="%1.%2.%3.%4.%5.%6"/>
      <w:lvlJc w:val="left"/>
      <w:pPr>
        <w:ind w:left="1240" w:hanging="1080"/>
      </w:pPr>
      <w:rPr>
        <w:rFonts w:hint="default"/>
      </w:rPr>
    </w:lvl>
    <w:lvl w:ilvl="6">
      <w:start w:val="1"/>
      <w:numFmt w:val="decimal"/>
      <w:lvlText w:val="%1.%2.%3.%4.%5.%6.%7"/>
      <w:lvlJc w:val="left"/>
      <w:pPr>
        <w:ind w:left="1632" w:hanging="1440"/>
      </w:pPr>
      <w:rPr>
        <w:rFonts w:hint="default"/>
      </w:rPr>
    </w:lvl>
    <w:lvl w:ilvl="7">
      <w:start w:val="1"/>
      <w:numFmt w:val="decimal"/>
      <w:lvlText w:val="%1.%2.%3.%4.%5.%6.%7.%8"/>
      <w:lvlJc w:val="left"/>
      <w:pPr>
        <w:ind w:left="1664" w:hanging="1440"/>
      </w:pPr>
      <w:rPr>
        <w:rFonts w:hint="default"/>
      </w:rPr>
    </w:lvl>
    <w:lvl w:ilvl="8">
      <w:start w:val="1"/>
      <w:numFmt w:val="decimal"/>
      <w:lvlText w:val="%1.%2.%3.%4.%5.%6.%7.%8.%9"/>
      <w:lvlJc w:val="left"/>
      <w:pPr>
        <w:ind w:left="1696" w:hanging="1440"/>
      </w:pPr>
      <w:rPr>
        <w:rFonts w:hint="default"/>
      </w:rPr>
    </w:lvl>
  </w:abstractNum>
  <w:abstractNum w:abstractNumId="53" w15:restartNumberingAfterBreak="0">
    <w:nsid w:val="44CE60E4"/>
    <w:multiLevelType w:val="hybridMultilevel"/>
    <w:tmpl w:val="D27EC850"/>
    <w:lvl w:ilvl="0" w:tplc="56845896">
      <w:start w:val="1"/>
      <w:numFmt w:val="decimal"/>
      <w:lvlText w:val="%1)"/>
      <w:lvlJc w:val="left"/>
      <w:pPr>
        <w:ind w:left="780" w:hanging="360"/>
      </w:pPr>
      <w:rPr>
        <w:rFonts w:hint="default"/>
      </w:r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54" w15:restartNumberingAfterBreak="0">
    <w:nsid w:val="470E3A5F"/>
    <w:multiLevelType w:val="hybridMultilevel"/>
    <w:tmpl w:val="30185DC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47803389"/>
    <w:multiLevelType w:val="multilevel"/>
    <w:tmpl w:val="BD1089AE"/>
    <w:lvl w:ilvl="0">
      <w:start w:val="2"/>
      <w:numFmt w:val="decimal"/>
      <w:lvlText w:val="%1-"/>
      <w:lvlJc w:val="left"/>
      <w:pPr>
        <w:ind w:left="585" w:hanging="585"/>
      </w:pPr>
      <w:rPr>
        <w:rFonts w:eastAsia="Calibri" w:hint="default"/>
      </w:rPr>
    </w:lvl>
    <w:lvl w:ilvl="1">
      <w:start w:val="3"/>
      <w:numFmt w:val="decimal"/>
      <w:lvlText w:val="%1-%2-"/>
      <w:lvlJc w:val="left"/>
      <w:pPr>
        <w:ind w:left="960" w:hanging="720"/>
      </w:pPr>
      <w:rPr>
        <w:rFonts w:eastAsia="Calibri" w:hint="default"/>
      </w:rPr>
    </w:lvl>
    <w:lvl w:ilvl="2">
      <w:start w:val="3"/>
      <w:numFmt w:val="decimal"/>
      <w:lvlText w:val="%1-%2-%3-"/>
      <w:lvlJc w:val="left"/>
      <w:pPr>
        <w:ind w:left="1200" w:hanging="720"/>
      </w:pPr>
      <w:rPr>
        <w:rFonts w:eastAsia="Calibri" w:hint="default"/>
      </w:rPr>
    </w:lvl>
    <w:lvl w:ilvl="3">
      <w:start w:val="1"/>
      <w:numFmt w:val="decimal"/>
      <w:lvlText w:val="%1-%2-%3-%4."/>
      <w:lvlJc w:val="left"/>
      <w:pPr>
        <w:ind w:left="1800" w:hanging="1080"/>
      </w:pPr>
      <w:rPr>
        <w:rFonts w:eastAsia="Calibri" w:hint="default"/>
      </w:rPr>
    </w:lvl>
    <w:lvl w:ilvl="4">
      <w:start w:val="1"/>
      <w:numFmt w:val="decimal"/>
      <w:lvlText w:val="%1-%2-%3-%4.%5."/>
      <w:lvlJc w:val="left"/>
      <w:pPr>
        <w:ind w:left="2040" w:hanging="1080"/>
      </w:pPr>
      <w:rPr>
        <w:rFonts w:eastAsia="Calibri" w:hint="default"/>
      </w:rPr>
    </w:lvl>
    <w:lvl w:ilvl="5">
      <w:start w:val="1"/>
      <w:numFmt w:val="decimal"/>
      <w:lvlText w:val="%1-%2-%3-%4.%5.%6."/>
      <w:lvlJc w:val="left"/>
      <w:pPr>
        <w:ind w:left="2640" w:hanging="1440"/>
      </w:pPr>
      <w:rPr>
        <w:rFonts w:eastAsia="Calibri" w:hint="default"/>
      </w:rPr>
    </w:lvl>
    <w:lvl w:ilvl="6">
      <w:start w:val="1"/>
      <w:numFmt w:val="decimal"/>
      <w:lvlText w:val="%1-%2-%3-%4.%5.%6.%7."/>
      <w:lvlJc w:val="left"/>
      <w:pPr>
        <w:ind w:left="2880" w:hanging="1440"/>
      </w:pPr>
      <w:rPr>
        <w:rFonts w:eastAsia="Calibri" w:hint="default"/>
      </w:rPr>
    </w:lvl>
    <w:lvl w:ilvl="7">
      <w:start w:val="1"/>
      <w:numFmt w:val="decimal"/>
      <w:lvlText w:val="%1-%2-%3-%4.%5.%6.%7.%8."/>
      <w:lvlJc w:val="left"/>
      <w:pPr>
        <w:ind w:left="3480" w:hanging="1800"/>
      </w:pPr>
      <w:rPr>
        <w:rFonts w:eastAsia="Calibri" w:hint="default"/>
      </w:rPr>
    </w:lvl>
    <w:lvl w:ilvl="8">
      <w:start w:val="1"/>
      <w:numFmt w:val="decimal"/>
      <w:lvlText w:val="%1-%2-%3-%4.%5.%6.%7.%8.%9."/>
      <w:lvlJc w:val="left"/>
      <w:pPr>
        <w:ind w:left="3720" w:hanging="1800"/>
      </w:pPr>
      <w:rPr>
        <w:rFonts w:eastAsia="Calibri" w:hint="default"/>
      </w:rPr>
    </w:lvl>
  </w:abstractNum>
  <w:abstractNum w:abstractNumId="56" w15:restartNumberingAfterBreak="0">
    <w:nsid w:val="485F2F88"/>
    <w:multiLevelType w:val="hybridMultilevel"/>
    <w:tmpl w:val="3EB86F8A"/>
    <w:lvl w:ilvl="0" w:tplc="6F0EEF40">
      <w:numFmt w:val="bullet"/>
      <w:lvlText w:val="-"/>
      <w:lvlJc w:val="left"/>
      <w:pPr>
        <w:ind w:left="378" w:hanging="132"/>
      </w:pPr>
      <w:rPr>
        <w:rFonts w:ascii="Trebuchet MS" w:eastAsia="Trebuchet MS" w:hAnsi="Trebuchet MS" w:cs="Trebuchet MS" w:hint="default"/>
        <w:w w:val="98"/>
        <w:sz w:val="20"/>
        <w:szCs w:val="20"/>
        <w:lang w:val="it-IT" w:eastAsia="en-US" w:bidi="ar-SA"/>
      </w:rPr>
    </w:lvl>
    <w:lvl w:ilvl="1" w:tplc="27F66C12">
      <w:numFmt w:val="bullet"/>
      <w:lvlText w:val="•"/>
      <w:lvlJc w:val="left"/>
      <w:pPr>
        <w:ind w:left="775" w:hanging="132"/>
      </w:pPr>
      <w:rPr>
        <w:rFonts w:hint="default"/>
        <w:lang w:val="it-IT" w:eastAsia="en-US" w:bidi="ar-SA"/>
      </w:rPr>
    </w:lvl>
    <w:lvl w:ilvl="2" w:tplc="5560BDA0">
      <w:numFmt w:val="bullet"/>
      <w:lvlText w:val="•"/>
      <w:lvlJc w:val="left"/>
      <w:pPr>
        <w:ind w:left="1171" w:hanging="132"/>
      </w:pPr>
      <w:rPr>
        <w:rFonts w:hint="default"/>
        <w:lang w:val="it-IT" w:eastAsia="en-US" w:bidi="ar-SA"/>
      </w:rPr>
    </w:lvl>
    <w:lvl w:ilvl="3" w:tplc="22AA2234">
      <w:numFmt w:val="bullet"/>
      <w:lvlText w:val="•"/>
      <w:lvlJc w:val="left"/>
      <w:pPr>
        <w:ind w:left="1567" w:hanging="132"/>
      </w:pPr>
      <w:rPr>
        <w:rFonts w:hint="default"/>
        <w:lang w:val="it-IT" w:eastAsia="en-US" w:bidi="ar-SA"/>
      </w:rPr>
    </w:lvl>
    <w:lvl w:ilvl="4" w:tplc="AE2A072C">
      <w:numFmt w:val="bullet"/>
      <w:lvlText w:val="•"/>
      <w:lvlJc w:val="left"/>
      <w:pPr>
        <w:ind w:left="1963" w:hanging="132"/>
      </w:pPr>
      <w:rPr>
        <w:rFonts w:hint="default"/>
        <w:lang w:val="it-IT" w:eastAsia="en-US" w:bidi="ar-SA"/>
      </w:rPr>
    </w:lvl>
    <w:lvl w:ilvl="5" w:tplc="A5820BDA">
      <w:numFmt w:val="bullet"/>
      <w:lvlText w:val="•"/>
      <w:lvlJc w:val="left"/>
      <w:pPr>
        <w:ind w:left="2359" w:hanging="132"/>
      </w:pPr>
      <w:rPr>
        <w:rFonts w:hint="default"/>
        <w:lang w:val="it-IT" w:eastAsia="en-US" w:bidi="ar-SA"/>
      </w:rPr>
    </w:lvl>
    <w:lvl w:ilvl="6" w:tplc="011E53A6">
      <w:numFmt w:val="bullet"/>
      <w:lvlText w:val="•"/>
      <w:lvlJc w:val="left"/>
      <w:pPr>
        <w:ind w:left="2755" w:hanging="132"/>
      </w:pPr>
      <w:rPr>
        <w:rFonts w:hint="default"/>
        <w:lang w:val="it-IT" w:eastAsia="en-US" w:bidi="ar-SA"/>
      </w:rPr>
    </w:lvl>
    <w:lvl w:ilvl="7" w:tplc="7EF88DB4">
      <w:numFmt w:val="bullet"/>
      <w:lvlText w:val="•"/>
      <w:lvlJc w:val="left"/>
      <w:pPr>
        <w:ind w:left="3150" w:hanging="132"/>
      </w:pPr>
      <w:rPr>
        <w:rFonts w:hint="default"/>
        <w:lang w:val="it-IT" w:eastAsia="en-US" w:bidi="ar-SA"/>
      </w:rPr>
    </w:lvl>
    <w:lvl w:ilvl="8" w:tplc="C0D43F8E">
      <w:numFmt w:val="bullet"/>
      <w:lvlText w:val="•"/>
      <w:lvlJc w:val="left"/>
      <w:pPr>
        <w:ind w:left="3546" w:hanging="132"/>
      </w:pPr>
      <w:rPr>
        <w:rFonts w:hint="default"/>
        <w:lang w:val="it-IT" w:eastAsia="en-US" w:bidi="ar-SA"/>
      </w:rPr>
    </w:lvl>
  </w:abstractNum>
  <w:abstractNum w:abstractNumId="57" w15:restartNumberingAfterBreak="0">
    <w:nsid w:val="48FB13ED"/>
    <w:multiLevelType w:val="hybridMultilevel"/>
    <w:tmpl w:val="C2C6D84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4A14383E"/>
    <w:multiLevelType w:val="multilevel"/>
    <w:tmpl w:val="A0EE3EBE"/>
    <w:lvl w:ilvl="0">
      <w:start w:val="3"/>
      <w:numFmt w:val="upperLetter"/>
      <w:lvlText w:val="%1"/>
      <w:lvlJc w:val="left"/>
      <w:pPr>
        <w:ind w:left="712" w:hanging="658"/>
      </w:pPr>
      <w:rPr>
        <w:rFonts w:hint="default"/>
        <w:lang w:val="it-IT" w:eastAsia="en-US" w:bidi="ar-SA"/>
      </w:rPr>
    </w:lvl>
    <w:lvl w:ilvl="1">
      <w:start w:val="1"/>
      <w:numFmt w:val="decimal"/>
      <w:lvlText w:val="%1.%2"/>
      <w:lvlJc w:val="left"/>
      <w:pPr>
        <w:ind w:left="712" w:hanging="658"/>
      </w:pPr>
      <w:rPr>
        <w:rFonts w:ascii="Trebuchet MS" w:eastAsia="Trebuchet MS" w:hAnsi="Trebuchet MS" w:cs="Trebuchet MS" w:hint="default"/>
        <w:spacing w:val="-1"/>
        <w:w w:val="98"/>
        <w:sz w:val="20"/>
        <w:szCs w:val="20"/>
        <w:lang w:val="it-IT" w:eastAsia="en-US" w:bidi="ar-SA"/>
      </w:rPr>
    </w:lvl>
    <w:lvl w:ilvl="2">
      <w:numFmt w:val="bullet"/>
      <w:lvlText w:val="•"/>
      <w:lvlJc w:val="left"/>
      <w:pPr>
        <w:ind w:left="1652" w:hanging="658"/>
      </w:pPr>
      <w:rPr>
        <w:rFonts w:hint="default"/>
        <w:lang w:val="it-IT" w:eastAsia="en-US" w:bidi="ar-SA"/>
      </w:rPr>
    </w:lvl>
    <w:lvl w:ilvl="3">
      <w:numFmt w:val="bullet"/>
      <w:lvlText w:val="•"/>
      <w:lvlJc w:val="left"/>
      <w:pPr>
        <w:ind w:left="2118" w:hanging="658"/>
      </w:pPr>
      <w:rPr>
        <w:rFonts w:hint="default"/>
        <w:lang w:val="it-IT" w:eastAsia="en-US" w:bidi="ar-SA"/>
      </w:rPr>
    </w:lvl>
    <w:lvl w:ilvl="4">
      <w:numFmt w:val="bullet"/>
      <w:lvlText w:val="•"/>
      <w:lvlJc w:val="left"/>
      <w:pPr>
        <w:ind w:left="2585" w:hanging="658"/>
      </w:pPr>
      <w:rPr>
        <w:rFonts w:hint="default"/>
        <w:lang w:val="it-IT" w:eastAsia="en-US" w:bidi="ar-SA"/>
      </w:rPr>
    </w:lvl>
    <w:lvl w:ilvl="5">
      <w:numFmt w:val="bullet"/>
      <w:lvlText w:val="•"/>
      <w:lvlJc w:val="left"/>
      <w:pPr>
        <w:ind w:left="3051" w:hanging="658"/>
      </w:pPr>
      <w:rPr>
        <w:rFonts w:hint="default"/>
        <w:lang w:val="it-IT" w:eastAsia="en-US" w:bidi="ar-SA"/>
      </w:rPr>
    </w:lvl>
    <w:lvl w:ilvl="6">
      <w:numFmt w:val="bullet"/>
      <w:lvlText w:val="•"/>
      <w:lvlJc w:val="left"/>
      <w:pPr>
        <w:ind w:left="3517" w:hanging="658"/>
      </w:pPr>
      <w:rPr>
        <w:rFonts w:hint="default"/>
        <w:lang w:val="it-IT" w:eastAsia="en-US" w:bidi="ar-SA"/>
      </w:rPr>
    </w:lvl>
    <w:lvl w:ilvl="7">
      <w:numFmt w:val="bullet"/>
      <w:lvlText w:val="•"/>
      <w:lvlJc w:val="left"/>
      <w:pPr>
        <w:ind w:left="3984" w:hanging="658"/>
      </w:pPr>
      <w:rPr>
        <w:rFonts w:hint="default"/>
        <w:lang w:val="it-IT" w:eastAsia="en-US" w:bidi="ar-SA"/>
      </w:rPr>
    </w:lvl>
    <w:lvl w:ilvl="8">
      <w:numFmt w:val="bullet"/>
      <w:lvlText w:val="•"/>
      <w:lvlJc w:val="left"/>
      <w:pPr>
        <w:ind w:left="4450" w:hanging="658"/>
      </w:pPr>
      <w:rPr>
        <w:rFonts w:hint="default"/>
        <w:lang w:val="it-IT" w:eastAsia="en-US" w:bidi="ar-SA"/>
      </w:rPr>
    </w:lvl>
  </w:abstractNum>
  <w:abstractNum w:abstractNumId="59" w15:restartNumberingAfterBreak="0">
    <w:nsid w:val="4B4B4227"/>
    <w:multiLevelType w:val="hybridMultilevel"/>
    <w:tmpl w:val="4498D43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4B8329AF"/>
    <w:multiLevelType w:val="hybridMultilevel"/>
    <w:tmpl w:val="B638F5C6"/>
    <w:lvl w:ilvl="0" w:tplc="5FCC7106">
      <w:start w:val="1"/>
      <w:numFmt w:val="lowerLetter"/>
      <w:lvlText w:val="%1)"/>
      <w:lvlJc w:val="left"/>
      <w:pPr>
        <w:ind w:left="592" w:hanging="360"/>
      </w:pPr>
      <w:rPr>
        <w:rFonts w:ascii="Calibri" w:eastAsia="Calibri" w:hAnsi="Calibri" w:cs="Calibri" w:hint="default"/>
        <w:spacing w:val="-1"/>
        <w:w w:val="100"/>
        <w:sz w:val="22"/>
        <w:szCs w:val="22"/>
        <w:lang w:val="it-IT" w:eastAsia="en-US" w:bidi="ar-SA"/>
      </w:rPr>
    </w:lvl>
    <w:lvl w:ilvl="1" w:tplc="75629378">
      <w:numFmt w:val="bullet"/>
      <w:lvlText w:val="•"/>
      <w:lvlJc w:val="left"/>
      <w:pPr>
        <w:ind w:left="1574" w:hanging="360"/>
      </w:pPr>
      <w:rPr>
        <w:lang w:val="it-IT" w:eastAsia="en-US" w:bidi="ar-SA"/>
      </w:rPr>
    </w:lvl>
    <w:lvl w:ilvl="2" w:tplc="D6DC5FF4">
      <w:numFmt w:val="bullet"/>
      <w:lvlText w:val="•"/>
      <w:lvlJc w:val="left"/>
      <w:pPr>
        <w:ind w:left="2548" w:hanging="360"/>
      </w:pPr>
      <w:rPr>
        <w:lang w:val="it-IT" w:eastAsia="en-US" w:bidi="ar-SA"/>
      </w:rPr>
    </w:lvl>
    <w:lvl w:ilvl="3" w:tplc="A0D249E2">
      <w:numFmt w:val="bullet"/>
      <w:lvlText w:val="•"/>
      <w:lvlJc w:val="left"/>
      <w:pPr>
        <w:ind w:left="3522" w:hanging="360"/>
      </w:pPr>
      <w:rPr>
        <w:lang w:val="it-IT" w:eastAsia="en-US" w:bidi="ar-SA"/>
      </w:rPr>
    </w:lvl>
    <w:lvl w:ilvl="4" w:tplc="B7328F8E">
      <w:numFmt w:val="bullet"/>
      <w:lvlText w:val="•"/>
      <w:lvlJc w:val="left"/>
      <w:pPr>
        <w:ind w:left="4496" w:hanging="360"/>
      </w:pPr>
      <w:rPr>
        <w:lang w:val="it-IT" w:eastAsia="en-US" w:bidi="ar-SA"/>
      </w:rPr>
    </w:lvl>
    <w:lvl w:ilvl="5" w:tplc="9EC472E6">
      <w:numFmt w:val="bullet"/>
      <w:lvlText w:val="•"/>
      <w:lvlJc w:val="left"/>
      <w:pPr>
        <w:ind w:left="5470" w:hanging="360"/>
      </w:pPr>
      <w:rPr>
        <w:lang w:val="it-IT" w:eastAsia="en-US" w:bidi="ar-SA"/>
      </w:rPr>
    </w:lvl>
    <w:lvl w:ilvl="6" w:tplc="64883616">
      <w:numFmt w:val="bullet"/>
      <w:lvlText w:val="•"/>
      <w:lvlJc w:val="left"/>
      <w:pPr>
        <w:ind w:left="6444" w:hanging="360"/>
      </w:pPr>
      <w:rPr>
        <w:lang w:val="it-IT" w:eastAsia="en-US" w:bidi="ar-SA"/>
      </w:rPr>
    </w:lvl>
    <w:lvl w:ilvl="7" w:tplc="64768D3E">
      <w:numFmt w:val="bullet"/>
      <w:lvlText w:val="•"/>
      <w:lvlJc w:val="left"/>
      <w:pPr>
        <w:ind w:left="7418" w:hanging="360"/>
      </w:pPr>
      <w:rPr>
        <w:lang w:val="it-IT" w:eastAsia="en-US" w:bidi="ar-SA"/>
      </w:rPr>
    </w:lvl>
    <w:lvl w:ilvl="8" w:tplc="08CCE1B6">
      <w:numFmt w:val="bullet"/>
      <w:lvlText w:val="•"/>
      <w:lvlJc w:val="left"/>
      <w:pPr>
        <w:ind w:left="8392" w:hanging="360"/>
      </w:pPr>
      <w:rPr>
        <w:lang w:val="it-IT" w:eastAsia="en-US" w:bidi="ar-SA"/>
      </w:rPr>
    </w:lvl>
  </w:abstractNum>
  <w:abstractNum w:abstractNumId="61" w15:restartNumberingAfterBreak="0">
    <w:nsid w:val="4B832D64"/>
    <w:multiLevelType w:val="multilevel"/>
    <w:tmpl w:val="285CBF32"/>
    <w:styleLink w:val="WWNum24"/>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62" w15:restartNumberingAfterBreak="0">
    <w:nsid w:val="50494FCD"/>
    <w:multiLevelType w:val="multilevel"/>
    <w:tmpl w:val="61EACAB4"/>
    <w:styleLink w:val="WWNum18"/>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63" w15:restartNumberingAfterBreak="0">
    <w:nsid w:val="5064500C"/>
    <w:multiLevelType w:val="multilevel"/>
    <w:tmpl w:val="22F8FB96"/>
    <w:styleLink w:val="WWNum3"/>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64" w15:restartNumberingAfterBreak="0">
    <w:nsid w:val="53D1513B"/>
    <w:multiLevelType w:val="multilevel"/>
    <w:tmpl w:val="FD5085DC"/>
    <w:styleLink w:val="WWNum8"/>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65" w15:restartNumberingAfterBreak="0">
    <w:nsid w:val="54BC6592"/>
    <w:multiLevelType w:val="hybridMultilevel"/>
    <w:tmpl w:val="DA5ED45E"/>
    <w:lvl w:ilvl="0" w:tplc="A9F6AE10">
      <w:start w:val="1"/>
      <w:numFmt w:val="lowerLetter"/>
      <w:lvlText w:val="%1)"/>
      <w:lvlJc w:val="left"/>
      <w:pPr>
        <w:ind w:left="592" w:hanging="360"/>
      </w:pPr>
      <w:rPr>
        <w:rFonts w:ascii="Calibri" w:eastAsia="Calibri" w:hAnsi="Calibri" w:cs="Calibri" w:hint="default"/>
        <w:spacing w:val="-1"/>
        <w:w w:val="100"/>
        <w:sz w:val="22"/>
        <w:szCs w:val="22"/>
        <w:lang w:val="it-IT" w:eastAsia="en-US" w:bidi="ar-SA"/>
      </w:rPr>
    </w:lvl>
    <w:lvl w:ilvl="1" w:tplc="22B2570E">
      <w:numFmt w:val="bullet"/>
      <w:lvlText w:val="•"/>
      <w:lvlJc w:val="left"/>
      <w:pPr>
        <w:ind w:left="1574" w:hanging="360"/>
      </w:pPr>
      <w:rPr>
        <w:lang w:val="it-IT" w:eastAsia="en-US" w:bidi="ar-SA"/>
      </w:rPr>
    </w:lvl>
    <w:lvl w:ilvl="2" w:tplc="48881710">
      <w:numFmt w:val="bullet"/>
      <w:lvlText w:val="•"/>
      <w:lvlJc w:val="left"/>
      <w:pPr>
        <w:ind w:left="2548" w:hanging="360"/>
      </w:pPr>
      <w:rPr>
        <w:lang w:val="it-IT" w:eastAsia="en-US" w:bidi="ar-SA"/>
      </w:rPr>
    </w:lvl>
    <w:lvl w:ilvl="3" w:tplc="0BECA8C0">
      <w:numFmt w:val="bullet"/>
      <w:lvlText w:val="•"/>
      <w:lvlJc w:val="left"/>
      <w:pPr>
        <w:ind w:left="3522" w:hanging="360"/>
      </w:pPr>
      <w:rPr>
        <w:lang w:val="it-IT" w:eastAsia="en-US" w:bidi="ar-SA"/>
      </w:rPr>
    </w:lvl>
    <w:lvl w:ilvl="4" w:tplc="70AAA2D8">
      <w:numFmt w:val="bullet"/>
      <w:lvlText w:val="•"/>
      <w:lvlJc w:val="left"/>
      <w:pPr>
        <w:ind w:left="4496" w:hanging="360"/>
      </w:pPr>
      <w:rPr>
        <w:lang w:val="it-IT" w:eastAsia="en-US" w:bidi="ar-SA"/>
      </w:rPr>
    </w:lvl>
    <w:lvl w:ilvl="5" w:tplc="A3BE6178">
      <w:numFmt w:val="bullet"/>
      <w:lvlText w:val="•"/>
      <w:lvlJc w:val="left"/>
      <w:pPr>
        <w:ind w:left="5470" w:hanging="360"/>
      </w:pPr>
      <w:rPr>
        <w:lang w:val="it-IT" w:eastAsia="en-US" w:bidi="ar-SA"/>
      </w:rPr>
    </w:lvl>
    <w:lvl w:ilvl="6" w:tplc="A5786EC4">
      <w:numFmt w:val="bullet"/>
      <w:lvlText w:val="•"/>
      <w:lvlJc w:val="left"/>
      <w:pPr>
        <w:ind w:left="6444" w:hanging="360"/>
      </w:pPr>
      <w:rPr>
        <w:lang w:val="it-IT" w:eastAsia="en-US" w:bidi="ar-SA"/>
      </w:rPr>
    </w:lvl>
    <w:lvl w:ilvl="7" w:tplc="C0E20EFA">
      <w:numFmt w:val="bullet"/>
      <w:lvlText w:val="•"/>
      <w:lvlJc w:val="left"/>
      <w:pPr>
        <w:ind w:left="7418" w:hanging="360"/>
      </w:pPr>
      <w:rPr>
        <w:lang w:val="it-IT" w:eastAsia="en-US" w:bidi="ar-SA"/>
      </w:rPr>
    </w:lvl>
    <w:lvl w:ilvl="8" w:tplc="091A869E">
      <w:numFmt w:val="bullet"/>
      <w:lvlText w:val="•"/>
      <w:lvlJc w:val="left"/>
      <w:pPr>
        <w:ind w:left="8392" w:hanging="360"/>
      </w:pPr>
      <w:rPr>
        <w:lang w:val="it-IT" w:eastAsia="en-US" w:bidi="ar-SA"/>
      </w:rPr>
    </w:lvl>
  </w:abstractNum>
  <w:abstractNum w:abstractNumId="66" w15:restartNumberingAfterBreak="0">
    <w:nsid w:val="567B7660"/>
    <w:multiLevelType w:val="multilevel"/>
    <w:tmpl w:val="4A7CFE82"/>
    <w:lvl w:ilvl="0">
      <w:start w:val="14"/>
      <w:numFmt w:val="upperLetter"/>
      <w:lvlText w:val="%1"/>
      <w:lvlJc w:val="left"/>
      <w:pPr>
        <w:ind w:left="529" w:hanging="716"/>
      </w:pPr>
      <w:rPr>
        <w:rFonts w:hint="default"/>
        <w:lang w:val="it-IT" w:eastAsia="en-US" w:bidi="ar-SA"/>
      </w:rPr>
    </w:lvl>
    <w:lvl w:ilvl="1">
      <w:start w:val="1"/>
      <w:numFmt w:val="decimal"/>
      <w:lvlText w:val="%1.%2"/>
      <w:lvlJc w:val="left"/>
      <w:pPr>
        <w:ind w:left="529" w:hanging="716"/>
      </w:pPr>
      <w:rPr>
        <w:rFonts w:ascii="Trebuchet MS" w:eastAsia="Trebuchet MS" w:hAnsi="Trebuchet MS" w:cs="Trebuchet MS" w:hint="default"/>
        <w:spacing w:val="-1"/>
        <w:w w:val="98"/>
        <w:sz w:val="20"/>
        <w:szCs w:val="20"/>
        <w:lang w:val="it-IT" w:eastAsia="en-US" w:bidi="ar-SA"/>
      </w:rPr>
    </w:lvl>
    <w:lvl w:ilvl="2">
      <w:numFmt w:val="bullet"/>
      <w:lvlText w:val="•"/>
      <w:lvlJc w:val="left"/>
      <w:pPr>
        <w:ind w:left="1492" w:hanging="716"/>
      </w:pPr>
      <w:rPr>
        <w:rFonts w:hint="default"/>
        <w:lang w:val="it-IT" w:eastAsia="en-US" w:bidi="ar-SA"/>
      </w:rPr>
    </w:lvl>
    <w:lvl w:ilvl="3">
      <w:numFmt w:val="bullet"/>
      <w:lvlText w:val="•"/>
      <w:lvlJc w:val="left"/>
      <w:pPr>
        <w:ind w:left="1978" w:hanging="716"/>
      </w:pPr>
      <w:rPr>
        <w:rFonts w:hint="default"/>
        <w:lang w:val="it-IT" w:eastAsia="en-US" w:bidi="ar-SA"/>
      </w:rPr>
    </w:lvl>
    <w:lvl w:ilvl="4">
      <w:numFmt w:val="bullet"/>
      <w:lvlText w:val="•"/>
      <w:lvlJc w:val="left"/>
      <w:pPr>
        <w:ind w:left="2465" w:hanging="716"/>
      </w:pPr>
      <w:rPr>
        <w:rFonts w:hint="default"/>
        <w:lang w:val="it-IT" w:eastAsia="en-US" w:bidi="ar-SA"/>
      </w:rPr>
    </w:lvl>
    <w:lvl w:ilvl="5">
      <w:numFmt w:val="bullet"/>
      <w:lvlText w:val="•"/>
      <w:lvlJc w:val="left"/>
      <w:pPr>
        <w:ind w:left="2951" w:hanging="716"/>
      </w:pPr>
      <w:rPr>
        <w:rFonts w:hint="default"/>
        <w:lang w:val="it-IT" w:eastAsia="en-US" w:bidi="ar-SA"/>
      </w:rPr>
    </w:lvl>
    <w:lvl w:ilvl="6">
      <w:numFmt w:val="bullet"/>
      <w:lvlText w:val="•"/>
      <w:lvlJc w:val="left"/>
      <w:pPr>
        <w:ind w:left="3437" w:hanging="716"/>
      </w:pPr>
      <w:rPr>
        <w:rFonts w:hint="default"/>
        <w:lang w:val="it-IT" w:eastAsia="en-US" w:bidi="ar-SA"/>
      </w:rPr>
    </w:lvl>
    <w:lvl w:ilvl="7">
      <w:numFmt w:val="bullet"/>
      <w:lvlText w:val="•"/>
      <w:lvlJc w:val="left"/>
      <w:pPr>
        <w:ind w:left="3924" w:hanging="716"/>
      </w:pPr>
      <w:rPr>
        <w:rFonts w:hint="default"/>
        <w:lang w:val="it-IT" w:eastAsia="en-US" w:bidi="ar-SA"/>
      </w:rPr>
    </w:lvl>
    <w:lvl w:ilvl="8">
      <w:numFmt w:val="bullet"/>
      <w:lvlText w:val="•"/>
      <w:lvlJc w:val="left"/>
      <w:pPr>
        <w:ind w:left="4410" w:hanging="716"/>
      </w:pPr>
      <w:rPr>
        <w:rFonts w:hint="default"/>
        <w:lang w:val="it-IT" w:eastAsia="en-US" w:bidi="ar-SA"/>
      </w:rPr>
    </w:lvl>
  </w:abstractNum>
  <w:abstractNum w:abstractNumId="67" w15:restartNumberingAfterBreak="0">
    <w:nsid w:val="56832499"/>
    <w:multiLevelType w:val="multilevel"/>
    <w:tmpl w:val="729ADCE2"/>
    <w:styleLink w:val="WWNum13"/>
    <w:lvl w:ilvl="0">
      <w:start w:val="1"/>
      <w:numFmt w:val="lowerLetter"/>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68" w15:restartNumberingAfterBreak="0">
    <w:nsid w:val="57C6140E"/>
    <w:multiLevelType w:val="multilevel"/>
    <w:tmpl w:val="0776ADE4"/>
    <w:styleLink w:val="WWNum2"/>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69" w15:restartNumberingAfterBreak="0">
    <w:nsid w:val="58447F0F"/>
    <w:multiLevelType w:val="hybridMultilevel"/>
    <w:tmpl w:val="91E2239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15:restartNumberingAfterBreak="0">
    <w:nsid w:val="587245EB"/>
    <w:multiLevelType w:val="multilevel"/>
    <w:tmpl w:val="F4F0403C"/>
    <w:styleLink w:val="WWNum12"/>
    <w:lvl w:ilvl="0">
      <w:start w:val="1"/>
      <w:numFmt w:val="lowerLetter"/>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71" w15:restartNumberingAfterBreak="0">
    <w:nsid w:val="58C1368A"/>
    <w:multiLevelType w:val="hybridMultilevel"/>
    <w:tmpl w:val="70CCA0A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15:restartNumberingAfterBreak="0">
    <w:nsid w:val="596D6734"/>
    <w:multiLevelType w:val="multilevel"/>
    <w:tmpl w:val="506CBF9E"/>
    <w:lvl w:ilvl="0">
      <w:start w:val="2"/>
      <w:numFmt w:val="upperLetter"/>
      <w:lvlText w:val="%1"/>
      <w:lvlJc w:val="left"/>
      <w:pPr>
        <w:ind w:left="709" w:hanging="656"/>
      </w:pPr>
      <w:rPr>
        <w:rFonts w:hint="default"/>
        <w:lang w:val="it-IT" w:eastAsia="en-US" w:bidi="ar-SA"/>
      </w:rPr>
    </w:lvl>
    <w:lvl w:ilvl="1">
      <w:start w:val="1"/>
      <w:numFmt w:val="decimal"/>
      <w:lvlText w:val="%1.%2"/>
      <w:lvlJc w:val="left"/>
      <w:pPr>
        <w:ind w:left="709" w:hanging="656"/>
      </w:pPr>
      <w:rPr>
        <w:rFonts w:ascii="Trebuchet MS" w:eastAsia="Trebuchet MS" w:hAnsi="Trebuchet MS" w:cs="Trebuchet MS" w:hint="default"/>
        <w:spacing w:val="-1"/>
        <w:w w:val="98"/>
        <w:sz w:val="20"/>
        <w:szCs w:val="20"/>
        <w:lang w:val="it-IT" w:eastAsia="en-US" w:bidi="ar-SA"/>
      </w:rPr>
    </w:lvl>
    <w:lvl w:ilvl="2">
      <w:numFmt w:val="bullet"/>
      <w:lvlText w:val="•"/>
      <w:lvlJc w:val="left"/>
      <w:pPr>
        <w:ind w:left="1636" w:hanging="656"/>
      </w:pPr>
      <w:rPr>
        <w:rFonts w:hint="default"/>
        <w:lang w:val="it-IT" w:eastAsia="en-US" w:bidi="ar-SA"/>
      </w:rPr>
    </w:lvl>
    <w:lvl w:ilvl="3">
      <w:numFmt w:val="bullet"/>
      <w:lvlText w:val="•"/>
      <w:lvlJc w:val="left"/>
      <w:pPr>
        <w:ind w:left="2104" w:hanging="656"/>
      </w:pPr>
      <w:rPr>
        <w:rFonts w:hint="default"/>
        <w:lang w:val="it-IT" w:eastAsia="en-US" w:bidi="ar-SA"/>
      </w:rPr>
    </w:lvl>
    <w:lvl w:ilvl="4">
      <w:numFmt w:val="bullet"/>
      <w:lvlText w:val="•"/>
      <w:lvlJc w:val="left"/>
      <w:pPr>
        <w:ind w:left="2573" w:hanging="656"/>
      </w:pPr>
      <w:rPr>
        <w:rFonts w:hint="default"/>
        <w:lang w:val="it-IT" w:eastAsia="en-US" w:bidi="ar-SA"/>
      </w:rPr>
    </w:lvl>
    <w:lvl w:ilvl="5">
      <w:numFmt w:val="bullet"/>
      <w:lvlText w:val="•"/>
      <w:lvlJc w:val="left"/>
      <w:pPr>
        <w:ind w:left="3041" w:hanging="656"/>
      </w:pPr>
      <w:rPr>
        <w:rFonts w:hint="default"/>
        <w:lang w:val="it-IT" w:eastAsia="en-US" w:bidi="ar-SA"/>
      </w:rPr>
    </w:lvl>
    <w:lvl w:ilvl="6">
      <w:numFmt w:val="bullet"/>
      <w:lvlText w:val="•"/>
      <w:lvlJc w:val="left"/>
      <w:pPr>
        <w:ind w:left="3509" w:hanging="656"/>
      </w:pPr>
      <w:rPr>
        <w:rFonts w:hint="default"/>
        <w:lang w:val="it-IT" w:eastAsia="en-US" w:bidi="ar-SA"/>
      </w:rPr>
    </w:lvl>
    <w:lvl w:ilvl="7">
      <w:numFmt w:val="bullet"/>
      <w:lvlText w:val="•"/>
      <w:lvlJc w:val="left"/>
      <w:pPr>
        <w:ind w:left="3978" w:hanging="656"/>
      </w:pPr>
      <w:rPr>
        <w:rFonts w:hint="default"/>
        <w:lang w:val="it-IT" w:eastAsia="en-US" w:bidi="ar-SA"/>
      </w:rPr>
    </w:lvl>
    <w:lvl w:ilvl="8">
      <w:numFmt w:val="bullet"/>
      <w:lvlText w:val="•"/>
      <w:lvlJc w:val="left"/>
      <w:pPr>
        <w:ind w:left="4446" w:hanging="656"/>
      </w:pPr>
      <w:rPr>
        <w:rFonts w:hint="default"/>
        <w:lang w:val="it-IT" w:eastAsia="en-US" w:bidi="ar-SA"/>
      </w:rPr>
    </w:lvl>
  </w:abstractNum>
  <w:abstractNum w:abstractNumId="73" w15:restartNumberingAfterBreak="0">
    <w:nsid w:val="598E5F64"/>
    <w:multiLevelType w:val="multilevel"/>
    <w:tmpl w:val="C8422FD0"/>
    <w:lvl w:ilvl="0">
      <w:start w:val="1"/>
      <w:numFmt w:val="upperLetter"/>
      <w:lvlText w:val="%1"/>
      <w:lvlJc w:val="left"/>
      <w:pPr>
        <w:ind w:left="724" w:hanging="670"/>
      </w:pPr>
      <w:rPr>
        <w:rFonts w:hint="default"/>
        <w:lang w:val="it-IT" w:eastAsia="en-US" w:bidi="ar-SA"/>
      </w:rPr>
    </w:lvl>
    <w:lvl w:ilvl="1">
      <w:start w:val="1"/>
      <w:numFmt w:val="decimal"/>
      <w:lvlText w:val="%1.%2"/>
      <w:lvlJc w:val="left"/>
      <w:pPr>
        <w:ind w:left="724" w:hanging="670"/>
      </w:pPr>
      <w:rPr>
        <w:rFonts w:ascii="Trebuchet MS" w:eastAsia="Trebuchet MS" w:hAnsi="Trebuchet MS" w:cs="Trebuchet MS" w:hint="default"/>
        <w:spacing w:val="-1"/>
        <w:w w:val="98"/>
        <w:sz w:val="20"/>
        <w:szCs w:val="20"/>
        <w:lang w:val="it-IT" w:eastAsia="en-US" w:bidi="ar-SA"/>
      </w:rPr>
    </w:lvl>
    <w:lvl w:ilvl="2">
      <w:numFmt w:val="bullet"/>
      <w:lvlText w:val="•"/>
      <w:lvlJc w:val="left"/>
      <w:pPr>
        <w:ind w:left="1624" w:hanging="670"/>
      </w:pPr>
      <w:rPr>
        <w:rFonts w:hint="default"/>
        <w:lang w:val="it-IT" w:eastAsia="en-US" w:bidi="ar-SA"/>
      </w:rPr>
    </w:lvl>
    <w:lvl w:ilvl="3">
      <w:numFmt w:val="bullet"/>
      <w:lvlText w:val="•"/>
      <w:lvlJc w:val="left"/>
      <w:pPr>
        <w:ind w:left="2077" w:hanging="670"/>
      </w:pPr>
      <w:rPr>
        <w:rFonts w:hint="default"/>
        <w:lang w:val="it-IT" w:eastAsia="en-US" w:bidi="ar-SA"/>
      </w:rPr>
    </w:lvl>
    <w:lvl w:ilvl="4">
      <w:numFmt w:val="bullet"/>
      <w:lvlText w:val="•"/>
      <w:lvlJc w:val="left"/>
      <w:pPr>
        <w:ind w:left="2529" w:hanging="670"/>
      </w:pPr>
      <w:rPr>
        <w:rFonts w:hint="default"/>
        <w:lang w:val="it-IT" w:eastAsia="en-US" w:bidi="ar-SA"/>
      </w:rPr>
    </w:lvl>
    <w:lvl w:ilvl="5">
      <w:numFmt w:val="bullet"/>
      <w:lvlText w:val="•"/>
      <w:lvlJc w:val="left"/>
      <w:pPr>
        <w:ind w:left="2982" w:hanging="670"/>
      </w:pPr>
      <w:rPr>
        <w:rFonts w:hint="default"/>
        <w:lang w:val="it-IT" w:eastAsia="en-US" w:bidi="ar-SA"/>
      </w:rPr>
    </w:lvl>
    <w:lvl w:ilvl="6">
      <w:numFmt w:val="bullet"/>
      <w:lvlText w:val="•"/>
      <w:lvlJc w:val="left"/>
      <w:pPr>
        <w:ind w:left="3434" w:hanging="670"/>
      </w:pPr>
      <w:rPr>
        <w:rFonts w:hint="default"/>
        <w:lang w:val="it-IT" w:eastAsia="en-US" w:bidi="ar-SA"/>
      </w:rPr>
    </w:lvl>
    <w:lvl w:ilvl="7">
      <w:numFmt w:val="bullet"/>
      <w:lvlText w:val="•"/>
      <w:lvlJc w:val="left"/>
      <w:pPr>
        <w:ind w:left="3886" w:hanging="670"/>
      </w:pPr>
      <w:rPr>
        <w:rFonts w:hint="default"/>
        <w:lang w:val="it-IT" w:eastAsia="en-US" w:bidi="ar-SA"/>
      </w:rPr>
    </w:lvl>
    <w:lvl w:ilvl="8">
      <w:numFmt w:val="bullet"/>
      <w:lvlText w:val="•"/>
      <w:lvlJc w:val="left"/>
      <w:pPr>
        <w:ind w:left="4339" w:hanging="670"/>
      </w:pPr>
      <w:rPr>
        <w:rFonts w:hint="default"/>
        <w:lang w:val="it-IT" w:eastAsia="en-US" w:bidi="ar-SA"/>
      </w:rPr>
    </w:lvl>
  </w:abstractNum>
  <w:abstractNum w:abstractNumId="74" w15:restartNumberingAfterBreak="0">
    <w:nsid w:val="5A1C1D2F"/>
    <w:multiLevelType w:val="hybridMultilevel"/>
    <w:tmpl w:val="5D0AA6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5AB770DF"/>
    <w:multiLevelType w:val="hybridMultilevel"/>
    <w:tmpl w:val="6E4CF034"/>
    <w:lvl w:ilvl="0" w:tplc="244E4F8E">
      <w:start w:val="1"/>
      <w:numFmt w:val="decimal"/>
      <w:lvlText w:val="%1."/>
      <w:lvlJc w:val="left"/>
      <w:pPr>
        <w:ind w:left="780" w:hanging="4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5BA7534C"/>
    <w:multiLevelType w:val="multilevel"/>
    <w:tmpl w:val="B5AC40C2"/>
    <w:styleLink w:val="WWNum17"/>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77" w15:restartNumberingAfterBreak="0">
    <w:nsid w:val="5C365BC4"/>
    <w:multiLevelType w:val="hybridMultilevel"/>
    <w:tmpl w:val="ACCEFB1E"/>
    <w:lvl w:ilvl="0" w:tplc="8E5003D8">
      <w:start w:val="1"/>
      <w:numFmt w:val="decimal"/>
      <w:lvlText w:val="%1."/>
      <w:lvlJc w:val="left"/>
      <w:pPr>
        <w:ind w:left="755" w:hanging="360"/>
      </w:pPr>
    </w:lvl>
    <w:lvl w:ilvl="1" w:tplc="04100019">
      <w:start w:val="1"/>
      <w:numFmt w:val="lowerLetter"/>
      <w:lvlText w:val="%2."/>
      <w:lvlJc w:val="left"/>
      <w:pPr>
        <w:ind w:left="1475" w:hanging="360"/>
      </w:pPr>
    </w:lvl>
    <w:lvl w:ilvl="2" w:tplc="0410001B">
      <w:start w:val="1"/>
      <w:numFmt w:val="lowerRoman"/>
      <w:lvlText w:val="%3."/>
      <w:lvlJc w:val="right"/>
      <w:pPr>
        <w:ind w:left="2195" w:hanging="180"/>
      </w:pPr>
    </w:lvl>
    <w:lvl w:ilvl="3" w:tplc="0410000F">
      <w:start w:val="1"/>
      <w:numFmt w:val="decimal"/>
      <w:lvlText w:val="%4."/>
      <w:lvlJc w:val="left"/>
      <w:pPr>
        <w:ind w:left="2915" w:hanging="360"/>
      </w:pPr>
    </w:lvl>
    <w:lvl w:ilvl="4" w:tplc="04100019">
      <w:start w:val="1"/>
      <w:numFmt w:val="lowerLetter"/>
      <w:lvlText w:val="%5."/>
      <w:lvlJc w:val="left"/>
      <w:pPr>
        <w:ind w:left="3635" w:hanging="360"/>
      </w:pPr>
    </w:lvl>
    <w:lvl w:ilvl="5" w:tplc="0410001B">
      <w:start w:val="1"/>
      <w:numFmt w:val="lowerRoman"/>
      <w:lvlText w:val="%6."/>
      <w:lvlJc w:val="right"/>
      <w:pPr>
        <w:ind w:left="4355" w:hanging="180"/>
      </w:pPr>
    </w:lvl>
    <w:lvl w:ilvl="6" w:tplc="0410000F">
      <w:start w:val="1"/>
      <w:numFmt w:val="decimal"/>
      <w:lvlText w:val="%7."/>
      <w:lvlJc w:val="left"/>
      <w:pPr>
        <w:ind w:left="5075" w:hanging="360"/>
      </w:pPr>
    </w:lvl>
    <w:lvl w:ilvl="7" w:tplc="04100019">
      <w:start w:val="1"/>
      <w:numFmt w:val="lowerLetter"/>
      <w:lvlText w:val="%8."/>
      <w:lvlJc w:val="left"/>
      <w:pPr>
        <w:ind w:left="5795" w:hanging="360"/>
      </w:pPr>
    </w:lvl>
    <w:lvl w:ilvl="8" w:tplc="0410001B">
      <w:start w:val="1"/>
      <w:numFmt w:val="lowerRoman"/>
      <w:lvlText w:val="%9."/>
      <w:lvlJc w:val="right"/>
      <w:pPr>
        <w:ind w:left="6515" w:hanging="180"/>
      </w:pPr>
    </w:lvl>
  </w:abstractNum>
  <w:abstractNum w:abstractNumId="78" w15:restartNumberingAfterBreak="0">
    <w:nsid w:val="5D096E25"/>
    <w:multiLevelType w:val="multilevel"/>
    <w:tmpl w:val="843A3798"/>
    <w:styleLink w:val="WWNum5"/>
    <w:lvl w:ilvl="0">
      <w:start w:val="1"/>
      <w:numFmt w:val="decimal"/>
      <w:lvlText w:val="%1."/>
      <w:lvlJc w:val="left"/>
      <w:pPr>
        <w:ind w:left="0" w:firstLine="0"/>
      </w:pPr>
      <w:rPr>
        <w:rFonts w:eastAsia="MS Gothic" w:cs="Times New Roman"/>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79" w15:restartNumberingAfterBreak="0">
    <w:nsid w:val="5E8A0DB3"/>
    <w:multiLevelType w:val="hybridMultilevel"/>
    <w:tmpl w:val="82B2494C"/>
    <w:lvl w:ilvl="0" w:tplc="6EB0D9EE">
      <w:start w:val="1"/>
      <w:numFmt w:val="decimal"/>
      <w:lvlText w:val="%1."/>
      <w:lvlJc w:val="left"/>
      <w:pPr>
        <w:ind w:left="1046" w:hanging="348"/>
      </w:pPr>
      <w:rPr>
        <w:rFonts w:hint="default"/>
        <w:b/>
        <w:bCs/>
        <w:w w:val="100"/>
        <w:lang w:val="it-IT" w:eastAsia="en-US" w:bidi="ar-SA"/>
      </w:rPr>
    </w:lvl>
    <w:lvl w:ilvl="1" w:tplc="1CDEB934">
      <w:numFmt w:val="bullet"/>
      <w:lvlText w:val="•"/>
      <w:lvlJc w:val="left"/>
      <w:pPr>
        <w:ind w:left="1917" w:hanging="348"/>
      </w:pPr>
      <w:rPr>
        <w:rFonts w:hint="default"/>
        <w:lang w:val="it-IT" w:eastAsia="en-US" w:bidi="ar-SA"/>
      </w:rPr>
    </w:lvl>
    <w:lvl w:ilvl="2" w:tplc="B1A69F40">
      <w:numFmt w:val="bullet"/>
      <w:lvlText w:val="•"/>
      <w:lvlJc w:val="left"/>
      <w:pPr>
        <w:ind w:left="2794" w:hanging="348"/>
      </w:pPr>
      <w:rPr>
        <w:rFonts w:hint="default"/>
        <w:lang w:val="it-IT" w:eastAsia="en-US" w:bidi="ar-SA"/>
      </w:rPr>
    </w:lvl>
    <w:lvl w:ilvl="3" w:tplc="0A28E9B4">
      <w:numFmt w:val="bullet"/>
      <w:lvlText w:val="•"/>
      <w:lvlJc w:val="left"/>
      <w:pPr>
        <w:ind w:left="3671" w:hanging="348"/>
      </w:pPr>
      <w:rPr>
        <w:rFonts w:hint="default"/>
        <w:lang w:val="it-IT" w:eastAsia="en-US" w:bidi="ar-SA"/>
      </w:rPr>
    </w:lvl>
    <w:lvl w:ilvl="4" w:tplc="3970D558">
      <w:numFmt w:val="bullet"/>
      <w:lvlText w:val="•"/>
      <w:lvlJc w:val="left"/>
      <w:pPr>
        <w:ind w:left="4548" w:hanging="348"/>
      </w:pPr>
      <w:rPr>
        <w:rFonts w:hint="default"/>
        <w:lang w:val="it-IT" w:eastAsia="en-US" w:bidi="ar-SA"/>
      </w:rPr>
    </w:lvl>
    <w:lvl w:ilvl="5" w:tplc="1F1A8392">
      <w:numFmt w:val="bullet"/>
      <w:lvlText w:val="•"/>
      <w:lvlJc w:val="left"/>
      <w:pPr>
        <w:ind w:left="5425" w:hanging="348"/>
      </w:pPr>
      <w:rPr>
        <w:rFonts w:hint="default"/>
        <w:lang w:val="it-IT" w:eastAsia="en-US" w:bidi="ar-SA"/>
      </w:rPr>
    </w:lvl>
    <w:lvl w:ilvl="6" w:tplc="F26482E4">
      <w:numFmt w:val="bullet"/>
      <w:lvlText w:val="•"/>
      <w:lvlJc w:val="left"/>
      <w:pPr>
        <w:ind w:left="6302" w:hanging="348"/>
      </w:pPr>
      <w:rPr>
        <w:rFonts w:hint="default"/>
        <w:lang w:val="it-IT" w:eastAsia="en-US" w:bidi="ar-SA"/>
      </w:rPr>
    </w:lvl>
    <w:lvl w:ilvl="7" w:tplc="0566665C">
      <w:numFmt w:val="bullet"/>
      <w:lvlText w:val="•"/>
      <w:lvlJc w:val="left"/>
      <w:pPr>
        <w:ind w:left="7179" w:hanging="348"/>
      </w:pPr>
      <w:rPr>
        <w:rFonts w:hint="default"/>
        <w:lang w:val="it-IT" w:eastAsia="en-US" w:bidi="ar-SA"/>
      </w:rPr>
    </w:lvl>
    <w:lvl w:ilvl="8" w:tplc="6D5A896E">
      <w:numFmt w:val="bullet"/>
      <w:lvlText w:val="•"/>
      <w:lvlJc w:val="left"/>
      <w:pPr>
        <w:ind w:left="8056" w:hanging="348"/>
      </w:pPr>
      <w:rPr>
        <w:rFonts w:hint="default"/>
        <w:lang w:val="it-IT" w:eastAsia="en-US" w:bidi="ar-SA"/>
      </w:rPr>
    </w:lvl>
  </w:abstractNum>
  <w:abstractNum w:abstractNumId="80" w15:restartNumberingAfterBreak="0">
    <w:nsid w:val="601E3AF0"/>
    <w:multiLevelType w:val="multilevel"/>
    <w:tmpl w:val="92D0E310"/>
    <w:lvl w:ilvl="0">
      <w:start w:val="4"/>
      <w:numFmt w:val="decimal"/>
      <w:lvlText w:val="%1"/>
      <w:lvlJc w:val="left"/>
      <w:pPr>
        <w:ind w:left="600" w:hanging="600"/>
      </w:pPr>
      <w:rPr>
        <w:rFonts w:hint="default"/>
      </w:rPr>
    </w:lvl>
    <w:lvl w:ilvl="1">
      <w:start w:val="1"/>
      <w:numFmt w:val="decimal"/>
      <w:lvlText w:val="%1.%2"/>
      <w:lvlJc w:val="left"/>
      <w:pPr>
        <w:ind w:left="797" w:hanging="600"/>
      </w:pPr>
      <w:rPr>
        <w:rFonts w:hint="default"/>
      </w:rPr>
    </w:lvl>
    <w:lvl w:ilvl="2">
      <w:start w:val="19"/>
      <w:numFmt w:val="decimal"/>
      <w:lvlText w:val="%1.%2.%3"/>
      <w:lvlJc w:val="left"/>
      <w:pPr>
        <w:ind w:left="1114" w:hanging="720"/>
      </w:pPr>
      <w:rPr>
        <w:rFonts w:hint="default"/>
      </w:rPr>
    </w:lvl>
    <w:lvl w:ilvl="3">
      <w:start w:val="1"/>
      <w:numFmt w:val="decimal"/>
      <w:lvlText w:val="%1.%2.%3.%4"/>
      <w:lvlJc w:val="left"/>
      <w:pPr>
        <w:ind w:left="1311" w:hanging="720"/>
      </w:pPr>
      <w:rPr>
        <w:rFonts w:hint="default"/>
      </w:rPr>
    </w:lvl>
    <w:lvl w:ilvl="4">
      <w:start w:val="1"/>
      <w:numFmt w:val="decimal"/>
      <w:lvlText w:val="%1.%2.%3.%4.%5"/>
      <w:lvlJc w:val="left"/>
      <w:pPr>
        <w:ind w:left="1868" w:hanging="1080"/>
      </w:pPr>
      <w:rPr>
        <w:rFonts w:hint="default"/>
      </w:rPr>
    </w:lvl>
    <w:lvl w:ilvl="5">
      <w:start w:val="1"/>
      <w:numFmt w:val="decimal"/>
      <w:lvlText w:val="%1.%2.%3.%4.%5.%6"/>
      <w:lvlJc w:val="left"/>
      <w:pPr>
        <w:ind w:left="2065" w:hanging="1080"/>
      </w:pPr>
      <w:rPr>
        <w:rFonts w:hint="default"/>
      </w:rPr>
    </w:lvl>
    <w:lvl w:ilvl="6">
      <w:start w:val="1"/>
      <w:numFmt w:val="decimal"/>
      <w:lvlText w:val="%1.%2.%3.%4.%5.%6.%7"/>
      <w:lvlJc w:val="left"/>
      <w:pPr>
        <w:ind w:left="2622" w:hanging="1440"/>
      </w:pPr>
      <w:rPr>
        <w:rFonts w:hint="default"/>
      </w:rPr>
    </w:lvl>
    <w:lvl w:ilvl="7">
      <w:start w:val="1"/>
      <w:numFmt w:val="decimal"/>
      <w:lvlText w:val="%1.%2.%3.%4.%5.%6.%7.%8"/>
      <w:lvlJc w:val="left"/>
      <w:pPr>
        <w:ind w:left="2819" w:hanging="1440"/>
      </w:pPr>
      <w:rPr>
        <w:rFonts w:hint="default"/>
      </w:rPr>
    </w:lvl>
    <w:lvl w:ilvl="8">
      <w:start w:val="1"/>
      <w:numFmt w:val="decimal"/>
      <w:lvlText w:val="%1.%2.%3.%4.%5.%6.%7.%8.%9"/>
      <w:lvlJc w:val="left"/>
      <w:pPr>
        <w:ind w:left="3376" w:hanging="1800"/>
      </w:pPr>
      <w:rPr>
        <w:rFonts w:hint="default"/>
      </w:rPr>
    </w:lvl>
  </w:abstractNum>
  <w:abstractNum w:abstractNumId="81" w15:restartNumberingAfterBreak="0">
    <w:nsid w:val="622E532E"/>
    <w:multiLevelType w:val="hybridMultilevel"/>
    <w:tmpl w:val="7FEAA954"/>
    <w:lvl w:ilvl="0" w:tplc="7658826A">
      <w:numFmt w:val="bullet"/>
      <w:lvlText w:val=""/>
      <w:lvlJc w:val="left"/>
      <w:pPr>
        <w:ind w:left="1059" w:hanging="361"/>
      </w:pPr>
      <w:rPr>
        <w:rFonts w:ascii="Symbol" w:eastAsia="Symbol" w:hAnsi="Symbol" w:cs="Symbol" w:hint="default"/>
        <w:w w:val="100"/>
        <w:sz w:val="22"/>
        <w:szCs w:val="22"/>
        <w:lang w:val="it-IT" w:eastAsia="en-US" w:bidi="ar-SA"/>
      </w:rPr>
    </w:lvl>
    <w:lvl w:ilvl="1" w:tplc="8C7E49A6">
      <w:numFmt w:val="bullet"/>
      <w:lvlText w:val="•"/>
      <w:lvlJc w:val="left"/>
      <w:pPr>
        <w:ind w:left="1935" w:hanging="361"/>
      </w:pPr>
      <w:rPr>
        <w:rFonts w:hint="default"/>
        <w:lang w:val="it-IT" w:eastAsia="en-US" w:bidi="ar-SA"/>
      </w:rPr>
    </w:lvl>
    <w:lvl w:ilvl="2" w:tplc="CDF4C7C4">
      <w:numFmt w:val="bullet"/>
      <w:lvlText w:val="•"/>
      <w:lvlJc w:val="left"/>
      <w:pPr>
        <w:ind w:left="2810" w:hanging="361"/>
      </w:pPr>
      <w:rPr>
        <w:rFonts w:hint="default"/>
        <w:lang w:val="it-IT" w:eastAsia="en-US" w:bidi="ar-SA"/>
      </w:rPr>
    </w:lvl>
    <w:lvl w:ilvl="3" w:tplc="2C1ECC12">
      <w:numFmt w:val="bullet"/>
      <w:lvlText w:val="•"/>
      <w:lvlJc w:val="left"/>
      <w:pPr>
        <w:ind w:left="3685" w:hanging="361"/>
      </w:pPr>
      <w:rPr>
        <w:rFonts w:hint="default"/>
        <w:lang w:val="it-IT" w:eastAsia="en-US" w:bidi="ar-SA"/>
      </w:rPr>
    </w:lvl>
    <w:lvl w:ilvl="4" w:tplc="69EC198C">
      <w:numFmt w:val="bullet"/>
      <w:lvlText w:val="•"/>
      <w:lvlJc w:val="left"/>
      <w:pPr>
        <w:ind w:left="4560" w:hanging="361"/>
      </w:pPr>
      <w:rPr>
        <w:rFonts w:hint="default"/>
        <w:lang w:val="it-IT" w:eastAsia="en-US" w:bidi="ar-SA"/>
      </w:rPr>
    </w:lvl>
    <w:lvl w:ilvl="5" w:tplc="802E0A98">
      <w:numFmt w:val="bullet"/>
      <w:lvlText w:val="•"/>
      <w:lvlJc w:val="left"/>
      <w:pPr>
        <w:ind w:left="5435" w:hanging="361"/>
      </w:pPr>
      <w:rPr>
        <w:rFonts w:hint="default"/>
        <w:lang w:val="it-IT" w:eastAsia="en-US" w:bidi="ar-SA"/>
      </w:rPr>
    </w:lvl>
    <w:lvl w:ilvl="6" w:tplc="E0FE20B2">
      <w:numFmt w:val="bullet"/>
      <w:lvlText w:val="•"/>
      <w:lvlJc w:val="left"/>
      <w:pPr>
        <w:ind w:left="6310" w:hanging="361"/>
      </w:pPr>
      <w:rPr>
        <w:rFonts w:hint="default"/>
        <w:lang w:val="it-IT" w:eastAsia="en-US" w:bidi="ar-SA"/>
      </w:rPr>
    </w:lvl>
    <w:lvl w:ilvl="7" w:tplc="BDCCC7A0">
      <w:numFmt w:val="bullet"/>
      <w:lvlText w:val="•"/>
      <w:lvlJc w:val="left"/>
      <w:pPr>
        <w:ind w:left="7185" w:hanging="361"/>
      </w:pPr>
      <w:rPr>
        <w:rFonts w:hint="default"/>
        <w:lang w:val="it-IT" w:eastAsia="en-US" w:bidi="ar-SA"/>
      </w:rPr>
    </w:lvl>
    <w:lvl w:ilvl="8" w:tplc="DED2A21E">
      <w:numFmt w:val="bullet"/>
      <w:lvlText w:val="•"/>
      <w:lvlJc w:val="left"/>
      <w:pPr>
        <w:ind w:left="8060" w:hanging="361"/>
      </w:pPr>
      <w:rPr>
        <w:rFonts w:hint="default"/>
        <w:lang w:val="it-IT" w:eastAsia="en-US" w:bidi="ar-SA"/>
      </w:rPr>
    </w:lvl>
  </w:abstractNum>
  <w:abstractNum w:abstractNumId="82" w15:restartNumberingAfterBreak="0">
    <w:nsid w:val="6264663D"/>
    <w:multiLevelType w:val="hybridMultilevel"/>
    <w:tmpl w:val="1AC0BEF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3" w15:restartNumberingAfterBreak="0">
    <w:nsid w:val="62B45FE3"/>
    <w:multiLevelType w:val="multilevel"/>
    <w:tmpl w:val="C3541688"/>
    <w:styleLink w:val="WWNum9"/>
    <w:lvl w:ilvl="0">
      <w:start w:val="1"/>
      <w:numFmt w:val="upperLetter"/>
      <w:lvlText w:val="%1."/>
      <w:lvlJc w:val="left"/>
      <w:pPr>
        <w:ind w:left="0" w:firstLine="0"/>
      </w:pPr>
      <w:rPr>
        <w:b/>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84" w15:restartNumberingAfterBreak="0">
    <w:nsid w:val="62EA071D"/>
    <w:multiLevelType w:val="hybridMultilevel"/>
    <w:tmpl w:val="1444C6FA"/>
    <w:lvl w:ilvl="0" w:tplc="12BE70FE">
      <w:numFmt w:val="bullet"/>
      <w:lvlText w:val="-"/>
      <w:lvlJc w:val="left"/>
      <w:pPr>
        <w:ind w:left="592" w:hanging="360"/>
      </w:pPr>
      <w:rPr>
        <w:rFonts w:ascii="Times New Roman" w:eastAsia="Times New Roman" w:hAnsi="Times New Roman" w:cs="Times New Roman" w:hint="default"/>
        <w:w w:val="100"/>
        <w:sz w:val="22"/>
        <w:szCs w:val="22"/>
        <w:lang w:val="it-IT" w:eastAsia="en-US" w:bidi="ar-SA"/>
      </w:rPr>
    </w:lvl>
    <w:lvl w:ilvl="1" w:tplc="4DE6D0F4">
      <w:numFmt w:val="bullet"/>
      <w:lvlText w:val="•"/>
      <w:lvlJc w:val="left"/>
      <w:pPr>
        <w:ind w:left="1574" w:hanging="360"/>
      </w:pPr>
      <w:rPr>
        <w:lang w:val="it-IT" w:eastAsia="en-US" w:bidi="ar-SA"/>
      </w:rPr>
    </w:lvl>
    <w:lvl w:ilvl="2" w:tplc="C6CE4090">
      <w:numFmt w:val="bullet"/>
      <w:lvlText w:val="•"/>
      <w:lvlJc w:val="left"/>
      <w:pPr>
        <w:ind w:left="2548" w:hanging="360"/>
      </w:pPr>
      <w:rPr>
        <w:lang w:val="it-IT" w:eastAsia="en-US" w:bidi="ar-SA"/>
      </w:rPr>
    </w:lvl>
    <w:lvl w:ilvl="3" w:tplc="2B00E6A4">
      <w:numFmt w:val="bullet"/>
      <w:lvlText w:val="•"/>
      <w:lvlJc w:val="left"/>
      <w:pPr>
        <w:ind w:left="3522" w:hanging="360"/>
      </w:pPr>
      <w:rPr>
        <w:lang w:val="it-IT" w:eastAsia="en-US" w:bidi="ar-SA"/>
      </w:rPr>
    </w:lvl>
    <w:lvl w:ilvl="4" w:tplc="DB609E2C">
      <w:numFmt w:val="bullet"/>
      <w:lvlText w:val="•"/>
      <w:lvlJc w:val="left"/>
      <w:pPr>
        <w:ind w:left="4496" w:hanging="360"/>
      </w:pPr>
      <w:rPr>
        <w:lang w:val="it-IT" w:eastAsia="en-US" w:bidi="ar-SA"/>
      </w:rPr>
    </w:lvl>
    <w:lvl w:ilvl="5" w:tplc="9220783C">
      <w:numFmt w:val="bullet"/>
      <w:lvlText w:val="•"/>
      <w:lvlJc w:val="left"/>
      <w:pPr>
        <w:ind w:left="5470" w:hanging="360"/>
      </w:pPr>
      <w:rPr>
        <w:lang w:val="it-IT" w:eastAsia="en-US" w:bidi="ar-SA"/>
      </w:rPr>
    </w:lvl>
    <w:lvl w:ilvl="6" w:tplc="34B688F4">
      <w:numFmt w:val="bullet"/>
      <w:lvlText w:val="•"/>
      <w:lvlJc w:val="left"/>
      <w:pPr>
        <w:ind w:left="6444" w:hanging="360"/>
      </w:pPr>
      <w:rPr>
        <w:lang w:val="it-IT" w:eastAsia="en-US" w:bidi="ar-SA"/>
      </w:rPr>
    </w:lvl>
    <w:lvl w:ilvl="7" w:tplc="A14C68E4">
      <w:numFmt w:val="bullet"/>
      <w:lvlText w:val="•"/>
      <w:lvlJc w:val="left"/>
      <w:pPr>
        <w:ind w:left="7418" w:hanging="360"/>
      </w:pPr>
      <w:rPr>
        <w:lang w:val="it-IT" w:eastAsia="en-US" w:bidi="ar-SA"/>
      </w:rPr>
    </w:lvl>
    <w:lvl w:ilvl="8" w:tplc="753E638A">
      <w:numFmt w:val="bullet"/>
      <w:lvlText w:val="•"/>
      <w:lvlJc w:val="left"/>
      <w:pPr>
        <w:ind w:left="8392" w:hanging="360"/>
      </w:pPr>
      <w:rPr>
        <w:lang w:val="it-IT" w:eastAsia="en-US" w:bidi="ar-SA"/>
      </w:rPr>
    </w:lvl>
  </w:abstractNum>
  <w:abstractNum w:abstractNumId="85" w15:restartNumberingAfterBreak="0">
    <w:nsid w:val="653B4FF8"/>
    <w:multiLevelType w:val="hybridMultilevel"/>
    <w:tmpl w:val="87729162"/>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6" w15:restartNumberingAfterBreak="0">
    <w:nsid w:val="66AA58EF"/>
    <w:multiLevelType w:val="multilevel"/>
    <w:tmpl w:val="FBBA9DAE"/>
    <w:lvl w:ilvl="0">
      <w:start w:val="1"/>
      <w:numFmt w:val="decimal"/>
      <w:lvlText w:val="%1."/>
      <w:lvlJc w:val="left"/>
      <w:pPr>
        <w:ind w:left="360" w:hanging="360"/>
      </w:pPr>
      <w:rPr>
        <w:rFonts w:hint="default"/>
      </w:rPr>
    </w:lvl>
    <w:lvl w:ilvl="1">
      <w:start w:val="1"/>
      <w:numFmt w:val="decimal"/>
      <w:isLgl/>
      <w:lvlText w:val="%1.%2"/>
      <w:lvlJc w:val="left"/>
      <w:pPr>
        <w:ind w:left="424" w:hanging="360"/>
      </w:pPr>
      <w:rPr>
        <w:rFonts w:hint="default"/>
      </w:rPr>
    </w:lvl>
    <w:lvl w:ilvl="2">
      <w:start w:val="1"/>
      <w:numFmt w:val="decimal"/>
      <w:isLgl/>
      <w:lvlText w:val="%1.%2.%3"/>
      <w:lvlJc w:val="left"/>
      <w:pPr>
        <w:ind w:left="784" w:hanging="720"/>
      </w:pPr>
      <w:rPr>
        <w:rFonts w:hint="default"/>
      </w:rPr>
    </w:lvl>
    <w:lvl w:ilvl="3">
      <w:start w:val="1"/>
      <w:numFmt w:val="decimal"/>
      <w:isLgl/>
      <w:lvlText w:val="%1.%2.%3.%4"/>
      <w:lvlJc w:val="left"/>
      <w:pPr>
        <w:ind w:left="784" w:hanging="720"/>
      </w:pPr>
      <w:rPr>
        <w:rFonts w:hint="default"/>
      </w:rPr>
    </w:lvl>
    <w:lvl w:ilvl="4">
      <w:start w:val="1"/>
      <w:numFmt w:val="decimal"/>
      <w:isLgl/>
      <w:lvlText w:val="%1.%2.%3.%4.%5"/>
      <w:lvlJc w:val="left"/>
      <w:pPr>
        <w:ind w:left="784" w:hanging="720"/>
      </w:pPr>
      <w:rPr>
        <w:rFonts w:hint="default"/>
      </w:rPr>
    </w:lvl>
    <w:lvl w:ilvl="5">
      <w:start w:val="1"/>
      <w:numFmt w:val="decimal"/>
      <w:isLgl/>
      <w:lvlText w:val="%1.%2.%3.%4.%5.%6"/>
      <w:lvlJc w:val="left"/>
      <w:pPr>
        <w:ind w:left="1144" w:hanging="1080"/>
      </w:pPr>
      <w:rPr>
        <w:rFonts w:hint="default"/>
      </w:rPr>
    </w:lvl>
    <w:lvl w:ilvl="6">
      <w:start w:val="1"/>
      <w:numFmt w:val="decimal"/>
      <w:isLgl/>
      <w:lvlText w:val="%1.%2.%3.%4.%5.%6.%7"/>
      <w:lvlJc w:val="left"/>
      <w:pPr>
        <w:ind w:left="1144" w:hanging="1080"/>
      </w:pPr>
      <w:rPr>
        <w:rFonts w:hint="default"/>
      </w:rPr>
    </w:lvl>
    <w:lvl w:ilvl="7">
      <w:start w:val="1"/>
      <w:numFmt w:val="decimal"/>
      <w:isLgl/>
      <w:lvlText w:val="%1.%2.%3.%4.%5.%6.%7.%8"/>
      <w:lvlJc w:val="left"/>
      <w:pPr>
        <w:ind w:left="1504" w:hanging="1440"/>
      </w:pPr>
      <w:rPr>
        <w:rFonts w:hint="default"/>
      </w:rPr>
    </w:lvl>
    <w:lvl w:ilvl="8">
      <w:start w:val="1"/>
      <w:numFmt w:val="decimal"/>
      <w:isLgl/>
      <w:lvlText w:val="%1.%2.%3.%4.%5.%6.%7.%8.%9"/>
      <w:lvlJc w:val="left"/>
      <w:pPr>
        <w:ind w:left="1504" w:hanging="1440"/>
      </w:pPr>
      <w:rPr>
        <w:rFonts w:hint="default"/>
      </w:rPr>
    </w:lvl>
  </w:abstractNum>
  <w:abstractNum w:abstractNumId="87" w15:restartNumberingAfterBreak="0">
    <w:nsid w:val="6816743D"/>
    <w:multiLevelType w:val="hybridMultilevel"/>
    <w:tmpl w:val="12209F3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8" w15:restartNumberingAfterBreak="0">
    <w:nsid w:val="69407872"/>
    <w:multiLevelType w:val="hybridMultilevel"/>
    <w:tmpl w:val="F7E6E37C"/>
    <w:lvl w:ilvl="0" w:tplc="C6FEA976">
      <w:numFmt w:val="bullet"/>
      <w:lvlText w:val="-"/>
      <w:lvlJc w:val="left"/>
      <w:pPr>
        <w:ind w:left="520" w:hanging="195"/>
      </w:pPr>
      <w:rPr>
        <w:rFonts w:ascii="Trebuchet MS" w:eastAsia="Trebuchet MS" w:hAnsi="Trebuchet MS" w:cs="Trebuchet MS" w:hint="default"/>
        <w:w w:val="98"/>
        <w:sz w:val="20"/>
        <w:szCs w:val="20"/>
        <w:lang w:val="it-IT" w:eastAsia="en-US" w:bidi="ar-SA"/>
      </w:rPr>
    </w:lvl>
    <w:lvl w:ilvl="1" w:tplc="C8EA502E">
      <w:numFmt w:val="bullet"/>
      <w:lvlText w:val="•"/>
      <w:lvlJc w:val="left"/>
      <w:pPr>
        <w:ind w:left="972" w:hanging="195"/>
      </w:pPr>
      <w:rPr>
        <w:rFonts w:hint="default"/>
        <w:lang w:val="it-IT" w:eastAsia="en-US" w:bidi="ar-SA"/>
      </w:rPr>
    </w:lvl>
    <w:lvl w:ilvl="2" w:tplc="4624698C">
      <w:numFmt w:val="bullet"/>
      <w:lvlText w:val="•"/>
      <w:lvlJc w:val="left"/>
      <w:pPr>
        <w:ind w:left="1425" w:hanging="195"/>
      </w:pPr>
      <w:rPr>
        <w:rFonts w:hint="default"/>
        <w:lang w:val="it-IT" w:eastAsia="en-US" w:bidi="ar-SA"/>
      </w:rPr>
    </w:lvl>
    <w:lvl w:ilvl="3" w:tplc="B8CCD8C4">
      <w:numFmt w:val="bullet"/>
      <w:lvlText w:val="•"/>
      <w:lvlJc w:val="left"/>
      <w:pPr>
        <w:ind w:left="1878" w:hanging="195"/>
      </w:pPr>
      <w:rPr>
        <w:rFonts w:hint="default"/>
        <w:lang w:val="it-IT" w:eastAsia="en-US" w:bidi="ar-SA"/>
      </w:rPr>
    </w:lvl>
    <w:lvl w:ilvl="4" w:tplc="524223E0">
      <w:numFmt w:val="bullet"/>
      <w:lvlText w:val="•"/>
      <w:lvlJc w:val="left"/>
      <w:pPr>
        <w:ind w:left="2331" w:hanging="195"/>
      </w:pPr>
      <w:rPr>
        <w:rFonts w:hint="default"/>
        <w:lang w:val="it-IT" w:eastAsia="en-US" w:bidi="ar-SA"/>
      </w:rPr>
    </w:lvl>
    <w:lvl w:ilvl="5" w:tplc="9E8AB6B0">
      <w:numFmt w:val="bullet"/>
      <w:lvlText w:val="•"/>
      <w:lvlJc w:val="left"/>
      <w:pPr>
        <w:ind w:left="2784" w:hanging="195"/>
      </w:pPr>
      <w:rPr>
        <w:rFonts w:hint="default"/>
        <w:lang w:val="it-IT" w:eastAsia="en-US" w:bidi="ar-SA"/>
      </w:rPr>
    </w:lvl>
    <w:lvl w:ilvl="6" w:tplc="18CA731C">
      <w:numFmt w:val="bullet"/>
      <w:lvlText w:val="•"/>
      <w:lvlJc w:val="left"/>
      <w:pPr>
        <w:ind w:left="3237" w:hanging="195"/>
      </w:pPr>
      <w:rPr>
        <w:rFonts w:hint="default"/>
        <w:lang w:val="it-IT" w:eastAsia="en-US" w:bidi="ar-SA"/>
      </w:rPr>
    </w:lvl>
    <w:lvl w:ilvl="7" w:tplc="8544EB64">
      <w:numFmt w:val="bullet"/>
      <w:lvlText w:val="•"/>
      <w:lvlJc w:val="left"/>
      <w:pPr>
        <w:ind w:left="3690" w:hanging="195"/>
      </w:pPr>
      <w:rPr>
        <w:rFonts w:hint="default"/>
        <w:lang w:val="it-IT" w:eastAsia="en-US" w:bidi="ar-SA"/>
      </w:rPr>
    </w:lvl>
    <w:lvl w:ilvl="8" w:tplc="081A25C6">
      <w:numFmt w:val="bullet"/>
      <w:lvlText w:val="•"/>
      <w:lvlJc w:val="left"/>
      <w:pPr>
        <w:ind w:left="4143" w:hanging="195"/>
      </w:pPr>
      <w:rPr>
        <w:rFonts w:hint="default"/>
        <w:lang w:val="it-IT" w:eastAsia="en-US" w:bidi="ar-SA"/>
      </w:rPr>
    </w:lvl>
  </w:abstractNum>
  <w:abstractNum w:abstractNumId="89" w15:restartNumberingAfterBreak="0">
    <w:nsid w:val="69A65619"/>
    <w:multiLevelType w:val="multilevel"/>
    <w:tmpl w:val="85022D32"/>
    <w:lvl w:ilvl="0">
      <w:start w:val="13"/>
      <w:numFmt w:val="upperLetter"/>
      <w:lvlText w:val="%1"/>
      <w:lvlJc w:val="left"/>
      <w:pPr>
        <w:ind w:left="529" w:hanging="773"/>
      </w:pPr>
      <w:rPr>
        <w:rFonts w:hint="default"/>
        <w:lang w:val="it-IT" w:eastAsia="en-US" w:bidi="ar-SA"/>
      </w:rPr>
    </w:lvl>
    <w:lvl w:ilvl="1">
      <w:start w:val="1"/>
      <w:numFmt w:val="decimal"/>
      <w:lvlText w:val="%1.%2"/>
      <w:lvlJc w:val="left"/>
      <w:pPr>
        <w:ind w:left="529" w:hanging="773"/>
      </w:pPr>
      <w:rPr>
        <w:rFonts w:ascii="Trebuchet MS" w:eastAsia="Trebuchet MS" w:hAnsi="Trebuchet MS" w:cs="Trebuchet MS" w:hint="default"/>
        <w:spacing w:val="-1"/>
        <w:w w:val="98"/>
        <w:sz w:val="20"/>
        <w:szCs w:val="20"/>
        <w:lang w:val="it-IT" w:eastAsia="en-US" w:bidi="ar-SA"/>
      </w:rPr>
    </w:lvl>
    <w:lvl w:ilvl="2">
      <w:numFmt w:val="bullet"/>
      <w:lvlText w:val="•"/>
      <w:lvlJc w:val="left"/>
      <w:pPr>
        <w:ind w:left="1492" w:hanging="773"/>
      </w:pPr>
      <w:rPr>
        <w:rFonts w:hint="default"/>
        <w:lang w:val="it-IT" w:eastAsia="en-US" w:bidi="ar-SA"/>
      </w:rPr>
    </w:lvl>
    <w:lvl w:ilvl="3">
      <w:numFmt w:val="bullet"/>
      <w:lvlText w:val="•"/>
      <w:lvlJc w:val="left"/>
      <w:pPr>
        <w:ind w:left="1978" w:hanging="773"/>
      </w:pPr>
      <w:rPr>
        <w:rFonts w:hint="default"/>
        <w:lang w:val="it-IT" w:eastAsia="en-US" w:bidi="ar-SA"/>
      </w:rPr>
    </w:lvl>
    <w:lvl w:ilvl="4">
      <w:numFmt w:val="bullet"/>
      <w:lvlText w:val="•"/>
      <w:lvlJc w:val="left"/>
      <w:pPr>
        <w:ind w:left="2465" w:hanging="773"/>
      </w:pPr>
      <w:rPr>
        <w:rFonts w:hint="default"/>
        <w:lang w:val="it-IT" w:eastAsia="en-US" w:bidi="ar-SA"/>
      </w:rPr>
    </w:lvl>
    <w:lvl w:ilvl="5">
      <w:numFmt w:val="bullet"/>
      <w:lvlText w:val="•"/>
      <w:lvlJc w:val="left"/>
      <w:pPr>
        <w:ind w:left="2951" w:hanging="773"/>
      </w:pPr>
      <w:rPr>
        <w:rFonts w:hint="default"/>
        <w:lang w:val="it-IT" w:eastAsia="en-US" w:bidi="ar-SA"/>
      </w:rPr>
    </w:lvl>
    <w:lvl w:ilvl="6">
      <w:numFmt w:val="bullet"/>
      <w:lvlText w:val="•"/>
      <w:lvlJc w:val="left"/>
      <w:pPr>
        <w:ind w:left="3437" w:hanging="773"/>
      </w:pPr>
      <w:rPr>
        <w:rFonts w:hint="default"/>
        <w:lang w:val="it-IT" w:eastAsia="en-US" w:bidi="ar-SA"/>
      </w:rPr>
    </w:lvl>
    <w:lvl w:ilvl="7">
      <w:numFmt w:val="bullet"/>
      <w:lvlText w:val="•"/>
      <w:lvlJc w:val="left"/>
      <w:pPr>
        <w:ind w:left="3924" w:hanging="773"/>
      </w:pPr>
      <w:rPr>
        <w:rFonts w:hint="default"/>
        <w:lang w:val="it-IT" w:eastAsia="en-US" w:bidi="ar-SA"/>
      </w:rPr>
    </w:lvl>
    <w:lvl w:ilvl="8">
      <w:numFmt w:val="bullet"/>
      <w:lvlText w:val="•"/>
      <w:lvlJc w:val="left"/>
      <w:pPr>
        <w:ind w:left="4410" w:hanging="773"/>
      </w:pPr>
      <w:rPr>
        <w:rFonts w:hint="default"/>
        <w:lang w:val="it-IT" w:eastAsia="en-US" w:bidi="ar-SA"/>
      </w:rPr>
    </w:lvl>
  </w:abstractNum>
  <w:abstractNum w:abstractNumId="90" w15:restartNumberingAfterBreak="0">
    <w:nsid w:val="6B020195"/>
    <w:multiLevelType w:val="hybridMultilevel"/>
    <w:tmpl w:val="9E76953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1" w15:restartNumberingAfterBreak="0">
    <w:nsid w:val="6B530B55"/>
    <w:multiLevelType w:val="hybridMultilevel"/>
    <w:tmpl w:val="A5AE84FE"/>
    <w:lvl w:ilvl="0" w:tplc="C0D44056">
      <w:start w:val="4"/>
      <w:numFmt w:val="bullet"/>
      <w:lvlText w:val="-"/>
      <w:lvlJc w:val="left"/>
      <w:pPr>
        <w:ind w:left="1080" w:hanging="360"/>
      </w:pPr>
      <w:rPr>
        <w:rFonts w:ascii="Times New Roman" w:eastAsia="MS ??"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2" w15:restartNumberingAfterBreak="0">
    <w:nsid w:val="6C8164E9"/>
    <w:multiLevelType w:val="multilevel"/>
    <w:tmpl w:val="429A7DC8"/>
    <w:lvl w:ilvl="0">
      <w:start w:val="2"/>
      <w:numFmt w:val="upperLetter"/>
      <w:lvlText w:val="%1"/>
      <w:lvlJc w:val="left"/>
      <w:pPr>
        <w:ind w:left="748" w:hanging="692"/>
      </w:pPr>
      <w:rPr>
        <w:rFonts w:hint="default"/>
        <w:lang w:val="it-IT" w:eastAsia="en-US" w:bidi="ar-SA"/>
      </w:rPr>
    </w:lvl>
    <w:lvl w:ilvl="1">
      <w:start w:val="1"/>
      <w:numFmt w:val="decimal"/>
      <w:lvlText w:val="%1.%2"/>
      <w:lvlJc w:val="left"/>
      <w:pPr>
        <w:ind w:left="748" w:hanging="692"/>
      </w:pPr>
      <w:rPr>
        <w:rFonts w:ascii="Trebuchet MS" w:eastAsia="Trebuchet MS" w:hAnsi="Trebuchet MS" w:cs="Trebuchet MS" w:hint="default"/>
        <w:spacing w:val="-1"/>
        <w:w w:val="98"/>
        <w:sz w:val="20"/>
        <w:szCs w:val="20"/>
        <w:lang w:val="it-IT" w:eastAsia="en-US" w:bidi="ar-SA"/>
      </w:rPr>
    </w:lvl>
    <w:lvl w:ilvl="2">
      <w:numFmt w:val="bullet"/>
      <w:lvlText w:val="•"/>
      <w:lvlJc w:val="left"/>
      <w:pPr>
        <w:ind w:left="1612" w:hanging="692"/>
      </w:pPr>
      <w:rPr>
        <w:rFonts w:hint="default"/>
        <w:lang w:val="it-IT" w:eastAsia="en-US" w:bidi="ar-SA"/>
      </w:rPr>
    </w:lvl>
    <w:lvl w:ilvl="3">
      <w:numFmt w:val="bullet"/>
      <w:lvlText w:val="•"/>
      <w:lvlJc w:val="left"/>
      <w:pPr>
        <w:ind w:left="2048" w:hanging="692"/>
      </w:pPr>
      <w:rPr>
        <w:rFonts w:hint="default"/>
        <w:lang w:val="it-IT" w:eastAsia="en-US" w:bidi="ar-SA"/>
      </w:rPr>
    </w:lvl>
    <w:lvl w:ilvl="4">
      <w:numFmt w:val="bullet"/>
      <w:lvlText w:val="•"/>
      <w:lvlJc w:val="left"/>
      <w:pPr>
        <w:ind w:left="2484" w:hanging="692"/>
      </w:pPr>
      <w:rPr>
        <w:rFonts w:hint="default"/>
        <w:lang w:val="it-IT" w:eastAsia="en-US" w:bidi="ar-SA"/>
      </w:rPr>
    </w:lvl>
    <w:lvl w:ilvl="5">
      <w:numFmt w:val="bullet"/>
      <w:lvlText w:val="•"/>
      <w:lvlJc w:val="left"/>
      <w:pPr>
        <w:ind w:left="2920" w:hanging="692"/>
      </w:pPr>
      <w:rPr>
        <w:rFonts w:hint="default"/>
        <w:lang w:val="it-IT" w:eastAsia="en-US" w:bidi="ar-SA"/>
      </w:rPr>
    </w:lvl>
    <w:lvl w:ilvl="6">
      <w:numFmt w:val="bullet"/>
      <w:lvlText w:val="•"/>
      <w:lvlJc w:val="left"/>
      <w:pPr>
        <w:ind w:left="3356" w:hanging="692"/>
      </w:pPr>
      <w:rPr>
        <w:rFonts w:hint="default"/>
        <w:lang w:val="it-IT" w:eastAsia="en-US" w:bidi="ar-SA"/>
      </w:rPr>
    </w:lvl>
    <w:lvl w:ilvl="7">
      <w:numFmt w:val="bullet"/>
      <w:lvlText w:val="•"/>
      <w:lvlJc w:val="left"/>
      <w:pPr>
        <w:ind w:left="3792" w:hanging="692"/>
      </w:pPr>
      <w:rPr>
        <w:rFonts w:hint="default"/>
        <w:lang w:val="it-IT" w:eastAsia="en-US" w:bidi="ar-SA"/>
      </w:rPr>
    </w:lvl>
    <w:lvl w:ilvl="8">
      <w:numFmt w:val="bullet"/>
      <w:lvlText w:val="•"/>
      <w:lvlJc w:val="left"/>
      <w:pPr>
        <w:ind w:left="4228" w:hanging="692"/>
      </w:pPr>
      <w:rPr>
        <w:rFonts w:hint="default"/>
        <w:lang w:val="it-IT" w:eastAsia="en-US" w:bidi="ar-SA"/>
      </w:rPr>
    </w:lvl>
  </w:abstractNum>
  <w:abstractNum w:abstractNumId="93" w15:restartNumberingAfterBreak="0">
    <w:nsid w:val="6CBD6E68"/>
    <w:multiLevelType w:val="hybridMultilevel"/>
    <w:tmpl w:val="7882A500"/>
    <w:lvl w:ilvl="0" w:tplc="F5E03A6A">
      <w:start w:val="1"/>
      <w:numFmt w:val="lowerLetter"/>
      <w:lvlText w:val="%1)"/>
      <w:lvlJc w:val="left"/>
      <w:pPr>
        <w:ind w:left="714" w:hanging="360"/>
      </w:pPr>
      <w:rPr>
        <w:rFonts w:hint="default"/>
      </w:rPr>
    </w:lvl>
    <w:lvl w:ilvl="1" w:tplc="04100019" w:tentative="1">
      <w:start w:val="1"/>
      <w:numFmt w:val="lowerLetter"/>
      <w:lvlText w:val="%2."/>
      <w:lvlJc w:val="left"/>
      <w:pPr>
        <w:ind w:left="1434" w:hanging="360"/>
      </w:pPr>
    </w:lvl>
    <w:lvl w:ilvl="2" w:tplc="0410001B" w:tentative="1">
      <w:start w:val="1"/>
      <w:numFmt w:val="lowerRoman"/>
      <w:lvlText w:val="%3."/>
      <w:lvlJc w:val="right"/>
      <w:pPr>
        <w:ind w:left="2154" w:hanging="180"/>
      </w:pPr>
    </w:lvl>
    <w:lvl w:ilvl="3" w:tplc="0410000F" w:tentative="1">
      <w:start w:val="1"/>
      <w:numFmt w:val="decimal"/>
      <w:lvlText w:val="%4."/>
      <w:lvlJc w:val="left"/>
      <w:pPr>
        <w:ind w:left="2874" w:hanging="360"/>
      </w:pPr>
    </w:lvl>
    <w:lvl w:ilvl="4" w:tplc="04100019" w:tentative="1">
      <w:start w:val="1"/>
      <w:numFmt w:val="lowerLetter"/>
      <w:lvlText w:val="%5."/>
      <w:lvlJc w:val="left"/>
      <w:pPr>
        <w:ind w:left="3594" w:hanging="360"/>
      </w:pPr>
    </w:lvl>
    <w:lvl w:ilvl="5" w:tplc="0410001B" w:tentative="1">
      <w:start w:val="1"/>
      <w:numFmt w:val="lowerRoman"/>
      <w:lvlText w:val="%6."/>
      <w:lvlJc w:val="right"/>
      <w:pPr>
        <w:ind w:left="4314" w:hanging="180"/>
      </w:pPr>
    </w:lvl>
    <w:lvl w:ilvl="6" w:tplc="0410000F" w:tentative="1">
      <w:start w:val="1"/>
      <w:numFmt w:val="decimal"/>
      <w:lvlText w:val="%7."/>
      <w:lvlJc w:val="left"/>
      <w:pPr>
        <w:ind w:left="5034" w:hanging="360"/>
      </w:pPr>
    </w:lvl>
    <w:lvl w:ilvl="7" w:tplc="04100019" w:tentative="1">
      <w:start w:val="1"/>
      <w:numFmt w:val="lowerLetter"/>
      <w:lvlText w:val="%8."/>
      <w:lvlJc w:val="left"/>
      <w:pPr>
        <w:ind w:left="5754" w:hanging="360"/>
      </w:pPr>
    </w:lvl>
    <w:lvl w:ilvl="8" w:tplc="0410001B" w:tentative="1">
      <w:start w:val="1"/>
      <w:numFmt w:val="lowerRoman"/>
      <w:lvlText w:val="%9."/>
      <w:lvlJc w:val="right"/>
      <w:pPr>
        <w:ind w:left="6474" w:hanging="180"/>
      </w:pPr>
    </w:lvl>
  </w:abstractNum>
  <w:abstractNum w:abstractNumId="94" w15:restartNumberingAfterBreak="0">
    <w:nsid w:val="6E2E2F1C"/>
    <w:multiLevelType w:val="hybridMultilevel"/>
    <w:tmpl w:val="0E182A2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5" w15:restartNumberingAfterBreak="0">
    <w:nsid w:val="70AD6BA2"/>
    <w:multiLevelType w:val="hybridMultilevel"/>
    <w:tmpl w:val="41804D54"/>
    <w:lvl w:ilvl="0" w:tplc="3E0CB0BA">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96" w15:restartNumberingAfterBreak="0">
    <w:nsid w:val="70F23F98"/>
    <w:multiLevelType w:val="hybridMultilevel"/>
    <w:tmpl w:val="B0FAE66A"/>
    <w:lvl w:ilvl="0" w:tplc="F81E63D8">
      <w:numFmt w:val="bullet"/>
      <w:lvlText w:val="-"/>
      <w:lvlJc w:val="left"/>
      <w:pPr>
        <w:ind w:left="311" w:hanging="125"/>
      </w:pPr>
      <w:rPr>
        <w:rFonts w:ascii="Trebuchet MS" w:eastAsia="Trebuchet MS" w:hAnsi="Trebuchet MS" w:cs="Trebuchet MS" w:hint="default"/>
        <w:w w:val="99"/>
        <w:sz w:val="20"/>
        <w:szCs w:val="20"/>
        <w:lang w:val="it-IT" w:eastAsia="en-US" w:bidi="ar-SA"/>
      </w:rPr>
    </w:lvl>
    <w:lvl w:ilvl="1" w:tplc="BE402FD4">
      <w:numFmt w:val="bullet"/>
      <w:lvlText w:val="•"/>
      <w:lvlJc w:val="left"/>
      <w:pPr>
        <w:ind w:left="712" w:hanging="125"/>
      </w:pPr>
      <w:rPr>
        <w:rFonts w:hint="default"/>
        <w:lang w:val="it-IT" w:eastAsia="en-US" w:bidi="ar-SA"/>
      </w:rPr>
    </w:lvl>
    <w:lvl w:ilvl="2" w:tplc="47B8E736">
      <w:numFmt w:val="bullet"/>
      <w:lvlText w:val="•"/>
      <w:lvlJc w:val="left"/>
      <w:pPr>
        <w:ind w:left="1105" w:hanging="125"/>
      </w:pPr>
      <w:rPr>
        <w:rFonts w:hint="default"/>
        <w:lang w:val="it-IT" w:eastAsia="en-US" w:bidi="ar-SA"/>
      </w:rPr>
    </w:lvl>
    <w:lvl w:ilvl="3" w:tplc="A9F6EE02">
      <w:numFmt w:val="bullet"/>
      <w:lvlText w:val="•"/>
      <w:lvlJc w:val="left"/>
      <w:pPr>
        <w:ind w:left="1497" w:hanging="125"/>
      </w:pPr>
      <w:rPr>
        <w:rFonts w:hint="default"/>
        <w:lang w:val="it-IT" w:eastAsia="en-US" w:bidi="ar-SA"/>
      </w:rPr>
    </w:lvl>
    <w:lvl w:ilvl="4" w:tplc="8BE0B620">
      <w:numFmt w:val="bullet"/>
      <w:lvlText w:val="•"/>
      <w:lvlJc w:val="left"/>
      <w:pPr>
        <w:ind w:left="1890" w:hanging="125"/>
      </w:pPr>
      <w:rPr>
        <w:rFonts w:hint="default"/>
        <w:lang w:val="it-IT" w:eastAsia="en-US" w:bidi="ar-SA"/>
      </w:rPr>
    </w:lvl>
    <w:lvl w:ilvl="5" w:tplc="5C8493F6">
      <w:numFmt w:val="bullet"/>
      <w:lvlText w:val="•"/>
      <w:lvlJc w:val="left"/>
      <w:pPr>
        <w:ind w:left="2283" w:hanging="125"/>
      </w:pPr>
      <w:rPr>
        <w:rFonts w:hint="default"/>
        <w:lang w:val="it-IT" w:eastAsia="en-US" w:bidi="ar-SA"/>
      </w:rPr>
    </w:lvl>
    <w:lvl w:ilvl="6" w:tplc="B9CC5938">
      <w:numFmt w:val="bullet"/>
      <w:lvlText w:val="•"/>
      <w:lvlJc w:val="left"/>
      <w:pPr>
        <w:ind w:left="2675" w:hanging="125"/>
      </w:pPr>
      <w:rPr>
        <w:rFonts w:hint="default"/>
        <w:lang w:val="it-IT" w:eastAsia="en-US" w:bidi="ar-SA"/>
      </w:rPr>
    </w:lvl>
    <w:lvl w:ilvl="7" w:tplc="15CEEBDE">
      <w:numFmt w:val="bullet"/>
      <w:lvlText w:val="•"/>
      <w:lvlJc w:val="left"/>
      <w:pPr>
        <w:ind w:left="3068" w:hanging="125"/>
      </w:pPr>
      <w:rPr>
        <w:rFonts w:hint="default"/>
        <w:lang w:val="it-IT" w:eastAsia="en-US" w:bidi="ar-SA"/>
      </w:rPr>
    </w:lvl>
    <w:lvl w:ilvl="8" w:tplc="4434D566">
      <w:numFmt w:val="bullet"/>
      <w:lvlText w:val="•"/>
      <w:lvlJc w:val="left"/>
      <w:pPr>
        <w:ind w:left="3461" w:hanging="125"/>
      </w:pPr>
      <w:rPr>
        <w:rFonts w:hint="default"/>
        <w:lang w:val="it-IT" w:eastAsia="en-US" w:bidi="ar-SA"/>
      </w:rPr>
    </w:lvl>
  </w:abstractNum>
  <w:abstractNum w:abstractNumId="97" w15:restartNumberingAfterBreak="0">
    <w:nsid w:val="742173EC"/>
    <w:multiLevelType w:val="hybridMultilevel"/>
    <w:tmpl w:val="F5FC7DA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8" w15:restartNumberingAfterBreak="0">
    <w:nsid w:val="74774229"/>
    <w:multiLevelType w:val="multilevel"/>
    <w:tmpl w:val="A380167C"/>
    <w:styleLink w:val="WWNum10"/>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99" w15:restartNumberingAfterBreak="0">
    <w:nsid w:val="752C7B72"/>
    <w:multiLevelType w:val="multilevel"/>
    <w:tmpl w:val="0902D374"/>
    <w:styleLink w:val="WWNum1"/>
    <w:lvl w:ilvl="0">
      <w:start w:val="1"/>
      <w:numFmt w:val="lowerLetter"/>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100" w15:restartNumberingAfterBreak="0">
    <w:nsid w:val="77122E32"/>
    <w:multiLevelType w:val="multilevel"/>
    <w:tmpl w:val="065C5358"/>
    <w:styleLink w:val="WWNum7"/>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101" w15:restartNumberingAfterBreak="0">
    <w:nsid w:val="780812DA"/>
    <w:multiLevelType w:val="multilevel"/>
    <w:tmpl w:val="C486D9F2"/>
    <w:lvl w:ilvl="0">
      <w:start w:val="2"/>
      <w:numFmt w:val="decimal"/>
      <w:lvlText w:val="%1"/>
      <w:lvlJc w:val="left"/>
      <w:pPr>
        <w:ind w:left="480" w:hanging="480"/>
      </w:pPr>
      <w:rPr>
        <w:rFonts w:eastAsia="Calibri" w:hint="default"/>
      </w:rPr>
    </w:lvl>
    <w:lvl w:ilvl="1">
      <w:start w:val="3"/>
      <w:numFmt w:val="decimal"/>
      <w:lvlText w:val="%1.%2"/>
      <w:lvlJc w:val="left"/>
      <w:pPr>
        <w:ind w:left="692" w:hanging="480"/>
      </w:pPr>
      <w:rPr>
        <w:rFonts w:eastAsia="Calibri" w:hint="default"/>
      </w:rPr>
    </w:lvl>
    <w:lvl w:ilvl="2">
      <w:start w:val="2"/>
      <w:numFmt w:val="decimal"/>
      <w:lvlText w:val="%1.%2.%3"/>
      <w:lvlJc w:val="left"/>
      <w:pPr>
        <w:ind w:left="1144" w:hanging="720"/>
      </w:pPr>
      <w:rPr>
        <w:rFonts w:eastAsia="Calibri" w:hint="default"/>
      </w:rPr>
    </w:lvl>
    <w:lvl w:ilvl="3">
      <w:start w:val="1"/>
      <w:numFmt w:val="decimal"/>
      <w:lvlText w:val="%1.%2.%3.%4"/>
      <w:lvlJc w:val="left"/>
      <w:pPr>
        <w:ind w:left="1356" w:hanging="720"/>
      </w:pPr>
      <w:rPr>
        <w:rFonts w:eastAsia="Calibri" w:hint="default"/>
      </w:rPr>
    </w:lvl>
    <w:lvl w:ilvl="4">
      <w:start w:val="1"/>
      <w:numFmt w:val="decimal"/>
      <w:lvlText w:val="%1.%2.%3.%4.%5"/>
      <w:lvlJc w:val="left"/>
      <w:pPr>
        <w:ind w:left="1928" w:hanging="1080"/>
      </w:pPr>
      <w:rPr>
        <w:rFonts w:eastAsia="Calibri" w:hint="default"/>
      </w:rPr>
    </w:lvl>
    <w:lvl w:ilvl="5">
      <w:start w:val="1"/>
      <w:numFmt w:val="decimal"/>
      <w:lvlText w:val="%1.%2.%3.%4.%5.%6"/>
      <w:lvlJc w:val="left"/>
      <w:pPr>
        <w:ind w:left="2140" w:hanging="1080"/>
      </w:pPr>
      <w:rPr>
        <w:rFonts w:eastAsia="Calibri" w:hint="default"/>
      </w:rPr>
    </w:lvl>
    <w:lvl w:ilvl="6">
      <w:start w:val="1"/>
      <w:numFmt w:val="decimal"/>
      <w:lvlText w:val="%1.%2.%3.%4.%5.%6.%7"/>
      <w:lvlJc w:val="left"/>
      <w:pPr>
        <w:ind w:left="2712" w:hanging="1440"/>
      </w:pPr>
      <w:rPr>
        <w:rFonts w:eastAsia="Calibri" w:hint="default"/>
      </w:rPr>
    </w:lvl>
    <w:lvl w:ilvl="7">
      <w:start w:val="1"/>
      <w:numFmt w:val="decimal"/>
      <w:lvlText w:val="%1.%2.%3.%4.%5.%6.%7.%8"/>
      <w:lvlJc w:val="left"/>
      <w:pPr>
        <w:ind w:left="2924" w:hanging="1440"/>
      </w:pPr>
      <w:rPr>
        <w:rFonts w:eastAsia="Calibri" w:hint="default"/>
      </w:rPr>
    </w:lvl>
    <w:lvl w:ilvl="8">
      <w:start w:val="1"/>
      <w:numFmt w:val="decimal"/>
      <w:lvlText w:val="%1.%2.%3.%4.%5.%6.%7.%8.%9"/>
      <w:lvlJc w:val="left"/>
      <w:pPr>
        <w:ind w:left="3496" w:hanging="1800"/>
      </w:pPr>
      <w:rPr>
        <w:rFonts w:eastAsia="Calibri" w:hint="default"/>
      </w:rPr>
    </w:lvl>
  </w:abstractNum>
  <w:abstractNum w:abstractNumId="102" w15:restartNumberingAfterBreak="0">
    <w:nsid w:val="781E5A51"/>
    <w:multiLevelType w:val="hybridMultilevel"/>
    <w:tmpl w:val="1D2C797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3" w15:restartNumberingAfterBreak="0">
    <w:nsid w:val="78C61A3C"/>
    <w:multiLevelType w:val="hybridMultilevel"/>
    <w:tmpl w:val="37EA796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4" w15:restartNumberingAfterBreak="0">
    <w:nsid w:val="79C95607"/>
    <w:multiLevelType w:val="hybridMultilevel"/>
    <w:tmpl w:val="CD34E89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5" w15:restartNumberingAfterBreak="0">
    <w:nsid w:val="7A0D1C9F"/>
    <w:multiLevelType w:val="multilevel"/>
    <w:tmpl w:val="C36804BC"/>
    <w:lvl w:ilvl="0">
      <w:start w:val="2"/>
      <w:numFmt w:val="upperLetter"/>
      <w:lvlText w:val="%1"/>
      <w:lvlJc w:val="left"/>
      <w:pPr>
        <w:ind w:left="748" w:hanging="694"/>
      </w:pPr>
      <w:rPr>
        <w:rFonts w:hint="default"/>
        <w:lang w:val="it-IT" w:eastAsia="en-US" w:bidi="ar-SA"/>
      </w:rPr>
    </w:lvl>
    <w:lvl w:ilvl="1">
      <w:start w:val="1"/>
      <w:numFmt w:val="decimal"/>
      <w:lvlText w:val="%1.%2"/>
      <w:lvlJc w:val="left"/>
      <w:pPr>
        <w:ind w:left="748" w:hanging="694"/>
      </w:pPr>
      <w:rPr>
        <w:rFonts w:ascii="Trebuchet MS" w:eastAsia="Trebuchet MS" w:hAnsi="Trebuchet MS" w:cs="Trebuchet MS" w:hint="default"/>
        <w:spacing w:val="-1"/>
        <w:w w:val="98"/>
        <w:sz w:val="20"/>
        <w:szCs w:val="20"/>
        <w:lang w:val="it-IT" w:eastAsia="en-US" w:bidi="ar-SA"/>
      </w:rPr>
    </w:lvl>
    <w:lvl w:ilvl="2">
      <w:numFmt w:val="bullet"/>
      <w:lvlText w:val="•"/>
      <w:lvlJc w:val="left"/>
      <w:pPr>
        <w:ind w:left="1640" w:hanging="694"/>
      </w:pPr>
      <w:rPr>
        <w:rFonts w:hint="default"/>
        <w:lang w:val="it-IT" w:eastAsia="en-US" w:bidi="ar-SA"/>
      </w:rPr>
    </w:lvl>
    <w:lvl w:ilvl="3">
      <w:numFmt w:val="bullet"/>
      <w:lvlText w:val="•"/>
      <w:lvlJc w:val="left"/>
      <w:pPr>
        <w:ind w:left="2091" w:hanging="694"/>
      </w:pPr>
      <w:rPr>
        <w:rFonts w:hint="default"/>
        <w:lang w:val="it-IT" w:eastAsia="en-US" w:bidi="ar-SA"/>
      </w:rPr>
    </w:lvl>
    <w:lvl w:ilvl="4">
      <w:numFmt w:val="bullet"/>
      <w:lvlText w:val="•"/>
      <w:lvlJc w:val="left"/>
      <w:pPr>
        <w:ind w:left="2541" w:hanging="694"/>
      </w:pPr>
      <w:rPr>
        <w:rFonts w:hint="default"/>
        <w:lang w:val="it-IT" w:eastAsia="en-US" w:bidi="ar-SA"/>
      </w:rPr>
    </w:lvl>
    <w:lvl w:ilvl="5">
      <w:numFmt w:val="bullet"/>
      <w:lvlText w:val="•"/>
      <w:lvlJc w:val="left"/>
      <w:pPr>
        <w:ind w:left="2992" w:hanging="694"/>
      </w:pPr>
      <w:rPr>
        <w:rFonts w:hint="default"/>
        <w:lang w:val="it-IT" w:eastAsia="en-US" w:bidi="ar-SA"/>
      </w:rPr>
    </w:lvl>
    <w:lvl w:ilvl="6">
      <w:numFmt w:val="bullet"/>
      <w:lvlText w:val="•"/>
      <w:lvlJc w:val="left"/>
      <w:pPr>
        <w:ind w:left="3442" w:hanging="694"/>
      </w:pPr>
      <w:rPr>
        <w:rFonts w:hint="default"/>
        <w:lang w:val="it-IT" w:eastAsia="en-US" w:bidi="ar-SA"/>
      </w:rPr>
    </w:lvl>
    <w:lvl w:ilvl="7">
      <w:numFmt w:val="bullet"/>
      <w:lvlText w:val="•"/>
      <w:lvlJc w:val="left"/>
      <w:pPr>
        <w:ind w:left="3892" w:hanging="694"/>
      </w:pPr>
      <w:rPr>
        <w:rFonts w:hint="default"/>
        <w:lang w:val="it-IT" w:eastAsia="en-US" w:bidi="ar-SA"/>
      </w:rPr>
    </w:lvl>
    <w:lvl w:ilvl="8">
      <w:numFmt w:val="bullet"/>
      <w:lvlText w:val="•"/>
      <w:lvlJc w:val="left"/>
      <w:pPr>
        <w:ind w:left="4343" w:hanging="694"/>
      </w:pPr>
      <w:rPr>
        <w:rFonts w:hint="default"/>
        <w:lang w:val="it-IT" w:eastAsia="en-US" w:bidi="ar-SA"/>
      </w:rPr>
    </w:lvl>
  </w:abstractNum>
  <w:abstractNum w:abstractNumId="106" w15:restartNumberingAfterBreak="0">
    <w:nsid w:val="7ACA59E7"/>
    <w:multiLevelType w:val="hybridMultilevel"/>
    <w:tmpl w:val="7A10473C"/>
    <w:lvl w:ilvl="0" w:tplc="3D30B95C">
      <w:numFmt w:val="bullet"/>
      <w:lvlText w:val="-"/>
      <w:lvlJc w:val="left"/>
      <w:pPr>
        <w:ind w:left="1070" w:hanging="360"/>
      </w:pPr>
      <w:rPr>
        <w:rFonts w:ascii="Calibri" w:eastAsia="Calibri" w:hAnsi="Calibri" w:cs="Calibri" w:hint="default"/>
        <w:w w:val="99"/>
        <w:sz w:val="22"/>
        <w:szCs w:val="22"/>
        <w:lang w:val="it-IT" w:eastAsia="en-US" w:bidi="ar-SA"/>
      </w:rPr>
    </w:lvl>
    <w:lvl w:ilvl="1" w:tplc="87AC4454">
      <w:numFmt w:val="bullet"/>
      <w:lvlText w:val="-"/>
      <w:lvlJc w:val="left"/>
      <w:pPr>
        <w:ind w:left="1418" w:hanging="360"/>
      </w:pPr>
      <w:rPr>
        <w:rFonts w:ascii="Calibri" w:eastAsia="Calibri" w:hAnsi="Calibri" w:cs="Calibri" w:hint="default"/>
        <w:w w:val="99"/>
        <w:sz w:val="22"/>
        <w:szCs w:val="22"/>
        <w:lang w:val="it-IT" w:eastAsia="en-US" w:bidi="ar-SA"/>
      </w:rPr>
    </w:lvl>
    <w:lvl w:ilvl="2" w:tplc="CBA8904E">
      <w:numFmt w:val="bullet"/>
      <w:lvlText w:val="•"/>
      <w:lvlJc w:val="left"/>
      <w:pPr>
        <w:ind w:left="2456" w:hanging="360"/>
      </w:pPr>
      <w:rPr>
        <w:rFonts w:hint="default"/>
        <w:lang w:val="it-IT" w:eastAsia="en-US" w:bidi="ar-SA"/>
      </w:rPr>
    </w:lvl>
    <w:lvl w:ilvl="3" w:tplc="9272C360">
      <w:numFmt w:val="bullet"/>
      <w:lvlText w:val="•"/>
      <w:lvlJc w:val="left"/>
      <w:pPr>
        <w:ind w:left="3492" w:hanging="360"/>
      </w:pPr>
      <w:rPr>
        <w:rFonts w:hint="default"/>
        <w:lang w:val="it-IT" w:eastAsia="en-US" w:bidi="ar-SA"/>
      </w:rPr>
    </w:lvl>
    <w:lvl w:ilvl="4" w:tplc="C3F2BCA0">
      <w:numFmt w:val="bullet"/>
      <w:lvlText w:val="•"/>
      <w:lvlJc w:val="left"/>
      <w:pPr>
        <w:ind w:left="4528" w:hanging="360"/>
      </w:pPr>
      <w:rPr>
        <w:rFonts w:hint="default"/>
        <w:lang w:val="it-IT" w:eastAsia="en-US" w:bidi="ar-SA"/>
      </w:rPr>
    </w:lvl>
    <w:lvl w:ilvl="5" w:tplc="C4ACA38C">
      <w:numFmt w:val="bullet"/>
      <w:lvlText w:val="•"/>
      <w:lvlJc w:val="left"/>
      <w:pPr>
        <w:ind w:left="5565" w:hanging="360"/>
      </w:pPr>
      <w:rPr>
        <w:rFonts w:hint="default"/>
        <w:lang w:val="it-IT" w:eastAsia="en-US" w:bidi="ar-SA"/>
      </w:rPr>
    </w:lvl>
    <w:lvl w:ilvl="6" w:tplc="D138EEEC">
      <w:numFmt w:val="bullet"/>
      <w:lvlText w:val="•"/>
      <w:lvlJc w:val="left"/>
      <w:pPr>
        <w:ind w:left="6601" w:hanging="360"/>
      </w:pPr>
      <w:rPr>
        <w:rFonts w:hint="default"/>
        <w:lang w:val="it-IT" w:eastAsia="en-US" w:bidi="ar-SA"/>
      </w:rPr>
    </w:lvl>
    <w:lvl w:ilvl="7" w:tplc="65E8DA12">
      <w:numFmt w:val="bullet"/>
      <w:lvlText w:val="•"/>
      <w:lvlJc w:val="left"/>
      <w:pPr>
        <w:ind w:left="7637" w:hanging="360"/>
      </w:pPr>
      <w:rPr>
        <w:rFonts w:hint="default"/>
        <w:lang w:val="it-IT" w:eastAsia="en-US" w:bidi="ar-SA"/>
      </w:rPr>
    </w:lvl>
    <w:lvl w:ilvl="8" w:tplc="9DAC34F0">
      <w:numFmt w:val="bullet"/>
      <w:lvlText w:val="•"/>
      <w:lvlJc w:val="left"/>
      <w:pPr>
        <w:ind w:left="8673" w:hanging="360"/>
      </w:pPr>
      <w:rPr>
        <w:rFonts w:hint="default"/>
        <w:lang w:val="it-IT" w:eastAsia="en-US" w:bidi="ar-SA"/>
      </w:rPr>
    </w:lvl>
  </w:abstractNum>
  <w:abstractNum w:abstractNumId="107" w15:restartNumberingAfterBreak="0">
    <w:nsid w:val="7C145C86"/>
    <w:multiLevelType w:val="hybridMultilevel"/>
    <w:tmpl w:val="7298D26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8" w15:restartNumberingAfterBreak="0">
    <w:nsid w:val="7CBC0D90"/>
    <w:multiLevelType w:val="hybridMultilevel"/>
    <w:tmpl w:val="18F6E6AC"/>
    <w:lvl w:ilvl="0" w:tplc="F9ACFD72">
      <w:numFmt w:val="bullet"/>
      <w:lvlText w:val="-"/>
      <w:lvlJc w:val="left"/>
      <w:pPr>
        <w:ind w:left="432" w:hanging="132"/>
      </w:pPr>
      <w:rPr>
        <w:rFonts w:ascii="Trebuchet MS" w:eastAsia="Trebuchet MS" w:hAnsi="Trebuchet MS" w:cs="Trebuchet MS" w:hint="default"/>
        <w:w w:val="98"/>
        <w:sz w:val="20"/>
        <w:szCs w:val="20"/>
        <w:lang w:val="it-IT" w:eastAsia="en-US" w:bidi="ar-SA"/>
      </w:rPr>
    </w:lvl>
    <w:lvl w:ilvl="1" w:tplc="97701C82">
      <w:numFmt w:val="bullet"/>
      <w:lvlText w:val="•"/>
      <w:lvlJc w:val="left"/>
      <w:pPr>
        <w:ind w:left="821" w:hanging="132"/>
      </w:pPr>
      <w:rPr>
        <w:rFonts w:hint="default"/>
        <w:lang w:val="it-IT" w:eastAsia="en-US" w:bidi="ar-SA"/>
      </w:rPr>
    </w:lvl>
    <w:lvl w:ilvl="2" w:tplc="F5124F92">
      <w:numFmt w:val="bullet"/>
      <w:lvlText w:val="•"/>
      <w:lvlJc w:val="left"/>
      <w:pPr>
        <w:ind w:left="1203" w:hanging="132"/>
      </w:pPr>
      <w:rPr>
        <w:rFonts w:hint="default"/>
        <w:lang w:val="it-IT" w:eastAsia="en-US" w:bidi="ar-SA"/>
      </w:rPr>
    </w:lvl>
    <w:lvl w:ilvl="3" w:tplc="0ECE783C">
      <w:numFmt w:val="bullet"/>
      <w:lvlText w:val="•"/>
      <w:lvlJc w:val="left"/>
      <w:pPr>
        <w:ind w:left="1585" w:hanging="132"/>
      </w:pPr>
      <w:rPr>
        <w:rFonts w:hint="default"/>
        <w:lang w:val="it-IT" w:eastAsia="en-US" w:bidi="ar-SA"/>
      </w:rPr>
    </w:lvl>
    <w:lvl w:ilvl="4" w:tplc="FA02D776">
      <w:numFmt w:val="bullet"/>
      <w:lvlText w:val="•"/>
      <w:lvlJc w:val="left"/>
      <w:pPr>
        <w:ind w:left="1967" w:hanging="132"/>
      </w:pPr>
      <w:rPr>
        <w:rFonts w:hint="default"/>
        <w:lang w:val="it-IT" w:eastAsia="en-US" w:bidi="ar-SA"/>
      </w:rPr>
    </w:lvl>
    <w:lvl w:ilvl="5" w:tplc="5456FB1A">
      <w:numFmt w:val="bullet"/>
      <w:lvlText w:val="•"/>
      <w:lvlJc w:val="left"/>
      <w:pPr>
        <w:ind w:left="2349" w:hanging="132"/>
      </w:pPr>
      <w:rPr>
        <w:rFonts w:hint="default"/>
        <w:lang w:val="it-IT" w:eastAsia="en-US" w:bidi="ar-SA"/>
      </w:rPr>
    </w:lvl>
    <w:lvl w:ilvl="6" w:tplc="BC2091DA">
      <w:numFmt w:val="bullet"/>
      <w:lvlText w:val="•"/>
      <w:lvlJc w:val="left"/>
      <w:pPr>
        <w:ind w:left="2731" w:hanging="132"/>
      </w:pPr>
      <w:rPr>
        <w:rFonts w:hint="default"/>
        <w:lang w:val="it-IT" w:eastAsia="en-US" w:bidi="ar-SA"/>
      </w:rPr>
    </w:lvl>
    <w:lvl w:ilvl="7" w:tplc="C2EA475C">
      <w:numFmt w:val="bullet"/>
      <w:lvlText w:val="•"/>
      <w:lvlJc w:val="left"/>
      <w:pPr>
        <w:ind w:left="3113" w:hanging="132"/>
      </w:pPr>
      <w:rPr>
        <w:rFonts w:hint="default"/>
        <w:lang w:val="it-IT" w:eastAsia="en-US" w:bidi="ar-SA"/>
      </w:rPr>
    </w:lvl>
    <w:lvl w:ilvl="8" w:tplc="FB908022">
      <w:numFmt w:val="bullet"/>
      <w:lvlText w:val="•"/>
      <w:lvlJc w:val="left"/>
      <w:pPr>
        <w:ind w:left="3495" w:hanging="132"/>
      </w:pPr>
      <w:rPr>
        <w:rFonts w:hint="default"/>
        <w:lang w:val="it-IT" w:eastAsia="en-US" w:bidi="ar-SA"/>
      </w:rPr>
    </w:lvl>
  </w:abstractNum>
  <w:abstractNum w:abstractNumId="109" w15:restartNumberingAfterBreak="0">
    <w:nsid w:val="7CDA1DA0"/>
    <w:multiLevelType w:val="multilevel"/>
    <w:tmpl w:val="82347EDE"/>
    <w:styleLink w:val="WWNum11"/>
    <w:lvl w:ilvl="0">
      <w:start w:val="1"/>
      <w:numFmt w:val="lowerLetter"/>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110" w15:restartNumberingAfterBreak="0">
    <w:nsid w:val="7E15390C"/>
    <w:multiLevelType w:val="multilevel"/>
    <w:tmpl w:val="7FC2BCDA"/>
    <w:lvl w:ilvl="0">
      <w:start w:val="3"/>
      <w:numFmt w:val="decimal"/>
      <w:lvlText w:val="%1"/>
      <w:lvlJc w:val="left"/>
      <w:pPr>
        <w:ind w:left="799" w:hanging="567"/>
      </w:pPr>
      <w:rPr>
        <w:lang w:val="it-IT" w:eastAsia="en-US" w:bidi="ar-SA"/>
      </w:rPr>
    </w:lvl>
    <w:lvl w:ilvl="1">
      <w:start w:val="1"/>
      <w:numFmt w:val="decimal"/>
      <w:lvlText w:val="%1.%2"/>
      <w:lvlJc w:val="left"/>
      <w:pPr>
        <w:ind w:left="799" w:hanging="567"/>
      </w:pPr>
      <w:rPr>
        <w:rFonts w:ascii="Calibri" w:eastAsia="Calibri" w:hAnsi="Calibri" w:cs="Calibri" w:hint="default"/>
        <w:b/>
        <w:bCs/>
        <w:spacing w:val="-2"/>
        <w:w w:val="100"/>
        <w:sz w:val="22"/>
        <w:szCs w:val="22"/>
        <w:lang w:val="it-IT" w:eastAsia="en-US" w:bidi="ar-SA"/>
      </w:rPr>
    </w:lvl>
    <w:lvl w:ilvl="2">
      <w:start w:val="1"/>
      <w:numFmt w:val="lowerLetter"/>
      <w:lvlText w:val="%3)"/>
      <w:lvlJc w:val="left"/>
      <w:pPr>
        <w:ind w:left="952" w:hanging="360"/>
      </w:pPr>
      <w:rPr>
        <w:rFonts w:ascii="Calibri" w:eastAsia="Calibri" w:hAnsi="Calibri" w:cs="Calibri" w:hint="default"/>
        <w:i/>
        <w:iCs/>
        <w:spacing w:val="-2"/>
        <w:w w:val="100"/>
        <w:sz w:val="16"/>
        <w:szCs w:val="16"/>
        <w:lang w:val="it-IT" w:eastAsia="en-US" w:bidi="ar-SA"/>
      </w:rPr>
    </w:lvl>
    <w:lvl w:ilvl="3">
      <w:numFmt w:val="bullet"/>
      <w:lvlText w:val="•"/>
      <w:lvlJc w:val="left"/>
      <w:pPr>
        <w:ind w:left="3044" w:hanging="360"/>
      </w:pPr>
      <w:rPr>
        <w:lang w:val="it-IT" w:eastAsia="en-US" w:bidi="ar-SA"/>
      </w:rPr>
    </w:lvl>
    <w:lvl w:ilvl="4">
      <w:numFmt w:val="bullet"/>
      <w:lvlText w:val="•"/>
      <w:lvlJc w:val="left"/>
      <w:pPr>
        <w:ind w:left="4086" w:hanging="360"/>
      </w:pPr>
      <w:rPr>
        <w:lang w:val="it-IT" w:eastAsia="en-US" w:bidi="ar-SA"/>
      </w:rPr>
    </w:lvl>
    <w:lvl w:ilvl="5">
      <w:numFmt w:val="bullet"/>
      <w:lvlText w:val="•"/>
      <w:lvlJc w:val="left"/>
      <w:pPr>
        <w:ind w:left="5128" w:hanging="360"/>
      </w:pPr>
      <w:rPr>
        <w:lang w:val="it-IT" w:eastAsia="en-US" w:bidi="ar-SA"/>
      </w:rPr>
    </w:lvl>
    <w:lvl w:ilvl="6">
      <w:numFmt w:val="bullet"/>
      <w:lvlText w:val="•"/>
      <w:lvlJc w:val="left"/>
      <w:pPr>
        <w:ind w:left="6171" w:hanging="360"/>
      </w:pPr>
      <w:rPr>
        <w:lang w:val="it-IT" w:eastAsia="en-US" w:bidi="ar-SA"/>
      </w:rPr>
    </w:lvl>
    <w:lvl w:ilvl="7">
      <w:numFmt w:val="bullet"/>
      <w:lvlText w:val="•"/>
      <w:lvlJc w:val="left"/>
      <w:pPr>
        <w:ind w:left="7213" w:hanging="360"/>
      </w:pPr>
      <w:rPr>
        <w:lang w:val="it-IT" w:eastAsia="en-US" w:bidi="ar-SA"/>
      </w:rPr>
    </w:lvl>
    <w:lvl w:ilvl="8">
      <w:numFmt w:val="bullet"/>
      <w:lvlText w:val="•"/>
      <w:lvlJc w:val="left"/>
      <w:pPr>
        <w:ind w:left="8255" w:hanging="360"/>
      </w:pPr>
      <w:rPr>
        <w:lang w:val="it-IT" w:eastAsia="en-US" w:bidi="ar-SA"/>
      </w:rPr>
    </w:lvl>
  </w:abstractNum>
  <w:abstractNum w:abstractNumId="111" w15:restartNumberingAfterBreak="0">
    <w:nsid w:val="7F47219F"/>
    <w:multiLevelType w:val="multilevel"/>
    <w:tmpl w:val="0852ACD0"/>
    <w:lvl w:ilvl="0">
      <w:start w:val="7"/>
      <w:numFmt w:val="upperLetter"/>
      <w:lvlText w:val="%1"/>
      <w:lvlJc w:val="left"/>
      <w:pPr>
        <w:ind w:left="717" w:hanging="713"/>
      </w:pPr>
      <w:rPr>
        <w:rFonts w:hint="default"/>
        <w:lang w:val="it-IT" w:eastAsia="en-US" w:bidi="ar-SA"/>
      </w:rPr>
    </w:lvl>
    <w:lvl w:ilvl="1">
      <w:start w:val="1"/>
      <w:numFmt w:val="decimal"/>
      <w:lvlText w:val="%1.%2"/>
      <w:lvlJc w:val="left"/>
      <w:pPr>
        <w:ind w:left="717" w:hanging="713"/>
      </w:pPr>
      <w:rPr>
        <w:rFonts w:ascii="Trebuchet MS" w:eastAsia="Trebuchet MS" w:hAnsi="Trebuchet MS" w:cs="Trebuchet MS" w:hint="default"/>
        <w:spacing w:val="-2"/>
        <w:w w:val="99"/>
        <w:sz w:val="20"/>
        <w:szCs w:val="20"/>
        <w:lang w:val="it-IT" w:eastAsia="en-US" w:bidi="ar-SA"/>
      </w:rPr>
    </w:lvl>
    <w:lvl w:ilvl="2">
      <w:numFmt w:val="bullet"/>
      <w:lvlText w:val="•"/>
      <w:lvlJc w:val="left"/>
      <w:pPr>
        <w:ind w:left="1596" w:hanging="713"/>
      </w:pPr>
      <w:rPr>
        <w:rFonts w:hint="default"/>
        <w:lang w:val="it-IT" w:eastAsia="en-US" w:bidi="ar-SA"/>
      </w:rPr>
    </w:lvl>
    <w:lvl w:ilvl="3">
      <w:numFmt w:val="bullet"/>
      <w:lvlText w:val="•"/>
      <w:lvlJc w:val="left"/>
      <w:pPr>
        <w:ind w:left="2034" w:hanging="713"/>
      </w:pPr>
      <w:rPr>
        <w:rFonts w:hint="default"/>
        <w:lang w:val="it-IT" w:eastAsia="en-US" w:bidi="ar-SA"/>
      </w:rPr>
    </w:lvl>
    <w:lvl w:ilvl="4">
      <w:numFmt w:val="bullet"/>
      <w:lvlText w:val="•"/>
      <w:lvlJc w:val="left"/>
      <w:pPr>
        <w:ind w:left="2472" w:hanging="713"/>
      </w:pPr>
      <w:rPr>
        <w:rFonts w:hint="default"/>
        <w:lang w:val="it-IT" w:eastAsia="en-US" w:bidi="ar-SA"/>
      </w:rPr>
    </w:lvl>
    <w:lvl w:ilvl="5">
      <w:numFmt w:val="bullet"/>
      <w:lvlText w:val="•"/>
      <w:lvlJc w:val="left"/>
      <w:pPr>
        <w:ind w:left="2910" w:hanging="713"/>
      </w:pPr>
      <w:rPr>
        <w:rFonts w:hint="default"/>
        <w:lang w:val="it-IT" w:eastAsia="en-US" w:bidi="ar-SA"/>
      </w:rPr>
    </w:lvl>
    <w:lvl w:ilvl="6">
      <w:numFmt w:val="bullet"/>
      <w:lvlText w:val="•"/>
      <w:lvlJc w:val="left"/>
      <w:pPr>
        <w:ind w:left="3348" w:hanging="713"/>
      </w:pPr>
      <w:rPr>
        <w:rFonts w:hint="default"/>
        <w:lang w:val="it-IT" w:eastAsia="en-US" w:bidi="ar-SA"/>
      </w:rPr>
    </w:lvl>
    <w:lvl w:ilvl="7">
      <w:numFmt w:val="bullet"/>
      <w:lvlText w:val="•"/>
      <w:lvlJc w:val="left"/>
      <w:pPr>
        <w:ind w:left="3786" w:hanging="713"/>
      </w:pPr>
      <w:rPr>
        <w:rFonts w:hint="default"/>
        <w:lang w:val="it-IT" w:eastAsia="en-US" w:bidi="ar-SA"/>
      </w:rPr>
    </w:lvl>
    <w:lvl w:ilvl="8">
      <w:numFmt w:val="bullet"/>
      <w:lvlText w:val="•"/>
      <w:lvlJc w:val="left"/>
      <w:pPr>
        <w:ind w:left="4224" w:hanging="713"/>
      </w:pPr>
      <w:rPr>
        <w:rFonts w:hint="default"/>
        <w:lang w:val="it-IT" w:eastAsia="en-US" w:bidi="ar-SA"/>
      </w:rPr>
    </w:lvl>
  </w:abstractNum>
  <w:num w:numId="1">
    <w:abstractNumId w:val="106"/>
  </w:num>
  <w:num w:numId="2">
    <w:abstractNumId w:val="35"/>
  </w:num>
  <w:num w:numId="3">
    <w:abstractNumId w:val="20"/>
  </w:num>
  <w:num w:numId="4">
    <w:abstractNumId w:val="37"/>
  </w:num>
  <w:num w:numId="5">
    <w:abstractNumId w:val="93"/>
  </w:num>
  <w:num w:numId="6">
    <w:abstractNumId w:val="75"/>
  </w:num>
  <w:num w:numId="7">
    <w:abstractNumId w:val="53"/>
  </w:num>
  <w:num w:numId="8">
    <w:abstractNumId w:val="11"/>
  </w:num>
  <w:num w:numId="9">
    <w:abstractNumId w:val="13"/>
  </w:num>
  <w:num w:numId="10">
    <w:abstractNumId w:val="14"/>
  </w:num>
  <w:num w:numId="11">
    <w:abstractNumId w:val="21"/>
  </w:num>
  <w:num w:numId="12">
    <w:abstractNumId w:val="22"/>
  </w:num>
  <w:num w:numId="13">
    <w:abstractNumId w:val="23"/>
  </w:num>
  <w:num w:numId="14">
    <w:abstractNumId w:val="29"/>
  </w:num>
  <w:num w:numId="15">
    <w:abstractNumId w:val="30"/>
  </w:num>
  <w:num w:numId="16">
    <w:abstractNumId w:val="32"/>
  </w:num>
  <w:num w:numId="17">
    <w:abstractNumId w:val="42"/>
  </w:num>
  <w:num w:numId="18">
    <w:abstractNumId w:val="46"/>
  </w:num>
  <w:num w:numId="19">
    <w:abstractNumId w:val="48"/>
  </w:num>
  <w:num w:numId="20">
    <w:abstractNumId w:val="61"/>
  </w:num>
  <w:num w:numId="21">
    <w:abstractNumId w:val="62"/>
  </w:num>
  <w:num w:numId="22">
    <w:abstractNumId w:val="63"/>
  </w:num>
  <w:num w:numId="23">
    <w:abstractNumId w:val="64"/>
  </w:num>
  <w:num w:numId="24">
    <w:abstractNumId w:val="67"/>
  </w:num>
  <w:num w:numId="25">
    <w:abstractNumId w:val="68"/>
  </w:num>
  <w:num w:numId="26">
    <w:abstractNumId w:val="70"/>
  </w:num>
  <w:num w:numId="27">
    <w:abstractNumId w:val="76"/>
  </w:num>
  <w:num w:numId="28">
    <w:abstractNumId w:val="78"/>
  </w:num>
  <w:num w:numId="29">
    <w:abstractNumId w:val="83"/>
  </w:num>
  <w:num w:numId="30">
    <w:abstractNumId w:val="98"/>
  </w:num>
  <w:num w:numId="31">
    <w:abstractNumId w:val="99"/>
  </w:num>
  <w:num w:numId="32">
    <w:abstractNumId w:val="100"/>
  </w:num>
  <w:num w:numId="33">
    <w:abstractNumId w:val="109"/>
  </w:num>
  <w:num w:numId="34">
    <w:abstractNumId w:val="60"/>
    <w:lvlOverride w:ilvl="0">
      <w:startOverride w:val="1"/>
    </w:lvlOverride>
    <w:lvlOverride w:ilvl="1"/>
    <w:lvlOverride w:ilvl="2"/>
    <w:lvlOverride w:ilvl="3"/>
    <w:lvlOverride w:ilvl="4"/>
    <w:lvlOverride w:ilvl="5"/>
    <w:lvlOverride w:ilvl="6"/>
    <w:lvlOverride w:ilvl="7"/>
    <w:lvlOverride w:ilvl="8"/>
  </w:num>
  <w:num w:numId="35">
    <w:abstractNumId w:val="25"/>
  </w:num>
  <w:num w:numId="36">
    <w:abstractNumId w:val="84"/>
  </w:num>
  <w:num w:numId="37">
    <w:abstractNumId w:val="84"/>
  </w:num>
  <w:num w:numId="38">
    <w:abstractNumId w:val="110"/>
    <w:lvlOverride w:ilvl="0">
      <w:startOverride w:val="3"/>
    </w:lvlOverride>
    <w:lvlOverride w:ilvl="1">
      <w:startOverride w:val="1"/>
    </w:lvlOverride>
    <w:lvlOverride w:ilvl="2">
      <w:startOverride w:val="1"/>
    </w:lvlOverride>
    <w:lvlOverride w:ilvl="3"/>
    <w:lvlOverride w:ilvl="4"/>
    <w:lvlOverride w:ilvl="5"/>
    <w:lvlOverride w:ilvl="6"/>
    <w:lvlOverride w:ilvl="7"/>
    <w:lvlOverride w:ilvl="8"/>
  </w:num>
  <w:num w:numId="39">
    <w:abstractNumId w:val="84"/>
  </w:num>
  <w:num w:numId="40">
    <w:abstractNumId w:val="65"/>
    <w:lvlOverride w:ilvl="0">
      <w:startOverride w:val="1"/>
    </w:lvlOverride>
    <w:lvlOverride w:ilvl="1"/>
    <w:lvlOverride w:ilvl="2"/>
    <w:lvlOverride w:ilvl="3"/>
    <w:lvlOverride w:ilvl="4"/>
    <w:lvlOverride w:ilvl="5"/>
    <w:lvlOverride w:ilvl="6"/>
    <w:lvlOverride w:ilvl="7"/>
    <w:lvlOverride w:ilvl="8"/>
  </w:num>
  <w:num w:numId="41">
    <w:abstractNumId w:val="3"/>
  </w:num>
  <w:num w:numId="42">
    <w:abstractNumId w:val="50"/>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lvlOverride w:ilvl="0">
      <w:startOverride w:val="1"/>
    </w:lvlOverride>
    <w:lvlOverride w:ilvl="1"/>
    <w:lvlOverride w:ilvl="2"/>
    <w:lvlOverride w:ilvl="3"/>
    <w:lvlOverride w:ilvl="4"/>
    <w:lvlOverride w:ilvl="5"/>
    <w:lvlOverride w:ilvl="6"/>
    <w:lvlOverride w:ilvl="7"/>
    <w:lvlOverride w:ilvl="8"/>
  </w:num>
  <w:num w:numId="47">
    <w:abstractNumId w:val="86"/>
  </w:num>
  <w:num w:numId="48">
    <w:abstractNumId w:val="57"/>
  </w:num>
  <w:num w:numId="49">
    <w:abstractNumId w:val="85"/>
  </w:num>
  <w:num w:numId="50">
    <w:abstractNumId w:val="103"/>
  </w:num>
  <w:num w:numId="51">
    <w:abstractNumId w:val="82"/>
  </w:num>
  <w:num w:numId="52">
    <w:abstractNumId w:val="34"/>
  </w:num>
  <w:num w:numId="53">
    <w:abstractNumId w:val="102"/>
  </w:num>
  <w:num w:numId="54">
    <w:abstractNumId w:val="24"/>
  </w:num>
  <w:num w:numId="55">
    <w:abstractNumId w:val="59"/>
  </w:num>
  <w:num w:numId="56">
    <w:abstractNumId w:val="87"/>
  </w:num>
  <w:num w:numId="57">
    <w:abstractNumId w:val="69"/>
  </w:num>
  <w:num w:numId="58">
    <w:abstractNumId w:val="8"/>
  </w:num>
  <w:num w:numId="59">
    <w:abstractNumId w:val="94"/>
  </w:num>
  <w:num w:numId="60">
    <w:abstractNumId w:val="7"/>
  </w:num>
  <w:num w:numId="61">
    <w:abstractNumId w:val="45"/>
  </w:num>
  <w:num w:numId="62">
    <w:abstractNumId w:val="38"/>
  </w:num>
  <w:num w:numId="63">
    <w:abstractNumId w:val="107"/>
  </w:num>
  <w:num w:numId="64">
    <w:abstractNumId w:val="80"/>
  </w:num>
  <w:num w:numId="65">
    <w:abstractNumId w:val="15"/>
  </w:num>
  <w:num w:numId="66">
    <w:abstractNumId w:val="26"/>
  </w:num>
  <w:num w:numId="67">
    <w:abstractNumId w:val="90"/>
  </w:num>
  <w:num w:numId="68">
    <w:abstractNumId w:val="97"/>
  </w:num>
  <w:num w:numId="69">
    <w:abstractNumId w:val="44"/>
  </w:num>
  <w:num w:numId="70">
    <w:abstractNumId w:val="54"/>
  </w:num>
  <w:num w:numId="71">
    <w:abstractNumId w:val="51"/>
  </w:num>
  <w:num w:numId="72">
    <w:abstractNumId w:val="104"/>
  </w:num>
  <w:num w:numId="73">
    <w:abstractNumId w:val="33"/>
  </w:num>
  <w:num w:numId="74">
    <w:abstractNumId w:val="91"/>
  </w:num>
  <w:num w:numId="75">
    <w:abstractNumId w:val="10"/>
  </w:num>
  <w:num w:numId="76">
    <w:abstractNumId w:val="74"/>
  </w:num>
  <w:num w:numId="77">
    <w:abstractNumId w:val="71"/>
  </w:num>
  <w:num w:numId="78">
    <w:abstractNumId w:val="0"/>
  </w:num>
  <w:num w:numId="79">
    <w:abstractNumId w:val="1"/>
  </w:num>
  <w:num w:numId="80">
    <w:abstractNumId w:val="2"/>
  </w:num>
  <w:num w:numId="81">
    <w:abstractNumId w:val="58"/>
  </w:num>
  <w:num w:numId="82">
    <w:abstractNumId w:val="72"/>
  </w:num>
  <w:num w:numId="83">
    <w:abstractNumId w:val="79"/>
  </w:num>
  <w:num w:numId="84">
    <w:abstractNumId w:val="81"/>
  </w:num>
  <w:num w:numId="85">
    <w:abstractNumId w:val="88"/>
  </w:num>
  <w:num w:numId="86">
    <w:abstractNumId w:val="41"/>
  </w:num>
  <w:num w:numId="87">
    <w:abstractNumId w:val="9"/>
  </w:num>
  <w:num w:numId="88">
    <w:abstractNumId w:val="66"/>
  </w:num>
  <w:num w:numId="89">
    <w:abstractNumId w:val="89"/>
  </w:num>
  <w:num w:numId="90">
    <w:abstractNumId w:val="92"/>
  </w:num>
  <w:num w:numId="91">
    <w:abstractNumId w:val="28"/>
  </w:num>
  <w:num w:numId="92">
    <w:abstractNumId w:val="111"/>
  </w:num>
  <w:num w:numId="93">
    <w:abstractNumId w:val="36"/>
  </w:num>
  <w:num w:numId="94">
    <w:abstractNumId w:val="31"/>
  </w:num>
  <w:num w:numId="95">
    <w:abstractNumId w:val="43"/>
  </w:num>
  <w:num w:numId="96">
    <w:abstractNumId w:val="27"/>
  </w:num>
  <w:num w:numId="97">
    <w:abstractNumId w:val="105"/>
  </w:num>
  <w:num w:numId="98">
    <w:abstractNumId w:val="73"/>
  </w:num>
  <w:num w:numId="99">
    <w:abstractNumId w:val="39"/>
  </w:num>
  <w:num w:numId="100">
    <w:abstractNumId w:val="18"/>
  </w:num>
  <w:num w:numId="101">
    <w:abstractNumId w:val="49"/>
  </w:num>
  <w:num w:numId="102">
    <w:abstractNumId w:val="40"/>
  </w:num>
  <w:num w:numId="103">
    <w:abstractNumId w:val="12"/>
  </w:num>
  <w:num w:numId="104">
    <w:abstractNumId w:val="96"/>
  </w:num>
  <w:num w:numId="105">
    <w:abstractNumId w:val="47"/>
  </w:num>
  <w:num w:numId="106">
    <w:abstractNumId w:val="108"/>
  </w:num>
  <w:num w:numId="107">
    <w:abstractNumId w:val="56"/>
  </w:num>
  <w:num w:numId="108">
    <w:abstractNumId w:val="52"/>
  </w:num>
  <w:num w:numId="109">
    <w:abstractNumId w:val="17"/>
  </w:num>
  <w:num w:numId="11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03"/>
  </w:num>
  <w:num w:numId="112">
    <w:abstractNumId w:val="82"/>
  </w:num>
  <w:num w:numId="113">
    <w:abstractNumId w:val="34"/>
  </w:num>
  <w:num w:numId="114">
    <w:abstractNumId w:val="102"/>
  </w:num>
  <w:num w:numId="115">
    <w:abstractNumId w:val="24"/>
  </w:num>
  <w:num w:numId="116">
    <w:abstractNumId w:val="59"/>
  </w:num>
  <w:num w:numId="117">
    <w:abstractNumId w:val="87"/>
  </w:num>
  <w:num w:numId="118">
    <w:abstractNumId w:val="69"/>
  </w:num>
  <w:num w:numId="119">
    <w:abstractNumId w:val="19"/>
  </w:num>
  <w:num w:numId="120">
    <w:abstractNumId w:val="6"/>
  </w:num>
  <w:num w:numId="121">
    <w:abstractNumId w:val="16"/>
  </w:num>
  <w:num w:numId="122">
    <w:abstractNumId w:val="8"/>
  </w:num>
  <w:num w:numId="123">
    <w:abstractNumId w:val="94"/>
  </w:num>
  <w:num w:numId="124">
    <w:abstractNumId w:val="95"/>
  </w:num>
  <w:num w:numId="125">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7"/>
  </w:num>
  <w:num w:numId="127">
    <w:abstractNumId w:val="4"/>
  </w:num>
  <w:num w:numId="128">
    <w:abstractNumId w:val="4"/>
    <w:lvlOverride w:ilvl="0">
      <w:startOverride w:val="1"/>
    </w:lvlOverride>
    <w:lvlOverride w:ilvl="1"/>
    <w:lvlOverride w:ilvl="2"/>
    <w:lvlOverride w:ilvl="3"/>
    <w:lvlOverride w:ilvl="4"/>
    <w:lvlOverride w:ilvl="5"/>
    <w:lvlOverride w:ilvl="6"/>
    <w:lvlOverride w:ilvl="7"/>
    <w:lvlOverride w:ilvl="8"/>
  </w:num>
  <w:num w:numId="129">
    <w:abstractNumId w:val="77"/>
  </w:num>
  <w:num w:numId="130">
    <w:abstractNumId w:val="5"/>
  </w:num>
  <w:num w:numId="1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45"/>
  </w:num>
  <w:num w:numId="133">
    <w:abstractNumId w:val="38"/>
  </w:num>
  <w:num w:numId="134">
    <w:abstractNumId w:val="107"/>
  </w:num>
  <w:num w:numId="135">
    <w:abstractNumId w:val="15"/>
  </w:num>
  <w:num w:numId="136">
    <w:abstractNumId w:val="51"/>
  </w:num>
  <w:num w:numId="137">
    <w:abstractNumId w:val="104"/>
  </w:num>
  <w:num w:numId="138">
    <w:abstractNumId w:val="101"/>
  </w:num>
  <w:num w:numId="139">
    <w:abstractNumId w:val="55"/>
  </w:num>
  <w:numIdMacAtCleanup w:val="139"/>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ranca Sparagna">
    <w15:presenceInfo w15:providerId="None" w15:userId="Franca Sparagna"/>
  </w15:person>
  <w15:person w15:author="SALVATORE VENTO">
    <w15:presenceInfo w15:providerId="None" w15:userId="SALVATORE VENTO"/>
  </w15:person>
  <w15:person w15:author="Segreteria4">
    <w15:presenceInfo w15:providerId="None" w15:userId="Segreteria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efaultTabStop w:val="720"/>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963"/>
    <w:rsid w:val="00006326"/>
    <w:rsid w:val="00006D22"/>
    <w:rsid w:val="00007297"/>
    <w:rsid w:val="00007A5D"/>
    <w:rsid w:val="0001005F"/>
    <w:rsid w:val="00012A06"/>
    <w:rsid w:val="00013A92"/>
    <w:rsid w:val="00017E94"/>
    <w:rsid w:val="00020509"/>
    <w:rsid w:val="00023C4E"/>
    <w:rsid w:val="00027D9F"/>
    <w:rsid w:val="00031A38"/>
    <w:rsid w:val="00040D04"/>
    <w:rsid w:val="00064393"/>
    <w:rsid w:val="00070A49"/>
    <w:rsid w:val="00072F4B"/>
    <w:rsid w:val="00073B8D"/>
    <w:rsid w:val="000842F8"/>
    <w:rsid w:val="000A6EEF"/>
    <w:rsid w:val="000B0A76"/>
    <w:rsid w:val="000B14E5"/>
    <w:rsid w:val="000B4AA8"/>
    <w:rsid w:val="000B658F"/>
    <w:rsid w:val="000C2BE1"/>
    <w:rsid w:val="000C3C52"/>
    <w:rsid w:val="000C4B06"/>
    <w:rsid w:val="000C5EBC"/>
    <w:rsid w:val="000E16B9"/>
    <w:rsid w:val="000E4E4E"/>
    <w:rsid w:val="000E7FA4"/>
    <w:rsid w:val="000F16C2"/>
    <w:rsid w:val="001018FA"/>
    <w:rsid w:val="0011011D"/>
    <w:rsid w:val="001163D5"/>
    <w:rsid w:val="001309CB"/>
    <w:rsid w:val="001317C9"/>
    <w:rsid w:val="00147DB5"/>
    <w:rsid w:val="0015495E"/>
    <w:rsid w:val="001617F3"/>
    <w:rsid w:val="00193CB2"/>
    <w:rsid w:val="001A4691"/>
    <w:rsid w:val="001B11A5"/>
    <w:rsid w:val="001B38FA"/>
    <w:rsid w:val="001B4F3A"/>
    <w:rsid w:val="001C2B67"/>
    <w:rsid w:val="001C6E65"/>
    <w:rsid w:val="001D0A03"/>
    <w:rsid w:val="001D4C92"/>
    <w:rsid w:val="001D5142"/>
    <w:rsid w:val="001E075B"/>
    <w:rsid w:val="001E2268"/>
    <w:rsid w:val="001E302B"/>
    <w:rsid w:val="001E5831"/>
    <w:rsid w:val="001F25BA"/>
    <w:rsid w:val="00207F63"/>
    <w:rsid w:val="00211292"/>
    <w:rsid w:val="00213FE1"/>
    <w:rsid w:val="00221287"/>
    <w:rsid w:val="002227FE"/>
    <w:rsid w:val="0023764C"/>
    <w:rsid w:val="0024106A"/>
    <w:rsid w:val="002505F1"/>
    <w:rsid w:val="00260E27"/>
    <w:rsid w:val="00261A59"/>
    <w:rsid w:val="00267743"/>
    <w:rsid w:val="00270FEA"/>
    <w:rsid w:val="00284C56"/>
    <w:rsid w:val="00285FEA"/>
    <w:rsid w:val="002902A8"/>
    <w:rsid w:val="002A7051"/>
    <w:rsid w:val="002B622D"/>
    <w:rsid w:val="002C4931"/>
    <w:rsid w:val="002C4E72"/>
    <w:rsid w:val="002C5626"/>
    <w:rsid w:val="002E1C9F"/>
    <w:rsid w:val="002E662A"/>
    <w:rsid w:val="002E7DF6"/>
    <w:rsid w:val="002F17EC"/>
    <w:rsid w:val="002F1C32"/>
    <w:rsid w:val="002F208C"/>
    <w:rsid w:val="002F3C38"/>
    <w:rsid w:val="002F58BB"/>
    <w:rsid w:val="00301FC9"/>
    <w:rsid w:val="00305FAA"/>
    <w:rsid w:val="00310CBF"/>
    <w:rsid w:val="00312222"/>
    <w:rsid w:val="003166F4"/>
    <w:rsid w:val="00320C96"/>
    <w:rsid w:val="00321A5B"/>
    <w:rsid w:val="00321C83"/>
    <w:rsid w:val="00344ABE"/>
    <w:rsid w:val="003537D3"/>
    <w:rsid w:val="003762C7"/>
    <w:rsid w:val="003850C6"/>
    <w:rsid w:val="00385F40"/>
    <w:rsid w:val="0039116F"/>
    <w:rsid w:val="00393BCF"/>
    <w:rsid w:val="00396AC7"/>
    <w:rsid w:val="003B20FF"/>
    <w:rsid w:val="003B650F"/>
    <w:rsid w:val="003D5A66"/>
    <w:rsid w:val="003D6D62"/>
    <w:rsid w:val="003E32BB"/>
    <w:rsid w:val="003E3618"/>
    <w:rsid w:val="003F2C86"/>
    <w:rsid w:val="003F4E03"/>
    <w:rsid w:val="003F67D4"/>
    <w:rsid w:val="00400420"/>
    <w:rsid w:val="00400465"/>
    <w:rsid w:val="004064C5"/>
    <w:rsid w:val="004130BB"/>
    <w:rsid w:val="00423E98"/>
    <w:rsid w:val="00430D69"/>
    <w:rsid w:val="004475C5"/>
    <w:rsid w:val="00456446"/>
    <w:rsid w:val="004564F1"/>
    <w:rsid w:val="00456F19"/>
    <w:rsid w:val="0046049D"/>
    <w:rsid w:val="00465268"/>
    <w:rsid w:val="00466D34"/>
    <w:rsid w:val="00471F07"/>
    <w:rsid w:val="00474784"/>
    <w:rsid w:val="004768B2"/>
    <w:rsid w:val="00477537"/>
    <w:rsid w:val="00481EAA"/>
    <w:rsid w:val="00485AD7"/>
    <w:rsid w:val="004907A8"/>
    <w:rsid w:val="00492960"/>
    <w:rsid w:val="00492D59"/>
    <w:rsid w:val="004B3BC7"/>
    <w:rsid w:val="004C477E"/>
    <w:rsid w:val="004D1F16"/>
    <w:rsid w:val="004D466D"/>
    <w:rsid w:val="004D4D47"/>
    <w:rsid w:val="004E4754"/>
    <w:rsid w:val="004F4163"/>
    <w:rsid w:val="00512DF4"/>
    <w:rsid w:val="0051395B"/>
    <w:rsid w:val="00515DF5"/>
    <w:rsid w:val="0051754B"/>
    <w:rsid w:val="005255C0"/>
    <w:rsid w:val="00527A0C"/>
    <w:rsid w:val="005378F8"/>
    <w:rsid w:val="00541DA1"/>
    <w:rsid w:val="005524A9"/>
    <w:rsid w:val="00553A24"/>
    <w:rsid w:val="005635DA"/>
    <w:rsid w:val="00563FD9"/>
    <w:rsid w:val="00572549"/>
    <w:rsid w:val="00580A06"/>
    <w:rsid w:val="0058714C"/>
    <w:rsid w:val="00591F12"/>
    <w:rsid w:val="00593188"/>
    <w:rsid w:val="005948DA"/>
    <w:rsid w:val="00594942"/>
    <w:rsid w:val="00595739"/>
    <w:rsid w:val="005A06AD"/>
    <w:rsid w:val="005A6EE1"/>
    <w:rsid w:val="005B38AB"/>
    <w:rsid w:val="005B5442"/>
    <w:rsid w:val="005C34F0"/>
    <w:rsid w:val="005C4B23"/>
    <w:rsid w:val="005D0616"/>
    <w:rsid w:val="005D0F3A"/>
    <w:rsid w:val="005D442D"/>
    <w:rsid w:val="005D6CA0"/>
    <w:rsid w:val="005E2B89"/>
    <w:rsid w:val="005E7004"/>
    <w:rsid w:val="005F1049"/>
    <w:rsid w:val="00602895"/>
    <w:rsid w:val="00603BBE"/>
    <w:rsid w:val="006049F2"/>
    <w:rsid w:val="00605526"/>
    <w:rsid w:val="006125D4"/>
    <w:rsid w:val="00612FC6"/>
    <w:rsid w:val="00615C0E"/>
    <w:rsid w:val="00616365"/>
    <w:rsid w:val="00621A37"/>
    <w:rsid w:val="00623491"/>
    <w:rsid w:val="0062667F"/>
    <w:rsid w:val="006273BD"/>
    <w:rsid w:val="00636418"/>
    <w:rsid w:val="00652B06"/>
    <w:rsid w:val="00653C40"/>
    <w:rsid w:val="00653D02"/>
    <w:rsid w:val="00665B6B"/>
    <w:rsid w:val="006701CE"/>
    <w:rsid w:val="00676F2D"/>
    <w:rsid w:val="00682396"/>
    <w:rsid w:val="00690BF2"/>
    <w:rsid w:val="00691437"/>
    <w:rsid w:val="0069155E"/>
    <w:rsid w:val="0069594A"/>
    <w:rsid w:val="00695D0E"/>
    <w:rsid w:val="0069639F"/>
    <w:rsid w:val="00696E40"/>
    <w:rsid w:val="006B327B"/>
    <w:rsid w:val="006C59B4"/>
    <w:rsid w:val="006D1666"/>
    <w:rsid w:val="006D64E5"/>
    <w:rsid w:val="006E6896"/>
    <w:rsid w:val="006F244C"/>
    <w:rsid w:val="00705CC2"/>
    <w:rsid w:val="00706F45"/>
    <w:rsid w:val="00710C90"/>
    <w:rsid w:val="00724E0E"/>
    <w:rsid w:val="007276AA"/>
    <w:rsid w:val="00731854"/>
    <w:rsid w:val="00733D8D"/>
    <w:rsid w:val="00735D65"/>
    <w:rsid w:val="007469B5"/>
    <w:rsid w:val="00756CBF"/>
    <w:rsid w:val="00771A33"/>
    <w:rsid w:val="00772A9E"/>
    <w:rsid w:val="00780478"/>
    <w:rsid w:val="0078310F"/>
    <w:rsid w:val="00787326"/>
    <w:rsid w:val="0079369F"/>
    <w:rsid w:val="007960AB"/>
    <w:rsid w:val="007A0497"/>
    <w:rsid w:val="007A69E5"/>
    <w:rsid w:val="007B572F"/>
    <w:rsid w:val="007C305E"/>
    <w:rsid w:val="007C539A"/>
    <w:rsid w:val="007E2365"/>
    <w:rsid w:val="007E356B"/>
    <w:rsid w:val="007E6078"/>
    <w:rsid w:val="007F3212"/>
    <w:rsid w:val="007F590B"/>
    <w:rsid w:val="00806FFF"/>
    <w:rsid w:val="008072BE"/>
    <w:rsid w:val="008111B5"/>
    <w:rsid w:val="00815012"/>
    <w:rsid w:val="00817A0C"/>
    <w:rsid w:val="00823913"/>
    <w:rsid w:val="00845F3D"/>
    <w:rsid w:val="00862615"/>
    <w:rsid w:val="00864392"/>
    <w:rsid w:val="00870987"/>
    <w:rsid w:val="0087251D"/>
    <w:rsid w:val="0088682E"/>
    <w:rsid w:val="008926AA"/>
    <w:rsid w:val="008A2D3A"/>
    <w:rsid w:val="008C20FA"/>
    <w:rsid w:val="008D04C4"/>
    <w:rsid w:val="008E0E5C"/>
    <w:rsid w:val="008E797D"/>
    <w:rsid w:val="008F0704"/>
    <w:rsid w:val="008F0A2E"/>
    <w:rsid w:val="008F1036"/>
    <w:rsid w:val="008F6371"/>
    <w:rsid w:val="00912292"/>
    <w:rsid w:val="00916993"/>
    <w:rsid w:val="00930C3A"/>
    <w:rsid w:val="00944003"/>
    <w:rsid w:val="00944968"/>
    <w:rsid w:val="00947D9B"/>
    <w:rsid w:val="0096442C"/>
    <w:rsid w:val="00971D7F"/>
    <w:rsid w:val="0097315C"/>
    <w:rsid w:val="00973423"/>
    <w:rsid w:val="0097346D"/>
    <w:rsid w:val="0097618C"/>
    <w:rsid w:val="0097795E"/>
    <w:rsid w:val="00990504"/>
    <w:rsid w:val="009A5A81"/>
    <w:rsid w:val="009A7F0B"/>
    <w:rsid w:val="009B26D7"/>
    <w:rsid w:val="009C1983"/>
    <w:rsid w:val="00A03FCC"/>
    <w:rsid w:val="00A05330"/>
    <w:rsid w:val="00A12703"/>
    <w:rsid w:val="00A25B68"/>
    <w:rsid w:val="00A313BD"/>
    <w:rsid w:val="00A34949"/>
    <w:rsid w:val="00A56184"/>
    <w:rsid w:val="00A768D7"/>
    <w:rsid w:val="00AA03AF"/>
    <w:rsid w:val="00AA3C4A"/>
    <w:rsid w:val="00AA5D50"/>
    <w:rsid w:val="00AA6014"/>
    <w:rsid w:val="00AA694A"/>
    <w:rsid w:val="00AB42EA"/>
    <w:rsid w:val="00AB5FA9"/>
    <w:rsid w:val="00AC075E"/>
    <w:rsid w:val="00AD2BCA"/>
    <w:rsid w:val="00AD4B9F"/>
    <w:rsid w:val="00AD76E4"/>
    <w:rsid w:val="00B04941"/>
    <w:rsid w:val="00B054AA"/>
    <w:rsid w:val="00B11247"/>
    <w:rsid w:val="00B13016"/>
    <w:rsid w:val="00B14943"/>
    <w:rsid w:val="00B41310"/>
    <w:rsid w:val="00B4546B"/>
    <w:rsid w:val="00B5155A"/>
    <w:rsid w:val="00B56D92"/>
    <w:rsid w:val="00B6512A"/>
    <w:rsid w:val="00B67D6C"/>
    <w:rsid w:val="00B70513"/>
    <w:rsid w:val="00B870C4"/>
    <w:rsid w:val="00B87E3E"/>
    <w:rsid w:val="00B9393F"/>
    <w:rsid w:val="00B961B8"/>
    <w:rsid w:val="00BA0979"/>
    <w:rsid w:val="00BA3E57"/>
    <w:rsid w:val="00BB3295"/>
    <w:rsid w:val="00BB7585"/>
    <w:rsid w:val="00BC0A46"/>
    <w:rsid w:val="00BC544D"/>
    <w:rsid w:val="00BC6EF4"/>
    <w:rsid w:val="00BF048F"/>
    <w:rsid w:val="00BF293B"/>
    <w:rsid w:val="00BF4D1C"/>
    <w:rsid w:val="00BF6125"/>
    <w:rsid w:val="00C02005"/>
    <w:rsid w:val="00C02806"/>
    <w:rsid w:val="00C0439C"/>
    <w:rsid w:val="00C21CDF"/>
    <w:rsid w:val="00C43A72"/>
    <w:rsid w:val="00C47BC5"/>
    <w:rsid w:val="00C5046F"/>
    <w:rsid w:val="00C557E0"/>
    <w:rsid w:val="00C66766"/>
    <w:rsid w:val="00C7248D"/>
    <w:rsid w:val="00C72FD4"/>
    <w:rsid w:val="00C852FD"/>
    <w:rsid w:val="00CA06BE"/>
    <w:rsid w:val="00CA1945"/>
    <w:rsid w:val="00CB65A4"/>
    <w:rsid w:val="00CC29FB"/>
    <w:rsid w:val="00CC485F"/>
    <w:rsid w:val="00CC60F4"/>
    <w:rsid w:val="00CD5DE5"/>
    <w:rsid w:val="00CE58BF"/>
    <w:rsid w:val="00CF03D9"/>
    <w:rsid w:val="00CF1C8D"/>
    <w:rsid w:val="00CF4963"/>
    <w:rsid w:val="00D029E3"/>
    <w:rsid w:val="00D143CA"/>
    <w:rsid w:val="00D27E61"/>
    <w:rsid w:val="00D42E56"/>
    <w:rsid w:val="00D43656"/>
    <w:rsid w:val="00D445D1"/>
    <w:rsid w:val="00D449CB"/>
    <w:rsid w:val="00D46D13"/>
    <w:rsid w:val="00D46E63"/>
    <w:rsid w:val="00D56A74"/>
    <w:rsid w:val="00D66538"/>
    <w:rsid w:val="00D706AE"/>
    <w:rsid w:val="00D731B0"/>
    <w:rsid w:val="00D73A03"/>
    <w:rsid w:val="00D75439"/>
    <w:rsid w:val="00D93AA9"/>
    <w:rsid w:val="00D97661"/>
    <w:rsid w:val="00DA21C6"/>
    <w:rsid w:val="00DB2269"/>
    <w:rsid w:val="00DB3558"/>
    <w:rsid w:val="00DB4337"/>
    <w:rsid w:val="00DB43F7"/>
    <w:rsid w:val="00DB4411"/>
    <w:rsid w:val="00DB60C8"/>
    <w:rsid w:val="00DB6E86"/>
    <w:rsid w:val="00DD1487"/>
    <w:rsid w:val="00DE526F"/>
    <w:rsid w:val="00DF0CB6"/>
    <w:rsid w:val="00DF56FF"/>
    <w:rsid w:val="00E11051"/>
    <w:rsid w:val="00E26E9F"/>
    <w:rsid w:val="00E36921"/>
    <w:rsid w:val="00E41C73"/>
    <w:rsid w:val="00E473FA"/>
    <w:rsid w:val="00E47654"/>
    <w:rsid w:val="00E50137"/>
    <w:rsid w:val="00E508FF"/>
    <w:rsid w:val="00E53B31"/>
    <w:rsid w:val="00E54695"/>
    <w:rsid w:val="00E56725"/>
    <w:rsid w:val="00E63110"/>
    <w:rsid w:val="00E67AA3"/>
    <w:rsid w:val="00E7778C"/>
    <w:rsid w:val="00E81ACC"/>
    <w:rsid w:val="00E85C81"/>
    <w:rsid w:val="00E9223D"/>
    <w:rsid w:val="00E927BF"/>
    <w:rsid w:val="00E96EB1"/>
    <w:rsid w:val="00EA241D"/>
    <w:rsid w:val="00EA39CA"/>
    <w:rsid w:val="00EA51F4"/>
    <w:rsid w:val="00EB595B"/>
    <w:rsid w:val="00EF0E20"/>
    <w:rsid w:val="00F0618D"/>
    <w:rsid w:val="00F27BF6"/>
    <w:rsid w:val="00F359E6"/>
    <w:rsid w:val="00F40C66"/>
    <w:rsid w:val="00F41BB3"/>
    <w:rsid w:val="00F52D69"/>
    <w:rsid w:val="00F54287"/>
    <w:rsid w:val="00F650B8"/>
    <w:rsid w:val="00F729DB"/>
    <w:rsid w:val="00F85B30"/>
    <w:rsid w:val="00F91C38"/>
    <w:rsid w:val="00FA4BF6"/>
    <w:rsid w:val="00FB0105"/>
    <w:rsid w:val="00FB65A5"/>
    <w:rsid w:val="00FC57C3"/>
    <w:rsid w:val="00FC5FFF"/>
    <w:rsid w:val="00FD3354"/>
    <w:rsid w:val="00FD4CF3"/>
    <w:rsid w:val="00FD5984"/>
    <w:rsid w:val="00FE3A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9DCC2D"/>
  <w15:docId w15:val="{2091ADDA-72F7-4140-B53F-A9F72F8AC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A34949"/>
    <w:rPr>
      <w:rFonts w:ascii="Calibri" w:eastAsia="Calibri" w:hAnsi="Calibri" w:cs="Calibri"/>
      <w:lang w:val="it-IT"/>
    </w:rPr>
  </w:style>
  <w:style w:type="paragraph" w:styleId="Titolo1">
    <w:name w:val="heading 1"/>
    <w:basedOn w:val="Normale"/>
    <w:link w:val="Titolo1Carattere"/>
    <w:uiPriority w:val="1"/>
    <w:qFormat/>
    <w:pPr>
      <w:ind w:left="350"/>
      <w:outlineLvl w:val="0"/>
    </w:pPr>
    <w:rPr>
      <w:rFonts w:ascii="Calibri Light" w:eastAsia="Calibri Light" w:hAnsi="Calibri Light" w:cs="Calibri Light"/>
      <w:sz w:val="32"/>
      <w:szCs w:val="32"/>
    </w:rPr>
  </w:style>
  <w:style w:type="paragraph" w:styleId="Titolo2">
    <w:name w:val="heading 2"/>
    <w:basedOn w:val="Normale"/>
    <w:link w:val="Titolo2Carattere"/>
    <w:uiPriority w:val="9"/>
    <w:qFormat/>
    <w:pPr>
      <w:ind w:left="1221" w:hanging="709"/>
      <w:outlineLvl w:val="1"/>
    </w:pPr>
    <w:rPr>
      <w:rFonts w:ascii="Calibri Light" w:eastAsia="Calibri Light" w:hAnsi="Calibri Light" w:cs="Calibri Light"/>
      <w:sz w:val="30"/>
      <w:szCs w:val="30"/>
    </w:rPr>
  </w:style>
  <w:style w:type="paragraph" w:styleId="Titolo3">
    <w:name w:val="heading 3"/>
    <w:basedOn w:val="Normale"/>
    <w:link w:val="Titolo3Carattere"/>
    <w:qFormat/>
    <w:pPr>
      <w:ind w:left="508"/>
      <w:outlineLvl w:val="2"/>
    </w:pPr>
    <w:rPr>
      <w:rFonts w:ascii="Calibri Light" w:eastAsia="Calibri Light" w:hAnsi="Calibri Light" w:cs="Calibri Light"/>
      <w:sz w:val="28"/>
      <w:szCs w:val="28"/>
    </w:rPr>
  </w:style>
  <w:style w:type="paragraph" w:styleId="Titolo4">
    <w:name w:val="heading 4"/>
    <w:basedOn w:val="Normale"/>
    <w:uiPriority w:val="1"/>
    <w:qFormat/>
    <w:pPr>
      <w:ind w:left="513"/>
      <w:outlineLvl w:val="3"/>
    </w:pPr>
    <w:rPr>
      <w:rFonts w:ascii="Calibri Light" w:eastAsia="Calibri Light" w:hAnsi="Calibri Light" w:cs="Calibri Light"/>
      <w:i/>
      <w:iCs/>
      <w:sz w:val="28"/>
      <w:szCs w:val="28"/>
    </w:rPr>
  </w:style>
  <w:style w:type="paragraph" w:styleId="Titolo5">
    <w:name w:val="heading 5"/>
    <w:basedOn w:val="Normale"/>
    <w:uiPriority w:val="1"/>
    <w:qFormat/>
    <w:pPr>
      <w:ind w:left="214"/>
      <w:outlineLvl w:val="4"/>
    </w:pPr>
    <w:rPr>
      <w:rFonts w:ascii="Calibri Light" w:eastAsia="Calibri Light" w:hAnsi="Calibri Light" w:cs="Calibri Light"/>
      <w:sz w:val="26"/>
      <w:szCs w:val="26"/>
    </w:rPr>
  </w:style>
  <w:style w:type="paragraph" w:styleId="Titolo6">
    <w:name w:val="heading 6"/>
    <w:basedOn w:val="Normale"/>
    <w:uiPriority w:val="1"/>
    <w:qFormat/>
    <w:pPr>
      <w:spacing w:before="187"/>
      <w:ind w:left="20"/>
      <w:outlineLvl w:val="5"/>
    </w:pPr>
    <w:rPr>
      <w:rFonts w:ascii="Arial" w:eastAsia="Arial" w:hAnsi="Arial" w:cs="Arial"/>
      <w:b/>
      <w:bCs/>
      <w:sz w:val="24"/>
      <w:szCs w:val="24"/>
    </w:rPr>
  </w:style>
  <w:style w:type="paragraph" w:styleId="Titolo7">
    <w:name w:val="heading 7"/>
    <w:basedOn w:val="Normale"/>
    <w:uiPriority w:val="1"/>
    <w:qFormat/>
    <w:pPr>
      <w:ind w:left="214"/>
      <w:outlineLvl w:val="6"/>
    </w:pPr>
    <w:rPr>
      <w:rFonts w:ascii="Calibri Light" w:eastAsia="Calibri Light" w:hAnsi="Calibri Light" w:cs="Calibri Light"/>
      <w:sz w:val="24"/>
      <w:szCs w:val="24"/>
    </w:rPr>
  </w:style>
  <w:style w:type="paragraph" w:styleId="Titolo8">
    <w:name w:val="heading 8"/>
    <w:basedOn w:val="Normale"/>
    <w:uiPriority w:val="1"/>
    <w:qFormat/>
    <w:pPr>
      <w:ind w:left="1931"/>
      <w:outlineLvl w:val="7"/>
    </w:pPr>
    <w:rPr>
      <w:b/>
      <w:bCs/>
    </w:rPr>
  </w:style>
  <w:style w:type="paragraph" w:styleId="Titolo9">
    <w:name w:val="heading 9"/>
    <w:basedOn w:val="Normale"/>
    <w:uiPriority w:val="1"/>
    <w:qFormat/>
    <w:pPr>
      <w:ind w:left="385"/>
      <w:jc w:val="both"/>
      <w:outlineLvl w:val="8"/>
    </w:pPr>
    <w:rPr>
      <w:b/>
      <w:bC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1"/>
    <w:qFormat/>
    <w:pPr>
      <w:spacing w:before="244"/>
      <w:ind w:left="1233" w:hanging="721"/>
    </w:pPr>
    <w:rPr>
      <w:rFonts w:ascii="Calibri Light" w:eastAsia="Calibri Light" w:hAnsi="Calibri Light" w:cs="Calibri Light"/>
      <w:sz w:val="20"/>
      <w:szCs w:val="20"/>
    </w:rPr>
  </w:style>
  <w:style w:type="paragraph" w:styleId="Sommario2">
    <w:name w:val="toc 2"/>
    <w:basedOn w:val="Normale"/>
    <w:uiPriority w:val="1"/>
    <w:qFormat/>
    <w:pPr>
      <w:spacing w:before="244"/>
      <w:ind w:left="513"/>
    </w:pPr>
    <w:rPr>
      <w:rFonts w:ascii="Calibri Light" w:eastAsia="Calibri Light" w:hAnsi="Calibri Light" w:cs="Calibri Light"/>
      <w:i/>
      <w:iCs/>
      <w:sz w:val="20"/>
      <w:szCs w:val="20"/>
    </w:rPr>
  </w:style>
  <w:style w:type="paragraph" w:styleId="Corpotesto">
    <w:name w:val="Body Text"/>
    <w:aliases w:val="Corpo del testo"/>
    <w:basedOn w:val="Normale"/>
    <w:link w:val="CorpotestoCarattere2"/>
    <w:uiPriority w:val="1"/>
    <w:qFormat/>
  </w:style>
  <w:style w:type="paragraph" w:styleId="Paragrafoelenco">
    <w:name w:val="List Paragraph"/>
    <w:basedOn w:val="Normale"/>
    <w:uiPriority w:val="1"/>
    <w:qFormat/>
    <w:pPr>
      <w:ind w:left="1221" w:hanging="360"/>
    </w:pPr>
  </w:style>
  <w:style w:type="paragraph" w:customStyle="1" w:styleId="TableParagraph">
    <w:name w:val="Table Paragraph"/>
    <w:basedOn w:val="Normale"/>
    <w:uiPriority w:val="1"/>
    <w:qFormat/>
    <w:rPr>
      <w:rFonts w:ascii="Arial MT" w:eastAsia="Arial MT" w:hAnsi="Arial MT" w:cs="Arial MT"/>
    </w:rPr>
  </w:style>
  <w:style w:type="paragraph" w:styleId="NormaleWeb">
    <w:name w:val="Normal (Web)"/>
    <w:basedOn w:val="Normale"/>
    <w:uiPriority w:val="99"/>
    <w:unhideWhenUsed/>
    <w:rsid w:val="001F25BA"/>
    <w:pPr>
      <w:widowControl/>
      <w:autoSpaceDE/>
      <w:autoSpaceDN/>
      <w:spacing w:before="100" w:beforeAutospacing="1" w:after="100" w:afterAutospacing="1"/>
    </w:pPr>
    <w:rPr>
      <w:rFonts w:ascii="Times New Roman" w:eastAsiaTheme="minorEastAsia" w:hAnsi="Times New Roman" w:cs="Times New Roman"/>
      <w:sz w:val="24"/>
      <w:szCs w:val="24"/>
      <w:lang w:eastAsia="it-IT"/>
    </w:rPr>
  </w:style>
  <w:style w:type="paragraph" w:styleId="Titolo">
    <w:name w:val="Title"/>
    <w:basedOn w:val="Normale"/>
    <w:next w:val="Normale"/>
    <w:link w:val="TitoloCarattere"/>
    <w:uiPriority w:val="99"/>
    <w:qFormat/>
    <w:rsid w:val="00AB5FA9"/>
    <w:pPr>
      <w:widowControl/>
      <w:autoSpaceDE/>
      <w:autoSpaceDN/>
      <w:contextualSpacing/>
      <w:jc w:val="both"/>
    </w:pPr>
    <w:rPr>
      <w:rFonts w:ascii="Arial Black" w:eastAsiaTheme="majorEastAsia" w:hAnsi="Arial Black" w:cstheme="majorBidi"/>
      <w:spacing w:val="-10"/>
      <w:kern w:val="28"/>
      <w:sz w:val="40"/>
      <w:szCs w:val="56"/>
    </w:rPr>
  </w:style>
  <w:style w:type="character" w:customStyle="1" w:styleId="TitoloCarattere">
    <w:name w:val="Titolo Carattere"/>
    <w:basedOn w:val="Carpredefinitoparagrafo"/>
    <w:link w:val="Titolo"/>
    <w:uiPriority w:val="99"/>
    <w:rsid w:val="00AB5FA9"/>
    <w:rPr>
      <w:rFonts w:ascii="Arial Black" w:eastAsiaTheme="majorEastAsia" w:hAnsi="Arial Black" w:cstheme="majorBidi"/>
      <w:spacing w:val="-10"/>
      <w:kern w:val="28"/>
      <w:sz w:val="40"/>
      <w:szCs w:val="56"/>
      <w:lang w:val="it-IT"/>
    </w:rPr>
  </w:style>
  <w:style w:type="character" w:styleId="Collegamentoipertestuale">
    <w:name w:val="Hyperlink"/>
    <w:basedOn w:val="Carpredefinitoparagrafo"/>
    <w:uiPriority w:val="99"/>
    <w:unhideWhenUsed/>
    <w:rsid w:val="00AB5FA9"/>
    <w:rPr>
      <w:color w:val="0000FF" w:themeColor="hyperlink"/>
      <w:u w:val="single"/>
    </w:rPr>
  </w:style>
  <w:style w:type="table" w:styleId="Grigliatabella">
    <w:name w:val="Table Grid"/>
    <w:basedOn w:val="Tabellanormale"/>
    <w:uiPriority w:val="59"/>
    <w:rsid w:val="00706F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260E27"/>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60E27"/>
    <w:rPr>
      <w:rFonts w:ascii="Segoe UI" w:eastAsia="Calibri" w:hAnsi="Segoe UI" w:cs="Segoe UI"/>
      <w:sz w:val="18"/>
      <w:szCs w:val="18"/>
      <w:lang w:val="it-IT"/>
    </w:rPr>
  </w:style>
  <w:style w:type="paragraph" w:styleId="Intestazione">
    <w:name w:val="header"/>
    <w:basedOn w:val="Normale"/>
    <w:link w:val="IntestazioneCarattere"/>
    <w:uiPriority w:val="99"/>
    <w:unhideWhenUsed/>
    <w:rsid w:val="00973423"/>
    <w:pPr>
      <w:tabs>
        <w:tab w:val="center" w:pos="4819"/>
        <w:tab w:val="right" w:pos="9638"/>
      </w:tabs>
    </w:pPr>
  </w:style>
  <w:style w:type="character" w:customStyle="1" w:styleId="IntestazioneCarattere">
    <w:name w:val="Intestazione Carattere"/>
    <w:basedOn w:val="Carpredefinitoparagrafo"/>
    <w:link w:val="Intestazione"/>
    <w:uiPriority w:val="99"/>
    <w:rsid w:val="00973423"/>
    <w:rPr>
      <w:rFonts w:ascii="Calibri" w:eastAsia="Calibri" w:hAnsi="Calibri" w:cs="Calibri"/>
      <w:lang w:val="it-IT"/>
    </w:rPr>
  </w:style>
  <w:style w:type="paragraph" w:styleId="Pidipagina">
    <w:name w:val="footer"/>
    <w:basedOn w:val="Normale"/>
    <w:link w:val="PidipaginaCarattere"/>
    <w:uiPriority w:val="99"/>
    <w:unhideWhenUsed/>
    <w:rsid w:val="00973423"/>
    <w:pPr>
      <w:tabs>
        <w:tab w:val="center" w:pos="4819"/>
        <w:tab w:val="right" w:pos="9638"/>
      </w:tabs>
    </w:pPr>
  </w:style>
  <w:style w:type="character" w:customStyle="1" w:styleId="PidipaginaCarattere">
    <w:name w:val="Piè di pagina Carattere"/>
    <w:basedOn w:val="Carpredefinitoparagrafo"/>
    <w:link w:val="Pidipagina"/>
    <w:uiPriority w:val="99"/>
    <w:rsid w:val="00973423"/>
    <w:rPr>
      <w:rFonts w:ascii="Calibri" w:eastAsia="Calibri" w:hAnsi="Calibri" w:cs="Calibri"/>
      <w:lang w:val="it-IT"/>
    </w:rPr>
  </w:style>
  <w:style w:type="table" w:customStyle="1" w:styleId="TableGrid">
    <w:name w:val="TableGrid"/>
    <w:rsid w:val="00862615"/>
    <w:pPr>
      <w:widowControl/>
      <w:autoSpaceDE/>
      <w:autoSpaceDN/>
    </w:pPr>
    <w:rPr>
      <w:rFonts w:eastAsiaTheme="minorEastAsia"/>
      <w:lang w:val="it-IT" w:eastAsia="it-IT"/>
    </w:rPr>
    <w:tblPr>
      <w:tblCellMar>
        <w:top w:w="0" w:type="dxa"/>
        <w:left w:w="0" w:type="dxa"/>
        <w:bottom w:w="0" w:type="dxa"/>
        <w:right w:w="0" w:type="dxa"/>
      </w:tblCellMar>
    </w:tblPr>
  </w:style>
  <w:style w:type="paragraph" w:customStyle="1" w:styleId="Default">
    <w:name w:val="Default"/>
    <w:uiPriority w:val="99"/>
    <w:rsid w:val="00DE526F"/>
    <w:pPr>
      <w:widowControl/>
      <w:adjustRightInd w:val="0"/>
    </w:pPr>
    <w:rPr>
      <w:rFonts w:ascii="Calibri" w:hAnsi="Calibri" w:cs="Calibri"/>
      <w:color w:val="000000"/>
      <w:sz w:val="24"/>
      <w:szCs w:val="24"/>
      <w:lang w:val="it-IT"/>
    </w:rPr>
  </w:style>
  <w:style w:type="table" w:customStyle="1" w:styleId="Grigliatabella1">
    <w:name w:val="Griglia tabella1"/>
    <w:basedOn w:val="Tabellanormale"/>
    <w:next w:val="Grigliatabella"/>
    <w:uiPriority w:val="59"/>
    <w:rsid w:val="00312222"/>
    <w:pPr>
      <w:widowControl/>
      <w:autoSpaceDE/>
      <w:autoSpaceDN/>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
    <w:name w:val="Nessun elenco1"/>
    <w:next w:val="Nessunelenco"/>
    <w:uiPriority w:val="99"/>
    <w:semiHidden/>
    <w:unhideWhenUsed/>
    <w:rsid w:val="001D4C92"/>
  </w:style>
  <w:style w:type="character" w:customStyle="1" w:styleId="Titolo2Carattere">
    <w:name w:val="Titolo 2 Carattere"/>
    <w:basedOn w:val="Carpredefinitoparagrafo"/>
    <w:link w:val="Titolo2"/>
    <w:uiPriority w:val="9"/>
    <w:rsid w:val="001D4C92"/>
    <w:rPr>
      <w:rFonts w:ascii="Calibri Light" w:eastAsia="Calibri Light" w:hAnsi="Calibri Light" w:cs="Calibri Light"/>
      <w:sz w:val="30"/>
      <w:szCs w:val="30"/>
      <w:lang w:val="it-IT"/>
    </w:rPr>
  </w:style>
  <w:style w:type="character" w:customStyle="1" w:styleId="Titolo3Carattere">
    <w:name w:val="Titolo 3 Carattere"/>
    <w:basedOn w:val="Carpredefinitoparagrafo"/>
    <w:link w:val="Titolo3"/>
    <w:rsid w:val="001D4C92"/>
    <w:rPr>
      <w:rFonts w:ascii="Calibri Light" w:eastAsia="Calibri Light" w:hAnsi="Calibri Light" w:cs="Calibri Light"/>
      <w:sz w:val="28"/>
      <w:szCs w:val="28"/>
      <w:lang w:val="it-IT"/>
    </w:rPr>
  </w:style>
  <w:style w:type="character" w:customStyle="1" w:styleId="Titolo1Carattere">
    <w:name w:val="Titolo 1 Carattere"/>
    <w:basedOn w:val="Carpredefinitoparagrafo"/>
    <w:link w:val="Titolo1"/>
    <w:uiPriority w:val="1"/>
    <w:rsid w:val="001D4C92"/>
    <w:rPr>
      <w:rFonts w:ascii="Calibri Light" w:eastAsia="Calibri Light" w:hAnsi="Calibri Light" w:cs="Calibri Light"/>
      <w:sz w:val="32"/>
      <w:szCs w:val="32"/>
      <w:lang w:val="it-IT"/>
    </w:rPr>
  </w:style>
  <w:style w:type="character" w:styleId="Collegamentovisitato">
    <w:name w:val="FollowedHyperlink"/>
    <w:uiPriority w:val="99"/>
    <w:semiHidden/>
    <w:unhideWhenUsed/>
    <w:rsid w:val="001D4C92"/>
    <w:rPr>
      <w:color w:val="800080"/>
      <w:u w:val="single"/>
    </w:rPr>
  </w:style>
  <w:style w:type="character" w:styleId="Enfasicorsivo">
    <w:name w:val="Emphasis"/>
    <w:uiPriority w:val="20"/>
    <w:qFormat/>
    <w:rsid w:val="001D4C92"/>
    <w:rPr>
      <w:b w:val="0"/>
      <w:bCs w:val="0"/>
      <w:i/>
      <w:iCs/>
    </w:rPr>
  </w:style>
  <w:style w:type="paragraph" w:styleId="PreformattatoHTML">
    <w:name w:val="HTML Preformatted"/>
    <w:basedOn w:val="Normale"/>
    <w:link w:val="PreformattatoHTMLCarattere"/>
    <w:semiHidden/>
    <w:unhideWhenUsed/>
    <w:rsid w:val="001D4C9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semiHidden/>
    <w:rsid w:val="001D4C92"/>
    <w:rPr>
      <w:rFonts w:ascii="Courier New" w:eastAsia="Times New Roman" w:hAnsi="Courier New" w:cs="Courier New"/>
      <w:sz w:val="20"/>
      <w:szCs w:val="20"/>
      <w:lang w:val="it-IT" w:eastAsia="it-IT"/>
    </w:rPr>
  </w:style>
  <w:style w:type="paragraph" w:styleId="Testonotaapidipagina">
    <w:name w:val="footnote text"/>
    <w:basedOn w:val="Normale"/>
    <w:link w:val="TestonotaapidipaginaCarattere"/>
    <w:uiPriority w:val="99"/>
    <w:semiHidden/>
    <w:unhideWhenUsed/>
    <w:rsid w:val="001D4C92"/>
    <w:pPr>
      <w:widowControl/>
      <w:autoSpaceDE/>
      <w:autoSpaceDN/>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1D4C92"/>
    <w:rPr>
      <w:rFonts w:ascii="Times New Roman" w:eastAsia="Times New Roman" w:hAnsi="Times New Roman" w:cs="Times New Roman"/>
      <w:sz w:val="20"/>
      <w:szCs w:val="20"/>
      <w:lang w:val="it-IT" w:eastAsia="it-IT"/>
    </w:rPr>
  </w:style>
  <w:style w:type="character" w:customStyle="1" w:styleId="CorpotestoCarattere2">
    <w:name w:val="Corpo testo Carattere2"/>
    <w:aliases w:val="Corpo del testo Carattere"/>
    <w:link w:val="Corpotesto"/>
    <w:uiPriority w:val="1"/>
    <w:locked/>
    <w:rsid w:val="001D4C92"/>
    <w:rPr>
      <w:rFonts w:ascii="Calibri" w:eastAsia="Calibri" w:hAnsi="Calibri" w:cs="Calibri"/>
      <w:lang w:val="it-IT"/>
    </w:rPr>
  </w:style>
  <w:style w:type="character" w:customStyle="1" w:styleId="CorpotestoCarattere">
    <w:name w:val="Corpo testo Carattere"/>
    <w:aliases w:val="Corpo del testo Carattere1"/>
    <w:basedOn w:val="Carpredefinitoparagrafo"/>
    <w:uiPriority w:val="1"/>
    <w:semiHidden/>
    <w:rsid w:val="001D4C92"/>
    <w:rPr>
      <w:rFonts w:ascii="Cambria" w:eastAsia="MS ??" w:hAnsi="Cambria" w:cs="Times New Roman"/>
      <w:sz w:val="24"/>
      <w:szCs w:val="24"/>
      <w:lang w:val="it-IT" w:eastAsia="it-IT"/>
    </w:rPr>
  </w:style>
  <w:style w:type="paragraph" w:styleId="Corpodeltesto2">
    <w:name w:val="Body Text 2"/>
    <w:basedOn w:val="Normale"/>
    <w:link w:val="Corpodeltesto2Carattere"/>
    <w:uiPriority w:val="99"/>
    <w:semiHidden/>
    <w:unhideWhenUsed/>
    <w:rsid w:val="001D4C92"/>
    <w:pPr>
      <w:widowControl/>
      <w:autoSpaceDE/>
      <w:autoSpaceDN/>
      <w:spacing w:after="120" w:line="480" w:lineRule="auto"/>
    </w:pPr>
    <w:rPr>
      <w:rFonts w:ascii="Times New Roman" w:eastAsia="Times New Roman" w:hAnsi="Times New Roman" w:cs="Times New Roman"/>
      <w:sz w:val="24"/>
      <w:szCs w:val="24"/>
      <w:lang w:val="x-none" w:eastAsia="x-none"/>
    </w:rPr>
  </w:style>
  <w:style w:type="character" w:customStyle="1" w:styleId="Corpodeltesto2Carattere">
    <w:name w:val="Corpo del testo 2 Carattere"/>
    <w:basedOn w:val="Carpredefinitoparagrafo"/>
    <w:link w:val="Corpodeltesto2"/>
    <w:uiPriority w:val="99"/>
    <w:semiHidden/>
    <w:rsid w:val="001D4C92"/>
    <w:rPr>
      <w:rFonts w:ascii="Times New Roman" w:eastAsia="Times New Roman" w:hAnsi="Times New Roman" w:cs="Times New Roman"/>
      <w:sz w:val="24"/>
      <w:szCs w:val="24"/>
      <w:lang w:val="x-none" w:eastAsia="x-none"/>
    </w:rPr>
  </w:style>
  <w:style w:type="character" w:customStyle="1" w:styleId="NessunaspaziaturaCarattere">
    <w:name w:val="Nessuna spaziatura Carattere"/>
    <w:link w:val="Nessunaspaziatura"/>
    <w:uiPriority w:val="99"/>
    <w:locked/>
    <w:rsid w:val="001D4C92"/>
    <w:rPr>
      <w:rFonts w:ascii="Calibri" w:eastAsia="Times New Roman" w:hAnsi="Calibri" w:cs="Calibri"/>
    </w:rPr>
  </w:style>
  <w:style w:type="paragraph" w:styleId="Nessunaspaziatura">
    <w:name w:val="No Spacing"/>
    <w:link w:val="NessunaspaziaturaCarattere"/>
    <w:uiPriority w:val="99"/>
    <w:qFormat/>
    <w:rsid w:val="001D4C92"/>
    <w:pPr>
      <w:widowControl/>
      <w:autoSpaceDE/>
      <w:autoSpaceDN/>
    </w:pPr>
    <w:rPr>
      <w:rFonts w:ascii="Calibri" w:eastAsia="Times New Roman" w:hAnsi="Calibri" w:cs="Calibri"/>
    </w:rPr>
  </w:style>
  <w:style w:type="paragraph" w:styleId="Titolosommario">
    <w:name w:val="TOC Heading"/>
    <w:basedOn w:val="Titolo1"/>
    <w:next w:val="Normale"/>
    <w:uiPriority w:val="39"/>
    <w:semiHidden/>
    <w:unhideWhenUsed/>
    <w:qFormat/>
    <w:rsid w:val="001D4C92"/>
    <w:pPr>
      <w:keepNext/>
      <w:keepLines/>
      <w:widowControl/>
      <w:autoSpaceDE/>
      <w:autoSpaceDN/>
      <w:spacing w:before="480" w:line="276" w:lineRule="auto"/>
      <w:ind w:left="0"/>
      <w:outlineLvl w:val="9"/>
    </w:pPr>
    <w:rPr>
      <w:rFonts w:ascii="Cambria" w:eastAsia="Times New Roman" w:hAnsi="Cambria" w:cs="Times New Roman"/>
      <w:b/>
      <w:bCs/>
      <w:color w:val="365F91"/>
      <w:sz w:val="28"/>
      <w:szCs w:val="28"/>
      <w:lang w:val="x-none"/>
    </w:rPr>
  </w:style>
  <w:style w:type="paragraph" w:customStyle="1" w:styleId="Paragrafoelenco1">
    <w:name w:val="Paragrafo elenco1"/>
    <w:basedOn w:val="Normale"/>
    <w:uiPriority w:val="99"/>
    <w:rsid w:val="001D4C92"/>
    <w:pPr>
      <w:widowControl/>
      <w:autoSpaceDE/>
      <w:autoSpaceDN/>
      <w:ind w:left="720"/>
      <w:contextualSpacing/>
    </w:pPr>
    <w:rPr>
      <w:rFonts w:ascii="Cambria" w:eastAsia="MS ??" w:hAnsi="Cambria" w:cs="Times New Roman"/>
      <w:sz w:val="24"/>
      <w:szCs w:val="24"/>
      <w:lang w:eastAsia="it-IT"/>
    </w:rPr>
  </w:style>
  <w:style w:type="paragraph" w:customStyle="1" w:styleId="TitoloB">
    <w:name w:val="Titolo B"/>
    <w:basedOn w:val="Normale"/>
    <w:uiPriority w:val="99"/>
    <w:rsid w:val="001D4C92"/>
    <w:pPr>
      <w:widowControl/>
      <w:autoSpaceDE/>
      <w:autoSpaceDN/>
      <w:spacing w:after="120" w:line="360" w:lineRule="auto"/>
      <w:ind w:right="567"/>
    </w:pPr>
    <w:rPr>
      <w:rFonts w:ascii="Arial" w:eastAsia="Times New Roman" w:hAnsi="Arial" w:cs="Arial"/>
      <w:b/>
      <w:bCs/>
      <w:lang w:eastAsia="it-IT"/>
    </w:rPr>
  </w:style>
  <w:style w:type="paragraph" w:customStyle="1" w:styleId="provvr01">
    <w:name w:val="provv_r01"/>
    <w:basedOn w:val="Normale"/>
    <w:uiPriority w:val="99"/>
    <w:rsid w:val="001D4C92"/>
    <w:pPr>
      <w:widowControl/>
      <w:autoSpaceDE/>
      <w:autoSpaceDN/>
      <w:spacing w:before="100" w:beforeAutospacing="1" w:after="100" w:afterAutospacing="1"/>
      <w:jc w:val="both"/>
    </w:pPr>
    <w:rPr>
      <w:rFonts w:ascii="Verdana" w:eastAsia="Times New Roman" w:hAnsi="Verdana" w:cs="Times New Roman"/>
      <w:sz w:val="24"/>
      <w:szCs w:val="24"/>
      <w:lang w:eastAsia="it-IT"/>
    </w:rPr>
  </w:style>
  <w:style w:type="paragraph" w:customStyle="1" w:styleId="provvr0">
    <w:name w:val="provv_r0"/>
    <w:basedOn w:val="Normale"/>
    <w:uiPriority w:val="99"/>
    <w:rsid w:val="001D4C92"/>
    <w:pPr>
      <w:widowControl/>
      <w:autoSpaceDE/>
      <w:autoSpaceDN/>
      <w:spacing w:before="100" w:beforeAutospacing="1" w:after="100" w:afterAutospacing="1"/>
      <w:jc w:val="both"/>
    </w:pPr>
    <w:rPr>
      <w:rFonts w:ascii="Times New Roman" w:eastAsia="Times New Roman" w:hAnsi="Times New Roman" w:cs="Times New Roman"/>
      <w:sz w:val="24"/>
      <w:szCs w:val="24"/>
      <w:lang w:eastAsia="it-IT"/>
    </w:rPr>
  </w:style>
  <w:style w:type="paragraph" w:customStyle="1" w:styleId="provvr1">
    <w:name w:val="provv_r1"/>
    <w:basedOn w:val="Normale"/>
    <w:uiPriority w:val="99"/>
    <w:rsid w:val="001D4C92"/>
    <w:pPr>
      <w:widowControl/>
      <w:autoSpaceDE/>
      <w:autoSpaceDN/>
      <w:spacing w:before="100" w:beforeAutospacing="1" w:after="100" w:afterAutospacing="1"/>
      <w:ind w:firstLine="400"/>
      <w:jc w:val="both"/>
    </w:pPr>
    <w:rPr>
      <w:rFonts w:ascii="Times New Roman" w:eastAsia="Times New Roman" w:hAnsi="Times New Roman" w:cs="Times New Roman"/>
      <w:sz w:val="24"/>
      <w:szCs w:val="24"/>
      <w:lang w:eastAsia="it-IT"/>
    </w:rPr>
  </w:style>
  <w:style w:type="paragraph" w:customStyle="1" w:styleId="provvr2">
    <w:name w:val="provv_r2"/>
    <w:basedOn w:val="Normale"/>
    <w:uiPriority w:val="99"/>
    <w:rsid w:val="001D4C92"/>
    <w:pPr>
      <w:widowControl/>
      <w:autoSpaceDE/>
      <w:autoSpaceDN/>
      <w:spacing w:before="100" w:beforeAutospacing="1" w:after="100" w:afterAutospacing="1"/>
      <w:ind w:firstLine="600"/>
      <w:jc w:val="both"/>
    </w:pPr>
    <w:rPr>
      <w:rFonts w:ascii="Times New Roman" w:eastAsia="Times New Roman" w:hAnsi="Times New Roman" w:cs="Times New Roman"/>
      <w:sz w:val="24"/>
      <w:szCs w:val="24"/>
      <w:lang w:eastAsia="it-IT"/>
    </w:rPr>
  </w:style>
  <w:style w:type="paragraph" w:customStyle="1" w:styleId="TitoloC">
    <w:name w:val="Titolo C"/>
    <w:basedOn w:val="Corpotesto"/>
    <w:uiPriority w:val="99"/>
    <w:rsid w:val="001D4C92"/>
    <w:pPr>
      <w:widowControl/>
      <w:autoSpaceDE/>
      <w:autoSpaceDN/>
      <w:spacing w:after="120" w:line="360" w:lineRule="auto"/>
      <w:jc w:val="both"/>
    </w:pPr>
    <w:rPr>
      <w:rFonts w:ascii="Arial" w:eastAsia="Times New Roman" w:hAnsi="Arial" w:cs="Arial"/>
      <w:u w:val="single"/>
      <w:lang w:val="en-US" w:eastAsia="it-IT"/>
    </w:rPr>
  </w:style>
  <w:style w:type="paragraph" w:customStyle="1" w:styleId="Style32">
    <w:name w:val="Style32"/>
    <w:basedOn w:val="Normale"/>
    <w:uiPriority w:val="99"/>
    <w:rsid w:val="001D4C92"/>
    <w:pPr>
      <w:adjustRightInd w:val="0"/>
      <w:spacing w:line="475" w:lineRule="exact"/>
      <w:ind w:firstLine="298"/>
      <w:jc w:val="both"/>
    </w:pPr>
    <w:rPr>
      <w:rFonts w:ascii="Garamond" w:eastAsia="Times New Roman" w:hAnsi="Garamond" w:cs="Times New Roman"/>
      <w:sz w:val="24"/>
      <w:szCs w:val="24"/>
      <w:lang w:eastAsia="it-IT"/>
    </w:rPr>
  </w:style>
  <w:style w:type="paragraph" w:customStyle="1" w:styleId="Style15">
    <w:name w:val="Style15"/>
    <w:basedOn w:val="Normale"/>
    <w:uiPriority w:val="99"/>
    <w:rsid w:val="001D4C92"/>
    <w:pPr>
      <w:adjustRightInd w:val="0"/>
      <w:spacing w:line="360" w:lineRule="exact"/>
      <w:ind w:firstLine="283"/>
      <w:jc w:val="both"/>
    </w:pPr>
    <w:rPr>
      <w:rFonts w:ascii="Times New Roman" w:eastAsia="Times New Roman" w:hAnsi="Times New Roman" w:cs="Times New Roman"/>
      <w:sz w:val="24"/>
      <w:szCs w:val="24"/>
      <w:lang w:eastAsia="it-IT"/>
    </w:rPr>
  </w:style>
  <w:style w:type="paragraph" w:customStyle="1" w:styleId="Style16">
    <w:name w:val="Style16"/>
    <w:basedOn w:val="Normale"/>
    <w:uiPriority w:val="99"/>
    <w:rsid w:val="001D4C92"/>
    <w:pPr>
      <w:adjustRightInd w:val="0"/>
      <w:spacing w:line="360" w:lineRule="exact"/>
      <w:ind w:hanging="403"/>
      <w:jc w:val="both"/>
    </w:pPr>
    <w:rPr>
      <w:rFonts w:ascii="Times New Roman" w:eastAsia="Times New Roman" w:hAnsi="Times New Roman" w:cs="Times New Roman"/>
      <w:sz w:val="24"/>
      <w:szCs w:val="24"/>
      <w:lang w:eastAsia="it-IT"/>
    </w:rPr>
  </w:style>
  <w:style w:type="paragraph" w:customStyle="1" w:styleId="Style17">
    <w:name w:val="Style17"/>
    <w:basedOn w:val="Normale"/>
    <w:uiPriority w:val="99"/>
    <w:rsid w:val="001D4C92"/>
    <w:pPr>
      <w:adjustRightInd w:val="0"/>
      <w:jc w:val="both"/>
    </w:pPr>
    <w:rPr>
      <w:rFonts w:ascii="Times New Roman" w:eastAsia="Times New Roman" w:hAnsi="Times New Roman" w:cs="Times New Roman"/>
      <w:sz w:val="24"/>
      <w:szCs w:val="24"/>
      <w:lang w:eastAsia="it-IT"/>
    </w:rPr>
  </w:style>
  <w:style w:type="paragraph" w:customStyle="1" w:styleId="Style3">
    <w:name w:val="Style3"/>
    <w:basedOn w:val="Normale"/>
    <w:uiPriority w:val="99"/>
    <w:rsid w:val="001D4C92"/>
    <w:pPr>
      <w:adjustRightInd w:val="0"/>
    </w:pPr>
    <w:rPr>
      <w:rFonts w:ascii="Garamond" w:eastAsia="Times New Roman" w:hAnsi="Garamond" w:cs="Times New Roman"/>
      <w:sz w:val="24"/>
      <w:szCs w:val="24"/>
      <w:lang w:eastAsia="it-IT"/>
    </w:rPr>
  </w:style>
  <w:style w:type="paragraph" w:customStyle="1" w:styleId="Style6">
    <w:name w:val="Style6"/>
    <w:basedOn w:val="Normale"/>
    <w:uiPriority w:val="99"/>
    <w:rsid w:val="001D4C92"/>
    <w:pPr>
      <w:adjustRightInd w:val="0"/>
      <w:spacing w:line="408" w:lineRule="exact"/>
      <w:ind w:firstLine="806"/>
    </w:pPr>
    <w:rPr>
      <w:rFonts w:ascii="Garamond" w:eastAsia="Times New Roman" w:hAnsi="Garamond" w:cs="Times New Roman"/>
      <w:sz w:val="24"/>
      <w:szCs w:val="24"/>
      <w:lang w:eastAsia="it-IT"/>
    </w:rPr>
  </w:style>
  <w:style w:type="paragraph" w:customStyle="1" w:styleId="Style11">
    <w:name w:val="Style11"/>
    <w:basedOn w:val="Normale"/>
    <w:uiPriority w:val="99"/>
    <w:rsid w:val="001D4C92"/>
    <w:pPr>
      <w:adjustRightInd w:val="0"/>
    </w:pPr>
    <w:rPr>
      <w:rFonts w:ascii="Garamond" w:eastAsia="Times New Roman" w:hAnsi="Garamond" w:cs="Times New Roman"/>
      <w:sz w:val="24"/>
      <w:szCs w:val="24"/>
      <w:lang w:eastAsia="it-IT"/>
    </w:rPr>
  </w:style>
  <w:style w:type="paragraph" w:customStyle="1" w:styleId="Style30">
    <w:name w:val="Style30"/>
    <w:basedOn w:val="Normale"/>
    <w:uiPriority w:val="99"/>
    <w:rsid w:val="001D4C92"/>
    <w:pPr>
      <w:adjustRightInd w:val="0"/>
    </w:pPr>
    <w:rPr>
      <w:rFonts w:ascii="Garamond" w:eastAsia="Times New Roman" w:hAnsi="Garamond" w:cs="Times New Roman"/>
      <w:sz w:val="24"/>
      <w:szCs w:val="24"/>
      <w:lang w:eastAsia="it-IT"/>
    </w:rPr>
  </w:style>
  <w:style w:type="paragraph" w:customStyle="1" w:styleId="Style44">
    <w:name w:val="Style44"/>
    <w:basedOn w:val="Normale"/>
    <w:uiPriority w:val="99"/>
    <w:rsid w:val="001D4C92"/>
    <w:pPr>
      <w:adjustRightInd w:val="0"/>
    </w:pPr>
    <w:rPr>
      <w:rFonts w:ascii="Garamond" w:eastAsia="Times New Roman" w:hAnsi="Garamond" w:cs="Times New Roman"/>
      <w:sz w:val="24"/>
      <w:szCs w:val="24"/>
      <w:lang w:eastAsia="it-IT"/>
    </w:rPr>
  </w:style>
  <w:style w:type="paragraph" w:customStyle="1" w:styleId="Style49">
    <w:name w:val="Style49"/>
    <w:basedOn w:val="Normale"/>
    <w:uiPriority w:val="99"/>
    <w:rsid w:val="001D4C92"/>
    <w:pPr>
      <w:adjustRightInd w:val="0"/>
      <w:spacing w:line="470" w:lineRule="exact"/>
      <w:jc w:val="both"/>
    </w:pPr>
    <w:rPr>
      <w:rFonts w:ascii="Garamond" w:eastAsia="Times New Roman" w:hAnsi="Garamond" w:cs="Times New Roman"/>
      <w:sz w:val="24"/>
      <w:szCs w:val="24"/>
      <w:lang w:eastAsia="it-IT"/>
    </w:rPr>
  </w:style>
  <w:style w:type="paragraph" w:customStyle="1" w:styleId="TitoloA">
    <w:name w:val="Titolo A"/>
    <w:basedOn w:val="Normale"/>
    <w:uiPriority w:val="99"/>
    <w:rsid w:val="001D4C92"/>
    <w:pPr>
      <w:widowControl/>
      <w:autoSpaceDE/>
      <w:autoSpaceDN/>
      <w:spacing w:line="360" w:lineRule="auto"/>
      <w:ind w:right="567"/>
      <w:jc w:val="center"/>
    </w:pPr>
    <w:rPr>
      <w:rFonts w:ascii="Arial" w:eastAsia="Times New Roman" w:hAnsi="Arial" w:cs="Arial"/>
      <w:b/>
      <w:bCs/>
      <w:sz w:val="32"/>
      <w:szCs w:val="32"/>
      <w:lang w:eastAsia="it-IT"/>
    </w:rPr>
  </w:style>
  <w:style w:type="paragraph" w:customStyle="1" w:styleId="Style35">
    <w:name w:val="Style35"/>
    <w:basedOn w:val="Normale"/>
    <w:uiPriority w:val="99"/>
    <w:rsid w:val="001D4C92"/>
    <w:pPr>
      <w:adjustRightInd w:val="0"/>
      <w:spacing w:line="202" w:lineRule="exact"/>
      <w:jc w:val="both"/>
    </w:pPr>
    <w:rPr>
      <w:rFonts w:ascii="Angsana New" w:eastAsia="Times New Roman" w:hAnsi="Angsana New" w:cs="Times New Roman"/>
      <w:sz w:val="24"/>
      <w:szCs w:val="24"/>
      <w:lang w:eastAsia="it-IT"/>
    </w:rPr>
  </w:style>
  <w:style w:type="paragraph" w:customStyle="1" w:styleId="Style2">
    <w:name w:val="Style2"/>
    <w:basedOn w:val="Normale"/>
    <w:uiPriority w:val="99"/>
    <w:rsid w:val="001D4C92"/>
    <w:pPr>
      <w:adjustRightInd w:val="0"/>
      <w:spacing w:line="355" w:lineRule="exact"/>
    </w:pPr>
    <w:rPr>
      <w:rFonts w:ascii="Georgia" w:eastAsia="Times New Roman" w:hAnsi="Georgia" w:cs="Times New Roman"/>
      <w:sz w:val="24"/>
      <w:szCs w:val="24"/>
      <w:lang w:eastAsia="it-IT"/>
    </w:rPr>
  </w:style>
  <w:style w:type="paragraph" w:customStyle="1" w:styleId="Style4">
    <w:name w:val="Style4"/>
    <w:basedOn w:val="Normale"/>
    <w:uiPriority w:val="99"/>
    <w:rsid w:val="001D4C92"/>
    <w:pPr>
      <w:adjustRightInd w:val="0"/>
      <w:spacing w:line="355" w:lineRule="exact"/>
      <w:ind w:hanging="331"/>
    </w:pPr>
    <w:rPr>
      <w:rFonts w:ascii="Georgia" w:eastAsia="Times New Roman" w:hAnsi="Georgia" w:cs="Times New Roman"/>
      <w:sz w:val="24"/>
      <w:szCs w:val="24"/>
      <w:lang w:eastAsia="it-IT"/>
    </w:rPr>
  </w:style>
  <w:style w:type="paragraph" w:customStyle="1" w:styleId="Style9">
    <w:name w:val="Style9"/>
    <w:basedOn w:val="Normale"/>
    <w:uiPriority w:val="99"/>
    <w:rsid w:val="001D4C92"/>
    <w:pPr>
      <w:adjustRightInd w:val="0"/>
      <w:spacing w:line="226" w:lineRule="exact"/>
      <w:ind w:hanging="360"/>
      <w:jc w:val="both"/>
    </w:pPr>
    <w:rPr>
      <w:rFonts w:ascii="Angsana New" w:eastAsia="Times New Roman" w:hAnsi="Angsana New" w:cs="Times New Roman"/>
      <w:sz w:val="24"/>
      <w:szCs w:val="24"/>
      <w:lang w:eastAsia="it-IT"/>
    </w:rPr>
  </w:style>
  <w:style w:type="paragraph" w:customStyle="1" w:styleId="Style13">
    <w:name w:val="Style13"/>
    <w:basedOn w:val="Normale"/>
    <w:uiPriority w:val="99"/>
    <w:rsid w:val="001D4C92"/>
    <w:pPr>
      <w:adjustRightInd w:val="0"/>
      <w:spacing w:line="269" w:lineRule="exact"/>
      <w:jc w:val="both"/>
    </w:pPr>
    <w:rPr>
      <w:rFonts w:ascii="Angsana New" w:eastAsia="Times New Roman" w:hAnsi="Angsana New" w:cs="Times New Roman"/>
      <w:sz w:val="24"/>
      <w:szCs w:val="24"/>
      <w:lang w:eastAsia="it-IT"/>
    </w:rPr>
  </w:style>
  <w:style w:type="paragraph" w:customStyle="1" w:styleId="Style26">
    <w:name w:val="Style26"/>
    <w:basedOn w:val="Normale"/>
    <w:uiPriority w:val="99"/>
    <w:rsid w:val="001D4C92"/>
    <w:pPr>
      <w:adjustRightInd w:val="0"/>
      <w:spacing w:line="224" w:lineRule="exact"/>
      <w:jc w:val="both"/>
    </w:pPr>
    <w:rPr>
      <w:rFonts w:ascii="Angsana New" w:eastAsia="Times New Roman" w:hAnsi="Angsana New" w:cs="Times New Roman"/>
      <w:sz w:val="24"/>
      <w:szCs w:val="24"/>
      <w:lang w:eastAsia="it-IT"/>
    </w:rPr>
  </w:style>
  <w:style w:type="paragraph" w:customStyle="1" w:styleId="Standard">
    <w:name w:val="Standard"/>
    <w:uiPriority w:val="99"/>
    <w:rsid w:val="001D4C92"/>
    <w:pPr>
      <w:widowControl/>
      <w:suppressAutoHyphens/>
      <w:autoSpaceDE/>
      <w:spacing w:after="200" w:line="276" w:lineRule="auto"/>
    </w:pPr>
    <w:rPr>
      <w:rFonts w:ascii="Calibri" w:eastAsia="Calibri" w:hAnsi="Calibri" w:cs="Times New Roman"/>
      <w:kern w:val="3"/>
      <w:sz w:val="24"/>
      <w:szCs w:val="24"/>
      <w:lang w:val="it-IT" w:eastAsia="zh-CN" w:bidi="hi-IN"/>
    </w:rPr>
  </w:style>
  <w:style w:type="paragraph" w:customStyle="1" w:styleId="Textbody">
    <w:name w:val="Text body"/>
    <w:basedOn w:val="Standard"/>
    <w:uiPriority w:val="99"/>
    <w:rsid w:val="001D4C92"/>
    <w:pPr>
      <w:spacing w:after="120"/>
    </w:pPr>
  </w:style>
  <w:style w:type="paragraph" w:customStyle="1" w:styleId="Index">
    <w:name w:val="Index"/>
    <w:basedOn w:val="Standard"/>
    <w:uiPriority w:val="99"/>
    <w:rsid w:val="001D4C92"/>
    <w:pPr>
      <w:suppressLineNumbers/>
    </w:pPr>
    <w:rPr>
      <w:rFonts w:cs="Mangal"/>
    </w:rPr>
  </w:style>
  <w:style w:type="paragraph" w:customStyle="1" w:styleId="TableContents">
    <w:name w:val="Table Contents"/>
    <w:basedOn w:val="Standard"/>
    <w:uiPriority w:val="99"/>
    <w:rsid w:val="001D4C92"/>
    <w:pPr>
      <w:suppressLineNumbers/>
    </w:pPr>
  </w:style>
  <w:style w:type="paragraph" w:customStyle="1" w:styleId="TableHeading">
    <w:name w:val="Table Heading"/>
    <w:basedOn w:val="TableContents"/>
    <w:uiPriority w:val="99"/>
    <w:rsid w:val="001D4C92"/>
    <w:pPr>
      <w:jc w:val="center"/>
    </w:pPr>
    <w:rPr>
      <w:b/>
      <w:bCs/>
    </w:rPr>
  </w:style>
  <w:style w:type="paragraph" w:customStyle="1" w:styleId="Contenutotabella">
    <w:name w:val="Contenuto tabella"/>
    <w:basedOn w:val="Normale"/>
    <w:uiPriority w:val="99"/>
    <w:rsid w:val="001D4C92"/>
    <w:pPr>
      <w:widowControl/>
      <w:suppressLineNumbers/>
      <w:suppressAutoHyphens/>
      <w:autoSpaceDN/>
    </w:pPr>
    <w:rPr>
      <w:rFonts w:ascii="Arial" w:eastAsia="MS ??" w:hAnsi="Arial" w:cs="Arial"/>
      <w:sz w:val="20"/>
      <w:szCs w:val="20"/>
      <w:lang w:eastAsia="ar-SA"/>
    </w:rPr>
  </w:style>
  <w:style w:type="paragraph" w:customStyle="1" w:styleId="Titolo11">
    <w:name w:val="Titolo 11"/>
    <w:basedOn w:val="Normale"/>
    <w:uiPriority w:val="1"/>
    <w:qFormat/>
    <w:rsid w:val="001D4C92"/>
    <w:pPr>
      <w:autoSpaceDE/>
      <w:autoSpaceDN/>
      <w:ind w:left="1245" w:hanging="360"/>
      <w:outlineLvl w:val="1"/>
    </w:pPr>
    <w:rPr>
      <w:rFonts w:ascii="Garamond" w:eastAsia="Garamond" w:hAnsi="Garamond" w:cs="Times New Roman"/>
      <w:b/>
      <w:bCs/>
      <w:sz w:val="24"/>
      <w:szCs w:val="24"/>
      <w:lang w:val="en-US"/>
    </w:rPr>
  </w:style>
  <w:style w:type="paragraph" w:customStyle="1" w:styleId="univers14">
    <w:name w:val="univers 14"/>
    <w:basedOn w:val="Normale"/>
    <w:uiPriority w:val="99"/>
    <w:rsid w:val="001D4C92"/>
    <w:pPr>
      <w:widowControl/>
      <w:tabs>
        <w:tab w:val="left" w:pos="1134"/>
      </w:tabs>
      <w:autoSpaceDE/>
      <w:autoSpaceDN/>
      <w:jc w:val="both"/>
    </w:pPr>
    <w:rPr>
      <w:rFonts w:ascii="Univers Condensed" w:eastAsia="Times New Roman" w:hAnsi="Univers Condensed" w:cs="Times New Roman"/>
      <w:sz w:val="28"/>
      <w:szCs w:val="20"/>
      <w:lang w:eastAsia="it-IT"/>
    </w:rPr>
  </w:style>
  <w:style w:type="paragraph" w:customStyle="1" w:styleId="Style5">
    <w:name w:val="Style5"/>
    <w:basedOn w:val="Normale"/>
    <w:uiPriority w:val="99"/>
    <w:rsid w:val="001D4C92"/>
    <w:pPr>
      <w:adjustRightInd w:val="0"/>
      <w:spacing w:line="278" w:lineRule="exact"/>
    </w:pPr>
    <w:rPr>
      <w:rFonts w:ascii="Times New Roman" w:eastAsia="Times New Roman" w:hAnsi="Times New Roman" w:cs="Times New Roman"/>
      <w:sz w:val="24"/>
      <w:szCs w:val="24"/>
      <w:lang w:eastAsia="it-IT"/>
    </w:rPr>
  </w:style>
  <w:style w:type="paragraph" w:customStyle="1" w:styleId="Style12">
    <w:name w:val="Style12"/>
    <w:basedOn w:val="Normale"/>
    <w:uiPriority w:val="99"/>
    <w:rsid w:val="001D4C92"/>
    <w:pPr>
      <w:adjustRightInd w:val="0"/>
      <w:spacing w:line="278" w:lineRule="exact"/>
      <w:ind w:firstLine="173"/>
      <w:jc w:val="both"/>
    </w:pPr>
    <w:rPr>
      <w:rFonts w:ascii="Times New Roman" w:eastAsia="Times New Roman" w:hAnsi="Times New Roman" w:cs="Times New Roman"/>
      <w:sz w:val="24"/>
      <w:szCs w:val="24"/>
      <w:lang w:eastAsia="it-IT"/>
    </w:rPr>
  </w:style>
  <w:style w:type="paragraph" w:customStyle="1" w:styleId="provvnota">
    <w:name w:val="provv_nota"/>
    <w:basedOn w:val="Normale"/>
    <w:uiPriority w:val="99"/>
    <w:rsid w:val="001D4C92"/>
    <w:pPr>
      <w:widowControl/>
      <w:autoSpaceDE/>
      <w:autoSpaceDN/>
      <w:spacing w:before="100" w:beforeAutospacing="1" w:after="100" w:afterAutospacing="1"/>
    </w:pPr>
    <w:rPr>
      <w:rFonts w:ascii="Times New Roman" w:eastAsia="Times New Roman" w:hAnsi="Times New Roman" w:cs="Times New Roman"/>
      <w:sz w:val="24"/>
      <w:szCs w:val="24"/>
      <w:lang w:eastAsia="it-IT"/>
    </w:rPr>
  </w:style>
  <w:style w:type="character" w:styleId="Rimandonotaapidipagina">
    <w:name w:val="footnote reference"/>
    <w:uiPriority w:val="99"/>
    <w:semiHidden/>
    <w:unhideWhenUsed/>
    <w:rsid w:val="001D4C92"/>
    <w:rPr>
      <w:vertAlign w:val="superscript"/>
    </w:rPr>
  </w:style>
  <w:style w:type="character" w:customStyle="1" w:styleId="provvnumart1">
    <w:name w:val="provv_numart1"/>
    <w:uiPriority w:val="99"/>
    <w:rsid w:val="001D4C92"/>
    <w:rPr>
      <w:rFonts w:ascii="Verdana" w:hAnsi="Verdana" w:hint="default"/>
      <w:b/>
      <w:bCs/>
    </w:rPr>
  </w:style>
  <w:style w:type="character" w:customStyle="1" w:styleId="provvrubrica1">
    <w:name w:val="provv_rubrica1"/>
    <w:uiPriority w:val="99"/>
    <w:rsid w:val="001D4C92"/>
    <w:rPr>
      <w:rFonts w:ascii="Verdana" w:hAnsi="Verdana" w:hint="default"/>
      <w:i/>
      <w:iCs/>
    </w:rPr>
  </w:style>
  <w:style w:type="character" w:customStyle="1" w:styleId="linkneltesto">
    <w:name w:val="link_nel_testo"/>
    <w:rsid w:val="001D4C92"/>
    <w:rPr>
      <w:i/>
      <w:iCs/>
    </w:rPr>
  </w:style>
  <w:style w:type="character" w:customStyle="1" w:styleId="FontStyle98">
    <w:name w:val="Font Style98"/>
    <w:uiPriority w:val="99"/>
    <w:rsid w:val="001D4C92"/>
    <w:rPr>
      <w:rFonts w:ascii="Garamond" w:hAnsi="Garamond" w:cs="Garamond" w:hint="default"/>
      <w:i/>
      <w:iCs/>
      <w:color w:val="000000"/>
      <w:spacing w:val="10"/>
      <w:sz w:val="26"/>
      <w:szCs w:val="26"/>
    </w:rPr>
  </w:style>
  <w:style w:type="character" w:customStyle="1" w:styleId="FontStyle101">
    <w:name w:val="Font Style101"/>
    <w:uiPriority w:val="99"/>
    <w:rsid w:val="001D4C92"/>
    <w:rPr>
      <w:rFonts w:ascii="Garamond" w:hAnsi="Garamond" w:cs="Garamond" w:hint="default"/>
      <w:color w:val="000000"/>
      <w:sz w:val="26"/>
      <w:szCs w:val="26"/>
    </w:rPr>
  </w:style>
  <w:style w:type="character" w:customStyle="1" w:styleId="FontStyle55">
    <w:name w:val="Font Style55"/>
    <w:uiPriority w:val="99"/>
    <w:rsid w:val="001D4C92"/>
    <w:rPr>
      <w:rFonts w:ascii="Times New Roman" w:hAnsi="Times New Roman" w:cs="Times New Roman" w:hint="default"/>
      <w:color w:val="000000"/>
      <w:sz w:val="24"/>
      <w:szCs w:val="24"/>
    </w:rPr>
  </w:style>
  <w:style w:type="character" w:customStyle="1" w:styleId="FontStyle94">
    <w:name w:val="Font Style94"/>
    <w:uiPriority w:val="99"/>
    <w:rsid w:val="001D4C92"/>
    <w:rPr>
      <w:rFonts w:ascii="Garamond" w:hAnsi="Garamond" w:cs="Garamond" w:hint="default"/>
      <w:b/>
      <w:bCs/>
      <w:color w:val="000000"/>
      <w:sz w:val="26"/>
      <w:szCs w:val="26"/>
    </w:rPr>
  </w:style>
  <w:style w:type="character" w:customStyle="1" w:styleId="FontStyle95">
    <w:name w:val="Font Style95"/>
    <w:uiPriority w:val="99"/>
    <w:rsid w:val="001D4C92"/>
    <w:rPr>
      <w:rFonts w:ascii="Arial" w:hAnsi="Arial" w:cs="Arial" w:hint="default"/>
      <w:color w:val="000000"/>
      <w:sz w:val="18"/>
      <w:szCs w:val="18"/>
    </w:rPr>
  </w:style>
  <w:style w:type="character" w:customStyle="1" w:styleId="FontStyle96">
    <w:name w:val="Font Style96"/>
    <w:uiPriority w:val="99"/>
    <w:rsid w:val="001D4C92"/>
    <w:rPr>
      <w:rFonts w:ascii="Arial" w:hAnsi="Arial" w:cs="Arial" w:hint="default"/>
      <w:color w:val="000000"/>
      <w:sz w:val="18"/>
      <w:szCs w:val="18"/>
    </w:rPr>
  </w:style>
  <w:style w:type="character" w:customStyle="1" w:styleId="FontStyle100">
    <w:name w:val="Font Style100"/>
    <w:uiPriority w:val="99"/>
    <w:rsid w:val="001D4C92"/>
    <w:rPr>
      <w:rFonts w:ascii="Garamond" w:hAnsi="Garamond" w:cs="Garamond" w:hint="default"/>
      <w:color w:val="000000"/>
      <w:sz w:val="16"/>
      <w:szCs w:val="16"/>
    </w:rPr>
  </w:style>
  <w:style w:type="character" w:customStyle="1" w:styleId="FontStyle49">
    <w:name w:val="Font Style49"/>
    <w:uiPriority w:val="99"/>
    <w:rsid w:val="001D4C92"/>
    <w:rPr>
      <w:rFonts w:ascii="Garamond" w:hAnsi="Garamond" w:cs="Garamond" w:hint="default"/>
      <w:color w:val="000000"/>
      <w:sz w:val="22"/>
      <w:szCs w:val="22"/>
    </w:rPr>
  </w:style>
  <w:style w:type="character" w:customStyle="1" w:styleId="FontStyle44">
    <w:name w:val="Font Style44"/>
    <w:uiPriority w:val="99"/>
    <w:rsid w:val="001D4C92"/>
    <w:rPr>
      <w:rFonts w:ascii="Garamond" w:hAnsi="Garamond" w:cs="Garamond" w:hint="default"/>
      <w:i/>
      <w:iCs/>
      <w:color w:val="000000"/>
      <w:sz w:val="16"/>
      <w:szCs w:val="16"/>
    </w:rPr>
  </w:style>
  <w:style w:type="character" w:customStyle="1" w:styleId="FontStyle45">
    <w:name w:val="Font Style45"/>
    <w:uiPriority w:val="99"/>
    <w:rsid w:val="001D4C92"/>
    <w:rPr>
      <w:rFonts w:ascii="Garamond" w:hAnsi="Garamond" w:cs="Garamond" w:hint="default"/>
      <w:color w:val="000000"/>
      <w:sz w:val="16"/>
      <w:szCs w:val="16"/>
    </w:rPr>
  </w:style>
  <w:style w:type="character" w:customStyle="1" w:styleId="FontStyle14">
    <w:name w:val="Font Style14"/>
    <w:uiPriority w:val="99"/>
    <w:rsid w:val="001D4C92"/>
    <w:rPr>
      <w:rFonts w:ascii="Book Antiqua" w:hAnsi="Book Antiqua" w:cs="Book Antiqua" w:hint="default"/>
      <w:color w:val="000000"/>
      <w:sz w:val="22"/>
      <w:szCs w:val="22"/>
    </w:rPr>
  </w:style>
  <w:style w:type="character" w:customStyle="1" w:styleId="FontStyle13">
    <w:name w:val="Font Style13"/>
    <w:uiPriority w:val="99"/>
    <w:rsid w:val="001D4C92"/>
    <w:rPr>
      <w:rFonts w:ascii="Georgia" w:hAnsi="Georgia" w:cs="Georgia" w:hint="default"/>
      <w:i/>
      <w:iCs/>
      <w:color w:val="000000"/>
      <w:spacing w:val="10"/>
      <w:sz w:val="22"/>
      <w:szCs w:val="22"/>
    </w:rPr>
  </w:style>
  <w:style w:type="character" w:customStyle="1" w:styleId="FontStyle41">
    <w:name w:val="Font Style41"/>
    <w:uiPriority w:val="99"/>
    <w:rsid w:val="001D4C92"/>
    <w:rPr>
      <w:rFonts w:ascii="Garamond" w:hAnsi="Garamond" w:cs="Garamond" w:hint="default"/>
      <w:color w:val="000000"/>
      <w:sz w:val="18"/>
      <w:szCs w:val="18"/>
    </w:rPr>
  </w:style>
  <w:style w:type="character" w:customStyle="1" w:styleId="Internetlink">
    <w:name w:val="Internet link"/>
    <w:rsid w:val="001D4C92"/>
    <w:rPr>
      <w:color w:val="0000FF"/>
      <w:u w:val="single" w:color="000000"/>
    </w:rPr>
  </w:style>
  <w:style w:type="character" w:customStyle="1" w:styleId="ListLabel1">
    <w:name w:val="ListLabel 1"/>
    <w:rsid w:val="001D4C92"/>
    <w:rPr>
      <w:rFonts w:ascii="MS Gothic" w:eastAsia="MS Gothic" w:hAnsi="MS Gothic" w:cs="Times New Roman" w:hint="eastAsia"/>
    </w:rPr>
  </w:style>
  <w:style w:type="character" w:customStyle="1" w:styleId="ListLabel2">
    <w:name w:val="ListLabel 2"/>
    <w:rsid w:val="001D4C92"/>
    <w:rPr>
      <w:rFonts w:ascii="Courier New" w:hAnsi="Courier New" w:cs="Courier New" w:hint="default"/>
    </w:rPr>
  </w:style>
  <w:style w:type="character" w:customStyle="1" w:styleId="ListLabel3">
    <w:name w:val="ListLabel 3"/>
    <w:rsid w:val="001D4C92"/>
    <w:rPr>
      <w:b/>
      <w:bCs w:val="0"/>
    </w:rPr>
  </w:style>
  <w:style w:type="character" w:customStyle="1" w:styleId="BulletSymbols">
    <w:name w:val="Bullet Symbols"/>
    <w:rsid w:val="001D4C92"/>
    <w:rPr>
      <w:rFonts w:ascii="OpenSymbol" w:eastAsia="OpenSymbol" w:hAnsi="OpenSymbol" w:cs="OpenSymbol" w:hint="default"/>
    </w:rPr>
  </w:style>
  <w:style w:type="character" w:customStyle="1" w:styleId="PreformattatoHTMLCarattere1">
    <w:name w:val="Preformattato HTML Carattere1"/>
    <w:rsid w:val="001D4C92"/>
    <w:rPr>
      <w:rFonts w:ascii="Consolas" w:hAnsi="Consolas" w:hint="default"/>
    </w:rPr>
  </w:style>
  <w:style w:type="character" w:customStyle="1" w:styleId="provvnumcomma">
    <w:name w:val="provv_numcomma"/>
    <w:rsid w:val="001D4C92"/>
  </w:style>
  <w:style w:type="character" w:customStyle="1" w:styleId="FontStyle26">
    <w:name w:val="Font Style26"/>
    <w:uiPriority w:val="99"/>
    <w:rsid w:val="001D4C92"/>
    <w:rPr>
      <w:rFonts w:ascii="Times New Roman" w:hAnsi="Times New Roman" w:cs="Times New Roman" w:hint="default"/>
      <w:color w:val="000000"/>
      <w:sz w:val="20"/>
      <w:szCs w:val="20"/>
    </w:rPr>
  </w:style>
  <w:style w:type="character" w:customStyle="1" w:styleId="Menzionenonrisolta1">
    <w:name w:val="Menzione non risolta1"/>
    <w:uiPriority w:val="99"/>
    <w:semiHidden/>
    <w:rsid w:val="001D4C92"/>
    <w:rPr>
      <w:color w:val="808080"/>
      <w:shd w:val="clear" w:color="auto" w:fill="E6E6E6"/>
    </w:rPr>
  </w:style>
  <w:style w:type="character" w:customStyle="1" w:styleId="provvnumart">
    <w:name w:val="provv_numart"/>
    <w:rsid w:val="001D4C92"/>
  </w:style>
  <w:style w:type="character" w:customStyle="1" w:styleId="provvrubrica">
    <w:name w:val="provv_rubrica"/>
    <w:rsid w:val="001D4C92"/>
  </w:style>
  <w:style w:type="character" w:customStyle="1" w:styleId="CorpotestoCarattere1">
    <w:name w:val="Corpo testo Carattere1"/>
    <w:uiPriority w:val="1"/>
    <w:locked/>
    <w:rsid w:val="001D4C92"/>
    <w:rPr>
      <w:rFonts w:ascii="Arial" w:eastAsia="Times New Roman" w:hAnsi="Arial" w:cs="Arial" w:hint="default"/>
      <w:sz w:val="24"/>
    </w:rPr>
  </w:style>
  <w:style w:type="table" w:styleId="Tabellaeffetti3D1">
    <w:name w:val="Table 3D effects 1"/>
    <w:basedOn w:val="Tabellanormale"/>
    <w:semiHidden/>
    <w:unhideWhenUsed/>
    <w:rsid w:val="001D4C92"/>
    <w:pPr>
      <w:widowControl/>
      <w:autoSpaceDE/>
      <w:autoSpaceDN/>
    </w:pPr>
    <w:rPr>
      <w:rFonts w:ascii="Times New Roman" w:eastAsia="Times New Roman" w:hAnsi="Times New Roman" w:cs="Times New Roman"/>
      <w:sz w:val="20"/>
      <w:szCs w:val="20"/>
      <w:lang w:val="it-IT" w:eastAsia="it-IT"/>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aeffetti3D2">
    <w:name w:val="Table 3D effects 2"/>
    <w:basedOn w:val="Tabellanormale"/>
    <w:semiHidden/>
    <w:unhideWhenUsed/>
    <w:rsid w:val="001D4C92"/>
    <w:pPr>
      <w:widowControl/>
      <w:autoSpaceDE/>
      <w:autoSpaceDN/>
    </w:pPr>
    <w:rPr>
      <w:rFonts w:ascii="Times New Roman" w:eastAsia="Times New Roman" w:hAnsi="Times New Roman" w:cs="Times New Roman"/>
      <w:sz w:val="20"/>
      <w:szCs w:val="20"/>
      <w:lang w:val="it-IT" w:eastAsia="it-IT"/>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effetti3D3">
    <w:name w:val="Table 3D effects 3"/>
    <w:basedOn w:val="Tabellanormale"/>
    <w:semiHidden/>
    <w:unhideWhenUsed/>
    <w:rsid w:val="001D4C92"/>
    <w:pPr>
      <w:widowControl/>
      <w:autoSpaceDE/>
      <w:autoSpaceDN/>
    </w:pPr>
    <w:rPr>
      <w:rFonts w:ascii="Times New Roman" w:eastAsia="Times New Roman" w:hAnsi="Times New Roman" w:cs="Times New Roman"/>
      <w:sz w:val="20"/>
      <w:szCs w:val="20"/>
      <w:lang w:val="it-IT" w:eastAsia="it-IT"/>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contemporanea">
    <w:name w:val="Table Contemporary"/>
    <w:basedOn w:val="Tabellanormale"/>
    <w:semiHidden/>
    <w:unhideWhenUsed/>
    <w:rsid w:val="001D4C92"/>
    <w:pPr>
      <w:widowControl/>
      <w:autoSpaceDE/>
      <w:autoSpaceDN/>
    </w:pPr>
    <w:rPr>
      <w:rFonts w:ascii="Times New Roman" w:eastAsia="Times New Roman" w:hAnsi="Times New Roman" w:cs="Times New Roman"/>
      <w:sz w:val="20"/>
      <w:szCs w:val="20"/>
      <w:lang w:val="it-IT" w:eastAsia="it-IT"/>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gliatabella2">
    <w:name w:val="Griglia tabella2"/>
    <w:basedOn w:val="Tabellanormale"/>
    <w:next w:val="Grigliatabella"/>
    <w:uiPriority w:val="59"/>
    <w:rsid w:val="001D4C92"/>
    <w:pPr>
      <w:widowControl/>
      <w:autoSpaceDE/>
      <w:autoSpaceDN/>
    </w:pPr>
    <w:rPr>
      <w:rFonts w:ascii="Cambria" w:eastAsia="MS ??" w:hAnsi="Cambria"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6">
    <w:name w:val="Griglia tabella6"/>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7">
    <w:name w:val="Griglia tabella7"/>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8">
    <w:name w:val="Griglia tabella8"/>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9">
    <w:name w:val="Griglia tabella9"/>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0">
    <w:name w:val="Griglia tabella10"/>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
    <w:name w:val="Griglia tabella12"/>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3">
    <w:name w:val="Griglia tabella13"/>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4">
    <w:name w:val="Griglia tabella14"/>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5">
    <w:name w:val="Griglia tabella15"/>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6">
    <w:name w:val="Griglia tabella16"/>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7">
    <w:name w:val="Griglia tabella17"/>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8">
    <w:name w:val="Griglia tabella18"/>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9">
    <w:name w:val="Griglia tabella19"/>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0">
    <w:name w:val="Griglia tabella20"/>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2">
    <w:name w:val="Griglia tabella22"/>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3">
    <w:name w:val="Griglia tabella23"/>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4">
    <w:name w:val="Griglia tabella24"/>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5">
    <w:name w:val="Griglia tabella25"/>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6">
    <w:name w:val="Griglia tabella26"/>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7">
    <w:name w:val="Griglia tabella27"/>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Standard"/>
    <w:uiPriority w:val="99"/>
    <w:semiHidden/>
    <w:unhideWhenUsed/>
    <w:qFormat/>
    <w:rsid w:val="001D4C92"/>
    <w:pPr>
      <w:suppressLineNumbers/>
      <w:spacing w:before="120" w:after="120"/>
    </w:pPr>
    <w:rPr>
      <w:rFonts w:cs="Mangal"/>
      <w:i/>
      <w:iCs/>
    </w:rPr>
  </w:style>
  <w:style w:type="paragraph" w:styleId="Elenco">
    <w:name w:val="List"/>
    <w:basedOn w:val="Textbody"/>
    <w:uiPriority w:val="99"/>
    <w:semiHidden/>
    <w:unhideWhenUsed/>
    <w:rsid w:val="001D4C92"/>
    <w:rPr>
      <w:rFonts w:cs="Mangal"/>
    </w:rPr>
  </w:style>
  <w:style w:type="numbering" w:customStyle="1" w:styleId="WWNum19">
    <w:name w:val="WWNum19"/>
    <w:rsid w:val="001D4C92"/>
    <w:pPr>
      <w:numPr>
        <w:numId w:val="8"/>
      </w:numPr>
    </w:pPr>
  </w:style>
  <w:style w:type="numbering" w:customStyle="1" w:styleId="WWNum21">
    <w:name w:val="WWNum21"/>
    <w:rsid w:val="001D4C92"/>
    <w:pPr>
      <w:numPr>
        <w:numId w:val="9"/>
      </w:numPr>
    </w:pPr>
  </w:style>
  <w:style w:type="numbering" w:customStyle="1" w:styleId="WWNum23">
    <w:name w:val="WWNum23"/>
    <w:rsid w:val="001D4C92"/>
    <w:pPr>
      <w:numPr>
        <w:numId w:val="10"/>
      </w:numPr>
    </w:pPr>
  </w:style>
  <w:style w:type="numbering" w:customStyle="1" w:styleId="WWNum22">
    <w:name w:val="WWNum22"/>
    <w:rsid w:val="001D4C92"/>
    <w:pPr>
      <w:numPr>
        <w:numId w:val="11"/>
      </w:numPr>
    </w:pPr>
  </w:style>
  <w:style w:type="numbering" w:customStyle="1" w:styleId="WWNum6">
    <w:name w:val="WWNum6"/>
    <w:rsid w:val="001D4C92"/>
    <w:pPr>
      <w:numPr>
        <w:numId w:val="12"/>
      </w:numPr>
    </w:pPr>
  </w:style>
  <w:style w:type="numbering" w:customStyle="1" w:styleId="WWNum15">
    <w:name w:val="WWNum15"/>
    <w:rsid w:val="001D4C92"/>
    <w:pPr>
      <w:numPr>
        <w:numId w:val="13"/>
      </w:numPr>
    </w:pPr>
  </w:style>
  <w:style w:type="numbering" w:customStyle="1" w:styleId="WWNum14">
    <w:name w:val="WWNum14"/>
    <w:rsid w:val="001D4C92"/>
    <w:pPr>
      <w:numPr>
        <w:numId w:val="14"/>
      </w:numPr>
    </w:pPr>
  </w:style>
  <w:style w:type="numbering" w:customStyle="1" w:styleId="WWNum16">
    <w:name w:val="WWNum16"/>
    <w:rsid w:val="001D4C92"/>
    <w:pPr>
      <w:numPr>
        <w:numId w:val="15"/>
      </w:numPr>
    </w:pPr>
  </w:style>
  <w:style w:type="numbering" w:customStyle="1" w:styleId="WWNum4">
    <w:name w:val="WWNum4"/>
    <w:rsid w:val="001D4C92"/>
    <w:pPr>
      <w:numPr>
        <w:numId w:val="16"/>
      </w:numPr>
    </w:pPr>
  </w:style>
  <w:style w:type="numbering" w:customStyle="1" w:styleId="WWNum25">
    <w:name w:val="WWNum25"/>
    <w:rsid w:val="001D4C92"/>
    <w:pPr>
      <w:numPr>
        <w:numId w:val="17"/>
      </w:numPr>
    </w:pPr>
  </w:style>
  <w:style w:type="numbering" w:customStyle="1" w:styleId="WWNum20">
    <w:name w:val="WWNum20"/>
    <w:rsid w:val="001D4C92"/>
    <w:pPr>
      <w:numPr>
        <w:numId w:val="18"/>
      </w:numPr>
    </w:pPr>
  </w:style>
  <w:style w:type="numbering" w:customStyle="1" w:styleId="WWNum26">
    <w:name w:val="WWNum26"/>
    <w:rsid w:val="001D4C92"/>
    <w:pPr>
      <w:numPr>
        <w:numId w:val="19"/>
      </w:numPr>
    </w:pPr>
  </w:style>
  <w:style w:type="numbering" w:customStyle="1" w:styleId="WWNum24">
    <w:name w:val="WWNum24"/>
    <w:rsid w:val="001D4C92"/>
    <w:pPr>
      <w:numPr>
        <w:numId w:val="20"/>
      </w:numPr>
    </w:pPr>
  </w:style>
  <w:style w:type="numbering" w:customStyle="1" w:styleId="WWNum18">
    <w:name w:val="WWNum18"/>
    <w:rsid w:val="001D4C92"/>
    <w:pPr>
      <w:numPr>
        <w:numId w:val="21"/>
      </w:numPr>
    </w:pPr>
  </w:style>
  <w:style w:type="numbering" w:customStyle="1" w:styleId="WWNum3">
    <w:name w:val="WWNum3"/>
    <w:rsid w:val="001D4C92"/>
    <w:pPr>
      <w:numPr>
        <w:numId w:val="22"/>
      </w:numPr>
    </w:pPr>
  </w:style>
  <w:style w:type="numbering" w:customStyle="1" w:styleId="WWNum8">
    <w:name w:val="WWNum8"/>
    <w:rsid w:val="001D4C92"/>
    <w:pPr>
      <w:numPr>
        <w:numId w:val="23"/>
      </w:numPr>
    </w:pPr>
  </w:style>
  <w:style w:type="numbering" w:customStyle="1" w:styleId="WWNum13">
    <w:name w:val="WWNum13"/>
    <w:rsid w:val="001D4C92"/>
    <w:pPr>
      <w:numPr>
        <w:numId w:val="24"/>
      </w:numPr>
    </w:pPr>
  </w:style>
  <w:style w:type="numbering" w:customStyle="1" w:styleId="WWNum2">
    <w:name w:val="WWNum2"/>
    <w:rsid w:val="001D4C92"/>
    <w:pPr>
      <w:numPr>
        <w:numId w:val="25"/>
      </w:numPr>
    </w:pPr>
  </w:style>
  <w:style w:type="numbering" w:customStyle="1" w:styleId="WWNum12">
    <w:name w:val="WWNum12"/>
    <w:rsid w:val="001D4C92"/>
    <w:pPr>
      <w:numPr>
        <w:numId w:val="26"/>
      </w:numPr>
    </w:pPr>
  </w:style>
  <w:style w:type="numbering" w:customStyle="1" w:styleId="WWNum17">
    <w:name w:val="WWNum17"/>
    <w:rsid w:val="001D4C92"/>
    <w:pPr>
      <w:numPr>
        <w:numId w:val="27"/>
      </w:numPr>
    </w:pPr>
  </w:style>
  <w:style w:type="numbering" w:customStyle="1" w:styleId="WWNum5">
    <w:name w:val="WWNum5"/>
    <w:rsid w:val="001D4C92"/>
    <w:pPr>
      <w:numPr>
        <w:numId w:val="28"/>
      </w:numPr>
    </w:pPr>
  </w:style>
  <w:style w:type="numbering" w:customStyle="1" w:styleId="WWNum9">
    <w:name w:val="WWNum9"/>
    <w:rsid w:val="001D4C92"/>
    <w:pPr>
      <w:numPr>
        <w:numId w:val="29"/>
      </w:numPr>
    </w:pPr>
  </w:style>
  <w:style w:type="numbering" w:customStyle="1" w:styleId="WWNum10">
    <w:name w:val="WWNum10"/>
    <w:rsid w:val="001D4C92"/>
    <w:pPr>
      <w:numPr>
        <w:numId w:val="30"/>
      </w:numPr>
    </w:pPr>
  </w:style>
  <w:style w:type="numbering" w:customStyle="1" w:styleId="WWNum1">
    <w:name w:val="WWNum1"/>
    <w:rsid w:val="001D4C92"/>
    <w:pPr>
      <w:numPr>
        <w:numId w:val="31"/>
      </w:numPr>
    </w:pPr>
  </w:style>
  <w:style w:type="numbering" w:customStyle="1" w:styleId="WWNum7">
    <w:name w:val="WWNum7"/>
    <w:rsid w:val="001D4C92"/>
    <w:pPr>
      <w:numPr>
        <w:numId w:val="32"/>
      </w:numPr>
    </w:pPr>
  </w:style>
  <w:style w:type="numbering" w:customStyle="1" w:styleId="WWNum11">
    <w:name w:val="WWNum11"/>
    <w:rsid w:val="001D4C92"/>
    <w:pPr>
      <w:numPr>
        <w:numId w:val="33"/>
      </w:numPr>
    </w:pPr>
  </w:style>
  <w:style w:type="character" w:styleId="Rimandocommento">
    <w:name w:val="annotation reference"/>
    <w:basedOn w:val="Carpredefinitoparagrafo"/>
    <w:uiPriority w:val="99"/>
    <w:semiHidden/>
    <w:unhideWhenUsed/>
    <w:rsid w:val="001D4C92"/>
    <w:rPr>
      <w:sz w:val="16"/>
      <w:szCs w:val="16"/>
    </w:rPr>
  </w:style>
  <w:style w:type="paragraph" w:styleId="Testocommento">
    <w:name w:val="annotation text"/>
    <w:basedOn w:val="Normale"/>
    <w:link w:val="TestocommentoCarattere"/>
    <w:uiPriority w:val="99"/>
    <w:semiHidden/>
    <w:unhideWhenUsed/>
    <w:rsid w:val="001D4C92"/>
    <w:rPr>
      <w:rFonts w:ascii="Times New Roman" w:eastAsia="Times New Roman" w:hAnsi="Times New Roman" w:cs="Times New Roman"/>
      <w:sz w:val="20"/>
      <w:szCs w:val="20"/>
    </w:rPr>
  </w:style>
  <w:style w:type="character" w:customStyle="1" w:styleId="TestocommentoCarattere">
    <w:name w:val="Testo commento Carattere"/>
    <w:basedOn w:val="Carpredefinitoparagrafo"/>
    <w:link w:val="Testocommento"/>
    <w:uiPriority w:val="99"/>
    <w:semiHidden/>
    <w:rsid w:val="001D4C92"/>
    <w:rPr>
      <w:rFonts w:ascii="Times New Roman" w:eastAsia="Times New Roman" w:hAnsi="Times New Roman" w:cs="Times New Roman"/>
      <w:sz w:val="20"/>
      <w:szCs w:val="20"/>
      <w:lang w:val="it-IT"/>
    </w:rPr>
  </w:style>
  <w:style w:type="paragraph" w:styleId="Soggettocommento">
    <w:name w:val="annotation subject"/>
    <w:basedOn w:val="Testocommento"/>
    <w:next w:val="Testocommento"/>
    <w:link w:val="SoggettocommentoCarattere"/>
    <w:uiPriority w:val="99"/>
    <w:semiHidden/>
    <w:unhideWhenUsed/>
    <w:rsid w:val="001D4C92"/>
    <w:rPr>
      <w:b/>
      <w:bCs/>
    </w:rPr>
  </w:style>
  <w:style w:type="character" w:customStyle="1" w:styleId="SoggettocommentoCarattere">
    <w:name w:val="Soggetto commento Carattere"/>
    <w:basedOn w:val="TestocommentoCarattere"/>
    <w:link w:val="Soggettocommento"/>
    <w:uiPriority w:val="99"/>
    <w:semiHidden/>
    <w:rsid w:val="001D4C92"/>
    <w:rPr>
      <w:rFonts w:ascii="Times New Roman" w:eastAsia="Times New Roman" w:hAnsi="Times New Roman" w:cs="Times New Roman"/>
      <w:b/>
      <w:bCs/>
      <w:sz w:val="20"/>
      <w:szCs w:val="20"/>
      <w:lang w:val="it-IT"/>
    </w:rPr>
  </w:style>
  <w:style w:type="table" w:customStyle="1" w:styleId="Tabellasemplice-11">
    <w:name w:val="Tabella semplice - 11"/>
    <w:basedOn w:val="Tabellanormale"/>
    <w:uiPriority w:val="41"/>
    <w:rsid w:val="001D4C9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msonormal0">
    <w:name w:val="msonormal"/>
    <w:basedOn w:val="Normale"/>
    <w:rsid w:val="003E32BB"/>
    <w:pPr>
      <w:widowControl/>
      <w:autoSpaceDE/>
      <w:autoSpaceDN/>
      <w:spacing w:before="100" w:beforeAutospacing="1" w:after="100" w:afterAutospacing="1"/>
    </w:pPr>
    <w:rPr>
      <w:rFonts w:ascii="Times New Roman" w:eastAsia="Times New Roman" w:hAnsi="Times New Roman" w:cs="Times New Roman"/>
      <w:sz w:val="24"/>
      <w:szCs w:val="24"/>
      <w:lang w:eastAsia="it-IT"/>
    </w:rPr>
  </w:style>
  <w:style w:type="paragraph" w:customStyle="1" w:styleId="font5">
    <w:name w:val="font5"/>
    <w:basedOn w:val="Normale"/>
    <w:rsid w:val="003E32BB"/>
    <w:pPr>
      <w:widowControl/>
      <w:autoSpaceDE/>
      <w:autoSpaceDN/>
      <w:spacing w:before="100" w:beforeAutospacing="1" w:after="100" w:afterAutospacing="1"/>
    </w:pPr>
    <w:rPr>
      <w:rFonts w:ascii="Arial" w:eastAsia="Times New Roman" w:hAnsi="Arial" w:cs="Arial"/>
      <w:sz w:val="16"/>
      <w:szCs w:val="16"/>
      <w:lang w:eastAsia="it-IT"/>
    </w:rPr>
  </w:style>
  <w:style w:type="paragraph" w:customStyle="1" w:styleId="font6">
    <w:name w:val="font6"/>
    <w:basedOn w:val="Normale"/>
    <w:rsid w:val="003E32BB"/>
    <w:pPr>
      <w:widowControl/>
      <w:autoSpaceDE/>
      <w:autoSpaceDN/>
      <w:spacing w:before="100" w:beforeAutospacing="1" w:after="100" w:afterAutospacing="1"/>
    </w:pPr>
    <w:rPr>
      <w:rFonts w:ascii="Arial" w:eastAsia="Times New Roman" w:hAnsi="Arial" w:cs="Arial"/>
      <w:color w:val="FF0000"/>
      <w:sz w:val="16"/>
      <w:szCs w:val="16"/>
      <w:lang w:eastAsia="it-IT"/>
    </w:rPr>
  </w:style>
  <w:style w:type="paragraph" w:customStyle="1" w:styleId="font7">
    <w:name w:val="font7"/>
    <w:basedOn w:val="Normale"/>
    <w:rsid w:val="003E32BB"/>
    <w:pPr>
      <w:widowControl/>
      <w:autoSpaceDE/>
      <w:autoSpaceDN/>
      <w:spacing w:before="100" w:beforeAutospacing="1" w:after="100" w:afterAutospacing="1"/>
    </w:pPr>
    <w:rPr>
      <w:rFonts w:ascii="Arial" w:eastAsia="Times New Roman" w:hAnsi="Arial" w:cs="Arial"/>
      <w:color w:val="FF0000"/>
      <w:sz w:val="16"/>
      <w:szCs w:val="16"/>
      <w:lang w:eastAsia="it-IT"/>
    </w:rPr>
  </w:style>
  <w:style w:type="paragraph" w:customStyle="1" w:styleId="font8">
    <w:name w:val="font8"/>
    <w:basedOn w:val="Normale"/>
    <w:rsid w:val="003E32BB"/>
    <w:pPr>
      <w:widowControl/>
      <w:autoSpaceDE/>
      <w:autoSpaceDN/>
      <w:spacing w:before="100" w:beforeAutospacing="1" w:after="100" w:afterAutospacing="1"/>
    </w:pPr>
    <w:rPr>
      <w:rFonts w:ascii="Arial" w:eastAsia="Times New Roman" w:hAnsi="Arial" w:cs="Arial"/>
      <w:b/>
      <w:bCs/>
      <w:sz w:val="18"/>
      <w:szCs w:val="18"/>
      <w:lang w:eastAsia="it-IT"/>
    </w:rPr>
  </w:style>
  <w:style w:type="paragraph" w:customStyle="1" w:styleId="xl65">
    <w:name w:val="xl65"/>
    <w:basedOn w:val="Normale"/>
    <w:rsid w:val="003E32BB"/>
    <w:pPr>
      <w:widowControl/>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66">
    <w:name w:val="xl66"/>
    <w:basedOn w:val="Normale"/>
    <w:rsid w:val="003E32BB"/>
    <w:pPr>
      <w:widowControl/>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67">
    <w:name w:val="xl67"/>
    <w:basedOn w:val="Normale"/>
    <w:rsid w:val="003E32BB"/>
    <w:pPr>
      <w:widowControl/>
      <w:autoSpaceDE/>
      <w:autoSpaceDN/>
      <w:spacing w:before="100" w:beforeAutospacing="1" w:after="100" w:afterAutospacing="1"/>
      <w:jc w:val="center"/>
    </w:pPr>
    <w:rPr>
      <w:rFonts w:ascii="Arial" w:eastAsia="Times New Roman" w:hAnsi="Arial" w:cs="Arial"/>
      <w:b/>
      <w:bCs/>
      <w:sz w:val="20"/>
      <w:szCs w:val="20"/>
      <w:lang w:eastAsia="it-IT"/>
    </w:rPr>
  </w:style>
  <w:style w:type="paragraph" w:customStyle="1" w:styleId="xl68">
    <w:name w:val="xl68"/>
    <w:basedOn w:val="Normale"/>
    <w:rsid w:val="003E32BB"/>
    <w:pPr>
      <w:widowControl/>
      <w:autoSpaceDE/>
      <w:autoSpaceDN/>
      <w:spacing w:before="100" w:beforeAutospacing="1" w:after="100" w:afterAutospacing="1"/>
      <w:jc w:val="center"/>
    </w:pPr>
    <w:rPr>
      <w:rFonts w:ascii="Times New Roman" w:eastAsia="Times New Roman" w:hAnsi="Times New Roman" w:cs="Times New Roman"/>
      <w:sz w:val="24"/>
      <w:szCs w:val="24"/>
      <w:lang w:eastAsia="it-IT"/>
    </w:rPr>
  </w:style>
  <w:style w:type="paragraph" w:customStyle="1" w:styleId="xl69">
    <w:name w:val="xl69"/>
    <w:basedOn w:val="Normale"/>
    <w:rsid w:val="003E32BB"/>
    <w:pPr>
      <w:widowControl/>
      <w:autoSpaceDE/>
      <w:autoSpaceDN/>
      <w:spacing w:before="100" w:beforeAutospacing="1" w:after="100" w:afterAutospacing="1"/>
      <w:jc w:val="center"/>
    </w:pPr>
    <w:rPr>
      <w:rFonts w:ascii="Times New Roman" w:eastAsia="Times New Roman" w:hAnsi="Times New Roman" w:cs="Times New Roman"/>
      <w:sz w:val="24"/>
      <w:szCs w:val="24"/>
      <w:lang w:eastAsia="it-IT"/>
    </w:rPr>
  </w:style>
  <w:style w:type="paragraph" w:customStyle="1" w:styleId="xl70">
    <w:name w:val="xl70"/>
    <w:basedOn w:val="Normale"/>
    <w:rsid w:val="003E32BB"/>
    <w:pPr>
      <w:widowControl/>
      <w:autoSpaceDE/>
      <w:autoSpaceDN/>
      <w:spacing w:before="100" w:beforeAutospacing="1" w:after="100" w:afterAutospacing="1"/>
      <w:jc w:val="center"/>
      <w:textAlignment w:val="center"/>
    </w:pPr>
    <w:rPr>
      <w:rFonts w:ascii="Arial" w:eastAsia="Times New Roman" w:hAnsi="Arial" w:cs="Arial"/>
      <w:b/>
      <w:bCs/>
      <w:sz w:val="16"/>
      <w:szCs w:val="16"/>
      <w:lang w:eastAsia="it-IT"/>
    </w:rPr>
  </w:style>
  <w:style w:type="paragraph" w:customStyle="1" w:styleId="xl71">
    <w:name w:val="xl71"/>
    <w:basedOn w:val="Normale"/>
    <w:rsid w:val="003E32BB"/>
    <w:pPr>
      <w:widowControl/>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72">
    <w:name w:val="xl72"/>
    <w:basedOn w:val="Normale"/>
    <w:rsid w:val="003E32BB"/>
    <w:pPr>
      <w:widowControl/>
      <w:autoSpaceDE/>
      <w:autoSpaceDN/>
      <w:spacing w:before="100" w:beforeAutospacing="1" w:after="100" w:afterAutospacing="1"/>
      <w:textAlignment w:val="center"/>
    </w:pPr>
    <w:rPr>
      <w:rFonts w:ascii="Arial" w:eastAsia="Times New Roman" w:hAnsi="Arial" w:cs="Arial"/>
      <w:b/>
      <w:bCs/>
      <w:sz w:val="20"/>
      <w:szCs w:val="20"/>
      <w:lang w:eastAsia="it-IT"/>
    </w:rPr>
  </w:style>
  <w:style w:type="paragraph" w:customStyle="1" w:styleId="xl73">
    <w:name w:val="xl73"/>
    <w:basedOn w:val="Normale"/>
    <w:rsid w:val="003E32BB"/>
    <w:pPr>
      <w:widowControl/>
      <w:pBdr>
        <w:top w:val="single" w:sz="8" w:space="0" w:color="000000"/>
        <w:left w:val="single" w:sz="8" w:space="0" w:color="000000"/>
        <w:bottom w:val="single" w:sz="8" w:space="0" w:color="000000"/>
        <w:right w:val="single" w:sz="8" w:space="0" w:color="000000"/>
      </w:pBdr>
      <w:autoSpaceDE/>
      <w:autoSpaceDN/>
      <w:spacing w:before="100" w:beforeAutospacing="1" w:after="100" w:afterAutospacing="1"/>
      <w:jc w:val="center"/>
      <w:textAlignment w:val="center"/>
    </w:pPr>
    <w:rPr>
      <w:rFonts w:ascii="Arial" w:eastAsia="Times New Roman" w:hAnsi="Arial" w:cs="Arial"/>
      <w:b/>
      <w:bCs/>
      <w:sz w:val="16"/>
      <w:szCs w:val="16"/>
      <w:lang w:eastAsia="it-IT"/>
    </w:rPr>
  </w:style>
  <w:style w:type="paragraph" w:customStyle="1" w:styleId="xl74">
    <w:name w:val="xl74"/>
    <w:basedOn w:val="Normale"/>
    <w:rsid w:val="003E32BB"/>
    <w:pPr>
      <w:widowControl/>
      <w:pBdr>
        <w:top w:val="single" w:sz="8" w:space="0" w:color="000000"/>
        <w:left w:val="single" w:sz="8" w:space="0" w:color="000000"/>
        <w:bottom w:val="single" w:sz="8" w:space="0" w:color="000000"/>
        <w:right w:val="single" w:sz="8" w:space="0" w:color="000000"/>
      </w:pBdr>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75">
    <w:name w:val="xl75"/>
    <w:basedOn w:val="Normale"/>
    <w:rsid w:val="003E32BB"/>
    <w:pPr>
      <w:widowControl/>
      <w:pBdr>
        <w:top w:val="single" w:sz="8" w:space="0" w:color="000000"/>
        <w:left w:val="single" w:sz="8" w:space="0" w:color="000000"/>
        <w:bottom w:val="single" w:sz="8" w:space="0" w:color="000000"/>
        <w:right w:val="single" w:sz="4" w:space="0" w:color="000000"/>
      </w:pBdr>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76">
    <w:name w:val="xl76"/>
    <w:basedOn w:val="Normale"/>
    <w:rsid w:val="003E32BB"/>
    <w:pPr>
      <w:widowControl/>
      <w:pBdr>
        <w:top w:val="single" w:sz="8" w:space="0" w:color="000000"/>
        <w:left w:val="single" w:sz="4" w:space="0" w:color="000000"/>
        <w:bottom w:val="single" w:sz="8" w:space="0" w:color="000000"/>
        <w:right w:val="single" w:sz="8" w:space="0" w:color="000000"/>
      </w:pBdr>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77">
    <w:name w:val="xl77"/>
    <w:basedOn w:val="Normale"/>
    <w:rsid w:val="003E32BB"/>
    <w:pPr>
      <w:widowControl/>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78">
    <w:name w:val="xl78"/>
    <w:basedOn w:val="Normale"/>
    <w:rsid w:val="003E32BB"/>
    <w:pPr>
      <w:widowControl/>
      <w:pBdr>
        <w:top w:val="single" w:sz="8" w:space="0" w:color="000000"/>
        <w:left w:val="single" w:sz="8" w:space="0" w:color="000000"/>
        <w:right w:val="single" w:sz="8" w:space="0" w:color="000000"/>
      </w:pBdr>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79">
    <w:name w:val="xl79"/>
    <w:basedOn w:val="Normale"/>
    <w:rsid w:val="003E32BB"/>
    <w:pPr>
      <w:widowControl/>
      <w:pBdr>
        <w:top w:val="single" w:sz="8" w:space="0" w:color="000000"/>
        <w:left w:val="single" w:sz="4" w:space="0" w:color="000000"/>
        <w:right w:val="single" w:sz="8" w:space="0" w:color="000000"/>
      </w:pBdr>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80">
    <w:name w:val="xl80"/>
    <w:basedOn w:val="Normale"/>
    <w:rsid w:val="003E32BB"/>
    <w:pPr>
      <w:widowControl/>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81">
    <w:name w:val="xl81"/>
    <w:basedOn w:val="Normale"/>
    <w:rsid w:val="003E32BB"/>
    <w:pPr>
      <w:widowControl/>
      <w:autoSpaceDE/>
      <w:autoSpaceDN/>
      <w:spacing w:before="100" w:beforeAutospacing="1" w:after="100" w:afterAutospacing="1"/>
      <w:textAlignment w:val="center"/>
    </w:pPr>
    <w:rPr>
      <w:rFonts w:ascii="Arial" w:eastAsia="Times New Roman" w:hAnsi="Arial" w:cs="Arial"/>
      <w:b/>
      <w:bCs/>
      <w:sz w:val="20"/>
      <w:szCs w:val="20"/>
      <w:lang w:eastAsia="it-IT"/>
    </w:rPr>
  </w:style>
  <w:style w:type="paragraph" w:customStyle="1" w:styleId="xl82">
    <w:name w:val="xl82"/>
    <w:basedOn w:val="Normale"/>
    <w:rsid w:val="003E32BB"/>
    <w:pPr>
      <w:widowControl/>
      <w:pBdr>
        <w:left w:val="single" w:sz="8" w:space="0" w:color="000000"/>
        <w:bottom w:val="single" w:sz="8" w:space="0" w:color="000000"/>
        <w:right w:val="single" w:sz="8" w:space="0" w:color="000000"/>
      </w:pBdr>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83">
    <w:name w:val="xl83"/>
    <w:basedOn w:val="Normale"/>
    <w:rsid w:val="003E32BB"/>
    <w:pPr>
      <w:widowControl/>
      <w:pBdr>
        <w:top w:val="single" w:sz="8" w:space="0" w:color="000000"/>
        <w:left w:val="single" w:sz="8" w:space="0" w:color="000000"/>
        <w:right w:val="single" w:sz="8" w:space="0" w:color="000000"/>
      </w:pBdr>
      <w:autoSpaceDE/>
      <w:autoSpaceDN/>
      <w:spacing w:before="100" w:beforeAutospacing="1" w:after="100" w:afterAutospacing="1"/>
      <w:jc w:val="center"/>
      <w:textAlignment w:val="center"/>
    </w:pPr>
    <w:rPr>
      <w:rFonts w:ascii="Arial" w:eastAsia="Times New Roman" w:hAnsi="Arial" w:cs="Arial"/>
      <w:b/>
      <w:bCs/>
      <w:sz w:val="16"/>
      <w:szCs w:val="16"/>
      <w:lang w:eastAsia="it-IT"/>
    </w:rPr>
  </w:style>
  <w:style w:type="paragraph" w:customStyle="1" w:styleId="xl84">
    <w:name w:val="xl84"/>
    <w:basedOn w:val="Normale"/>
    <w:rsid w:val="003E32BB"/>
    <w:pPr>
      <w:widowControl/>
      <w:pBdr>
        <w:top w:val="single" w:sz="8" w:space="0" w:color="000000"/>
        <w:left w:val="single" w:sz="8" w:space="0" w:color="000000"/>
        <w:right w:val="single" w:sz="4" w:space="0" w:color="000000"/>
      </w:pBdr>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85">
    <w:name w:val="xl85"/>
    <w:basedOn w:val="Normale"/>
    <w:rsid w:val="003E32BB"/>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86">
    <w:name w:val="xl86"/>
    <w:basedOn w:val="Normale"/>
    <w:rsid w:val="003E32BB"/>
    <w:pPr>
      <w:widowControl/>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87">
    <w:name w:val="xl87"/>
    <w:basedOn w:val="Normale"/>
    <w:rsid w:val="003E32BB"/>
    <w:pPr>
      <w:widowControl/>
      <w:autoSpaceDE/>
      <w:autoSpaceDN/>
      <w:spacing w:before="100" w:beforeAutospacing="1" w:after="100" w:afterAutospacing="1"/>
      <w:textAlignment w:val="center"/>
    </w:pPr>
    <w:rPr>
      <w:rFonts w:ascii="Arial" w:eastAsia="Times New Roman" w:hAnsi="Arial" w:cs="Arial"/>
      <w:b/>
      <w:bCs/>
      <w:sz w:val="12"/>
      <w:szCs w:val="12"/>
      <w:lang w:eastAsia="it-IT"/>
    </w:rPr>
  </w:style>
  <w:style w:type="paragraph" w:customStyle="1" w:styleId="xl88">
    <w:name w:val="xl88"/>
    <w:basedOn w:val="Normale"/>
    <w:rsid w:val="003E32BB"/>
    <w:pPr>
      <w:widowControl/>
      <w:pBdr>
        <w:top w:val="single" w:sz="8" w:space="0" w:color="auto"/>
        <w:left w:val="single" w:sz="8" w:space="0" w:color="auto"/>
        <w:bottom w:val="single" w:sz="8" w:space="0" w:color="auto"/>
        <w:right w:val="single" w:sz="4" w:space="0" w:color="auto"/>
      </w:pBdr>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89">
    <w:name w:val="xl89"/>
    <w:basedOn w:val="Normale"/>
    <w:rsid w:val="003E32BB"/>
    <w:pPr>
      <w:widowControl/>
      <w:pBdr>
        <w:top w:val="single" w:sz="8" w:space="0" w:color="000000"/>
        <w:bottom w:val="single" w:sz="8" w:space="0" w:color="000000"/>
        <w:right w:val="single" w:sz="8" w:space="0" w:color="000000"/>
      </w:pBdr>
      <w:autoSpaceDE/>
      <w:autoSpaceDN/>
      <w:spacing w:before="100" w:beforeAutospacing="1" w:after="100" w:afterAutospacing="1"/>
      <w:jc w:val="center"/>
      <w:textAlignment w:val="center"/>
    </w:pPr>
    <w:rPr>
      <w:rFonts w:ascii="Arial" w:eastAsia="Times New Roman" w:hAnsi="Arial" w:cs="Arial"/>
      <w:b/>
      <w:bCs/>
      <w:sz w:val="16"/>
      <w:szCs w:val="16"/>
      <w:lang w:eastAsia="it-IT"/>
    </w:rPr>
  </w:style>
  <w:style w:type="paragraph" w:customStyle="1" w:styleId="xl90">
    <w:name w:val="xl90"/>
    <w:basedOn w:val="Normale"/>
    <w:rsid w:val="003E32BB"/>
    <w:pPr>
      <w:widowControl/>
      <w:autoSpaceDE/>
      <w:autoSpaceDN/>
      <w:spacing w:before="100" w:beforeAutospacing="1" w:after="100" w:afterAutospacing="1"/>
      <w:textAlignment w:val="center"/>
    </w:pPr>
    <w:rPr>
      <w:rFonts w:ascii="Arial" w:eastAsia="Times New Roman" w:hAnsi="Arial" w:cs="Arial"/>
      <w:b/>
      <w:bCs/>
      <w:sz w:val="24"/>
      <w:szCs w:val="24"/>
      <w:lang w:eastAsia="it-IT"/>
    </w:rPr>
  </w:style>
  <w:style w:type="paragraph" w:customStyle="1" w:styleId="xl91">
    <w:name w:val="xl91"/>
    <w:basedOn w:val="Normale"/>
    <w:rsid w:val="003E32BB"/>
    <w:pPr>
      <w:widowControl/>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92">
    <w:name w:val="xl92"/>
    <w:basedOn w:val="Normale"/>
    <w:rsid w:val="003E32BB"/>
    <w:pPr>
      <w:widowControl/>
      <w:autoSpaceDE/>
      <w:autoSpaceDN/>
      <w:spacing w:before="100" w:beforeAutospacing="1" w:after="100" w:afterAutospacing="1"/>
      <w:textAlignment w:val="center"/>
    </w:pPr>
    <w:rPr>
      <w:rFonts w:ascii="Times New Roman" w:eastAsia="Times New Roman" w:hAnsi="Times New Roman" w:cs="Times New Roman"/>
      <w:sz w:val="24"/>
      <w:szCs w:val="24"/>
      <w:lang w:eastAsia="it-IT"/>
    </w:rPr>
  </w:style>
  <w:style w:type="paragraph" w:customStyle="1" w:styleId="xl93">
    <w:name w:val="xl93"/>
    <w:basedOn w:val="Normale"/>
    <w:rsid w:val="003E32BB"/>
    <w:pPr>
      <w:widowControl/>
      <w:pBdr>
        <w:top w:val="single" w:sz="8" w:space="0" w:color="auto"/>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94">
    <w:name w:val="xl94"/>
    <w:basedOn w:val="Normale"/>
    <w:rsid w:val="003E32BB"/>
    <w:pPr>
      <w:widowControl/>
      <w:pBdr>
        <w:top w:val="single" w:sz="8" w:space="0" w:color="auto"/>
        <w:bottom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95">
    <w:name w:val="xl95"/>
    <w:basedOn w:val="Normale"/>
    <w:rsid w:val="003E32BB"/>
    <w:pPr>
      <w:widowControl/>
      <w:pBdr>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96">
    <w:name w:val="xl96"/>
    <w:basedOn w:val="Normale"/>
    <w:rsid w:val="003E32BB"/>
    <w:pPr>
      <w:widowControl/>
      <w:pBdr>
        <w:top w:val="single" w:sz="8" w:space="0" w:color="auto"/>
        <w:left w:val="single" w:sz="8" w:space="0" w:color="auto"/>
        <w:bottom w:val="single" w:sz="4" w:space="0" w:color="000000"/>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97">
    <w:name w:val="xl97"/>
    <w:basedOn w:val="Normale"/>
    <w:rsid w:val="003E32BB"/>
    <w:pPr>
      <w:widowControl/>
      <w:pBdr>
        <w:top w:val="single" w:sz="4" w:space="0" w:color="000000"/>
        <w:left w:val="single" w:sz="8" w:space="0" w:color="auto"/>
        <w:bottom w:val="single" w:sz="4" w:space="0" w:color="000000"/>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98">
    <w:name w:val="xl98"/>
    <w:basedOn w:val="Normale"/>
    <w:rsid w:val="003E32BB"/>
    <w:pPr>
      <w:widowControl/>
      <w:pBdr>
        <w:top w:val="single" w:sz="4" w:space="0" w:color="000000"/>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99">
    <w:name w:val="xl99"/>
    <w:basedOn w:val="Normale"/>
    <w:rsid w:val="003E32BB"/>
    <w:pPr>
      <w:widowControl/>
      <w:pBdr>
        <w:top w:val="single" w:sz="4"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00">
    <w:name w:val="xl100"/>
    <w:basedOn w:val="Normale"/>
    <w:rsid w:val="003E32BB"/>
    <w:pPr>
      <w:widowControl/>
      <w:pBdr>
        <w:left w:val="single" w:sz="8" w:space="0" w:color="auto"/>
        <w:bottom w:val="single" w:sz="4" w:space="0" w:color="000000"/>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01">
    <w:name w:val="xl101"/>
    <w:basedOn w:val="Normale"/>
    <w:rsid w:val="003E32BB"/>
    <w:pPr>
      <w:widowControl/>
      <w:pBdr>
        <w:top w:val="single" w:sz="8" w:space="0" w:color="000000"/>
        <w:left w:val="single" w:sz="8" w:space="0" w:color="000000"/>
      </w:pBdr>
      <w:autoSpaceDE/>
      <w:autoSpaceDN/>
      <w:spacing w:before="100" w:beforeAutospacing="1" w:after="100" w:afterAutospacing="1"/>
      <w:jc w:val="center"/>
      <w:textAlignment w:val="center"/>
    </w:pPr>
    <w:rPr>
      <w:rFonts w:ascii="Arial" w:eastAsia="Times New Roman" w:hAnsi="Arial" w:cs="Arial"/>
      <w:b/>
      <w:bCs/>
      <w:sz w:val="18"/>
      <w:szCs w:val="18"/>
      <w:lang w:eastAsia="it-IT"/>
    </w:rPr>
  </w:style>
  <w:style w:type="paragraph" w:customStyle="1" w:styleId="xl102">
    <w:name w:val="xl102"/>
    <w:basedOn w:val="Normale"/>
    <w:rsid w:val="003E32BB"/>
    <w:pPr>
      <w:widowControl/>
      <w:pBdr>
        <w:top w:val="single" w:sz="8" w:space="0" w:color="000000"/>
        <w:left w:val="single" w:sz="8" w:space="0" w:color="000000"/>
        <w:bottom w:val="single" w:sz="8" w:space="0" w:color="000000"/>
        <w:right w:val="single" w:sz="8" w:space="0" w:color="000000"/>
      </w:pBdr>
      <w:autoSpaceDE/>
      <w:autoSpaceDN/>
      <w:spacing w:before="100" w:beforeAutospacing="1" w:after="100" w:afterAutospacing="1"/>
      <w:jc w:val="center"/>
      <w:textAlignment w:val="center"/>
    </w:pPr>
    <w:rPr>
      <w:rFonts w:ascii="Arial" w:eastAsia="Times New Roman" w:hAnsi="Arial" w:cs="Arial"/>
      <w:b/>
      <w:bCs/>
      <w:sz w:val="18"/>
      <w:szCs w:val="18"/>
      <w:lang w:eastAsia="it-IT"/>
    </w:rPr>
  </w:style>
  <w:style w:type="paragraph" w:customStyle="1" w:styleId="xl103">
    <w:name w:val="xl103"/>
    <w:basedOn w:val="Normale"/>
    <w:rsid w:val="003E32BB"/>
    <w:pPr>
      <w:widowControl/>
      <w:pBdr>
        <w:top w:val="single" w:sz="8" w:space="0" w:color="000000"/>
        <w:left w:val="single" w:sz="8" w:space="0" w:color="000000"/>
        <w:bottom w:val="single" w:sz="8" w:space="0" w:color="000000"/>
        <w:right w:val="single" w:sz="8" w:space="0" w:color="000000"/>
      </w:pBdr>
      <w:autoSpaceDE/>
      <w:autoSpaceDN/>
      <w:spacing w:before="100" w:beforeAutospacing="1" w:after="100" w:afterAutospacing="1"/>
      <w:jc w:val="center"/>
      <w:textAlignment w:val="center"/>
    </w:pPr>
    <w:rPr>
      <w:rFonts w:ascii="Arial" w:eastAsia="Times New Roman" w:hAnsi="Arial" w:cs="Arial"/>
      <w:b/>
      <w:bCs/>
      <w:sz w:val="18"/>
      <w:szCs w:val="18"/>
      <w:lang w:eastAsia="it-IT"/>
    </w:rPr>
  </w:style>
  <w:style w:type="paragraph" w:customStyle="1" w:styleId="xl104">
    <w:name w:val="xl104"/>
    <w:basedOn w:val="Normale"/>
    <w:rsid w:val="003E32BB"/>
    <w:pPr>
      <w:widowControl/>
      <w:pBdr>
        <w:top w:val="single" w:sz="8" w:space="0" w:color="000000"/>
        <w:left w:val="single" w:sz="4" w:space="0" w:color="000000"/>
        <w:bottom w:val="single" w:sz="8" w:space="0" w:color="000000"/>
        <w:right w:val="single" w:sz="8" w:space="0" w:color="000000"/>
      </w:pBdr>
      <w:autoSpaceDE/>
      <w:autoSpaceDN/>
      <w:spacing w:before="100" w:beforeAutospacing="1" w:after="100" w:afterAutospacing="1"/>
      <w:jc w:val="center"/>
      <w:textAlignment w:val="center"/>
    </w:pPr>
    <w:rPr>
      <w:rFonts w:ascii="Arial" w:eastAsia="Times New Roman" w:hAnsi="Arial" w:cs="Arial"/>
      <w:b/>
      <w:bCs/>
      <w:sz w:val="18"/>
      <w:szCs w:val="18"/>
      <w:lang w:eastAsia="it-IT"/>
    </w:rPr>
  </w:style>
  <w:style w:type="paragraph" w:customStyle="1" w:styleId="xl105">
    <w:name w:val="xl105"/>
    <w:basedOn w:val="Normale"/>
    <w:rsid w:val="003E32BB"/>
    <w:pPr>
      <w:widowControl/>
      <w:pBdr>
        <w:top w:val="single" w:sz="8" w:space="0" w:color="auto"/>
        <w:left w:val="single" w:sz="8" w:space="0" w:color="auto"/>
        <w:bottom w:val="single" w:sz="8" w:space="0" w:color="auto"/>
      </w:pBdr>
      <w:autoSpaceDE/>
      <w:autoSpaceDN/>
      <w:spacing w:before="100" w:beforeAutospacing="1" w:after="100" w:afterAutospacing="1"/>
      <w:jc w:val="center"/>
      <w:textAlignment w:val="center"/>
    </w:pPr>
    <w:rPr>
      <w:rFonts w:ascii="Arial" w:eastAsia="Times New Roman" w:hAnsi="Arial" w:cs="Arial"/>
      <w:b/>
      <w:bCs/>
      <w:sz w:val="24"/>
      <w:szCs w:val="24"/>
      <w:lang w:eastAsia="it-IT"/>
    </w:rPr>
  </w:style>
  <w:style w:type="paragraph" w:customStyle="1" w:styleId="xl106">
    <w:name w:val="xl106"/>
    <w:basedOn w:val="Normale"/>
    <w:rsid w:val="003E32BB"/>
    <w:pPr>
      <w:widowControl/>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07">
    <w:name w:val="xl107"/>
    <w:basedOn w:val="Normale"/>
    <w:rsid w:val="003E32BB"/>
    <w:pPr>
      <w:widowControl/>
      <w:pBdr>
        <w:bottom w:val="single" w:sz="4"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08">
    <w:name w:val="xl108"/>
    <w:basedOn w:val="Normale"/>
    <w:rsid w:val="003E32BB"/>
    <w:pPr>
      <w:widowControl/>
      <w:autoSpaceDE/>
      <w:autoSpaceDN/>
      <w:spacing w:before="100" w:beforeAutospacing="1" w:after="100" w:afterAutospacing="1"/>
      <w:jc w:val="center"/>
      <w:textAlignment w:val="center"/>
    </w:pPr>
    <w:rPr>
      <w:rFonts w:ascii="Arial" w:eastAsia="Times New Roman" w:hAnsi="Arial" w:cs="Arial"/>
      <w:sz w:val="16"/>
      <w:szCs w:val="16"/>
      <w:lang w:eastAsia="it-IT"/>
    </w:rPr>
  </w:style>
  <w:style w:type="paragraph" w:customStyle="1" w:styleId="xl109">
    <w:name w:val="xl109"/>
    <w:basedOn w:val="Normale"/>
    <w:rsid w:val="003E32BB"/>
    <w:pPr>
      <w:widowControl/>
      <w:pBdr>
        <w:left w:val="single" w:sz="8" w:space="0" w:color="auto"/>
        <w:bottom w:val="single" w:sz="8" w:space="0" w:color="auto"/>
        <w:right w:val="single" w:sz="4" w:space="0" w:color="auto"/>
      </w:pBdr>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110">
    <w:name w:val="xl110"/>
    <w:basedOn w:val="Normale"/>
    <w:rsid w:val="003E32BB"/>
    <w:pPr>
      <w:widowControl/>
      <w:pBdr>
        <w:top w:val="single" w:sz="8" w:space="0" w:color="auto"/>
        <w:left w:val="single" w:sz="8" w:space="0" w:color="auto"/>
        <w:bottom w:val="single" w:sz="4"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11">
    <w:name w:val="xl111"/>
    <w:basedOn w:val="Normale"/>
    <w:rsid w:val="003E32BB"/>
    <w:pPr>
      <w:widowControl/>
      <w:pBdr>
        <w:top w:val="single" w:sz="8" w:space="0" w:color="auto"/>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12">
    <w:name w:val="xl112"/>
    <w:basedOn w:val="Normale"/>
    <w:rsid w:val="003E32BB"/>
    <w:pPr>
      <w:widowControl/>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13">
    <w:name w:val="xl113"/>
    <w:basedOn w:val="Normale"/>
    <w:rsid w:val="003E32BB"/>
    <w:pPr>
      <w:widowControl/>
      <w:pBdr>
        <w:top w:val="single" w:sz="8" w:space="0" w:color="000000"/>
        <w:left w:val="single" w:sz="8" w:space="0" w:color="000000"/>
        <w:bottom w:val="single" w:sz="8" w:space="0" w:color="000000"/>
      </w:pBdr>
      <w:autoSpaceDE/>
      <w:autoSpaceDN/>
      <w:spacing w:before="100" w:beforeAutospacing="1" w:after="100" w:afterAutospacing="1"/>
      <w:jc w:val="center"/>
      <w:textAlignment w:val="center"/>
    </w:pPr>
    <w:rPr>
      <w:rFonts w:ascii="Arial" w:eastAsia="Times New Roman" w:hAnsi="Arial" w:cs="Arial"/>
      <w:sz w:val="16"/>
      <w:szCs w:val="16"/>
      <w:lang w:eastAsia="it-IT"/>
    </w:rPr>
  </w:style>
  <w:style w:type="paragraph" w:customStyle="1" w:styleId="xl114">
    <w:name w:val="xl114"/>
    <w:basedOn w:val="Normale"/>
    <w:rsid w:val="003E32BB"/>
    <w:pPr>
      <w:widowControl/>
      <w:pBdr>
        <w:top w:val="single" w:sz="8" w:space="0" w:color="000000"/>
        <w:left w:val="single" w:sz="8" w:space="0" w:color="000000"/>
        <w:right w:val="single" w:sz="8" w:space="0" w:color="000000"/>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15">
    <w:name w:val="xl115"/>
    <w:basedOn w:val="Normale"/>
    <w:rsid w:val="003E32BB"/>
    <w:pPr>
      <w:widowControl/>
      <w:pBdr>
        <w:top w:val="single" w:sz="8"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16">
    <w:name w:val="xl116"/>
    <w:basedOn w:val="Normale"/>
    <w:rsid w:val="003E32BB"/>
    <w:pPr>
      <w:widowControl/>
      <w:pBdr>
        <w:top w:val="single" w:sz="8" w:space="0" w:color="000000"/>
        <w:left w:val="single" w:sz="4" w:space="0" w:color="000000"/>
        <w:right w:val="single" w:sz="8" w:space="0" w:color="000000"/>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17">
    <w:name w:val="xl117"/>
    <w:basedOn w:val="Normale"/>
    <w:rsid w:val="003E32BB"/>
    <w:pPr>
      <w:widowControl/>
      <w:pBdr>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18">
    <w:name w:val="xl118"/>
    <w:basedOn w:val="Normale"/>
    <w:rsid w:val="003E32BB"/>
    <w:pPr>
      <w:widowControl/>
      <w:pBdr>
        <w:top w:val="single" w:sz="4" w:space="0" w:color="auto"/>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19">
    <w:name w:val="xl119"/>
    <w:basedOn w:val="Normale"/>
    <w:rsid w:val="003E32BB"/>
    <w:pPr>
      <w:widowControl/>
      <w:pBdr>
        <w:top w:val="single" w:sz="4" w:space="0" w:color="000000"/>
        <w:left w:val="single" w:sz="8" w:space="0" w:color="auto"/>
        <w:bottom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20">
    <w:name w:val="xl120"/>
    <w:basedOn w:val="Normale"/>
    <w:rsid w:val="003E32BB"/>
    <w:pPr>
      <w:widowControl/>
      <w:pBdr>
        <w:top w:val="single" w:sz="4" w:space="0" w:color="auto"/>
        <w:left w:val="single" w:sz="8" w:space="0" w:color="auto"/>
        <w:bottom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21">
    <w:name w:val="xl121"/>
    <w:basedOn w:val="Normale"/>
    <w:rsid w:val="003E32BB"/>
    <w:pPr>
      <w:widowControl/>
      <w:pBdr>
        <w:top w:val="single" w:sz="4" w:space="0" w:color="auto"/>
        <w:left w:val="single" w:sz="8" w:space="0" w:color="auto"/>
        <w:bottom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22">
    <w:name w:val="xl122"/>
    <w:basedOn w:val="Normale"/>
    <w:rsid w:val="003E32BB"/>
    <w:pPr>
      <w:widowControl/>
      <w:pBdr>
        <w:top w:val="single" w:sz="8" w:space="0" w:color="000000"/>
        <w:left w:val="single" w:sz="8" w:space="0" w:color="000000"/>
        <w:right w:val="single" w:sz="8"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23">
    <w:name w:val="xl123"/>
    <w:basedOn w:val="Normale"/>
    <w:rsid w:val="003E32BB"/>
    <w:pPr>
      <w:widowControl/>
      <w:pBdr>
        <w:top w:val="single" w:sz="8" w:space="0" w:color="000000"/>
        <w:left w:val="single" w:sz="8" w:space="0" w:color="000000"/>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24">
    <w:name w:val="xl124"/>
    <w:basedOn w:val="Normale"/>
    <w:rsid w:val="003E32BB"/>
    <w:pPr>
      <w:widowControl/>
      <w:pBdr>
        <w:top w:val="single" w:sz="4" w:space="0" w:color="auto"/>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25">
    <w:name w:val="xl125"/>
    <w:basedOn w:val="Normale"/>
    <w:rsid w:val="003E32BB"/>
    <w:pPr>
      <w:widowControl/>
      <w:pBdr>
        <w:top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26">
    <w:name w:val="xl126"/>
    <w:basedOn w:val="Normale"/>
    <w:rsid w:val="003E32BB"/>
    <w:pPr>
      <w:widowControl/>
      <w:pBdr>
        <w:top w:val="single" w:sz="4"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27">
    <w:name w:val="xl127"/>
    <w:basedOn w:val="Normale"/>
    <w:rsid w:val="003E32BB"/>
    <w:pPr>
      <w:widowControl/>
      <w:pBdr>
        <w:top w:val="single" w:sz="4" w:space="0" w:color="000000"/>
        <w:bottom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28">
    <w:name w:val="xl128"/>
    <w:basedOn w:val="Normale"/>
    <w:rsid w:val="003E32BB"/>
    <w:pPr>
      <w:widowControl/>
      <w:pBdr>
        <w:top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29">
    <w:name w:val="xl129"/>
    <w:basedOn w:val="Normale"/>
    <w:rsid w:val="003E32BB"/>
    <w:pPr>
      <w:widowControl/>
      <w:pBdr>
        <w:top w:val="single" w:sz="8" w:space="0" w:color="auto"/>
        <w:left w:val="single" w:sz="8" w:space="0" w:color="auto"/>
        <w:bottom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30">
    <w:name w:val="xl130"/>
    <w:basedOn w:val="Normale"/>
    <w:rsid w:val="003E32BB"/>
    <w:pPr>
      <w:widowControl/>
      <w:pBdr>
        <w:lef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31">
    <w:name w:val="xl131"/>
    <w:basedOn w:val="Normale"/>
    <w:rsid w:val="003E32BB"/>
    <w:pPr>
      <w:widowControl/>
      <w:autoSpaceDE/>
      <w:autoSpaceDN/>
      <w:spacing w:before="100" w:beforeAutospacing="1" w:after="100" w:afterAutospacing="1"/>
    </w:pPr>
    <w:rPr>
      <w:rFonts w:ascii="Times New Roman" w:eastAsia="Times New Roman" w:hAnsi="Times New Roman" w:cs="Times New Roman"/>
      <w:sz w:val="24"/>
      <w:szCs w:val="24"/>
      <w:lang w:eastAsia="it-IT"/>
    </w:rPr>
  </w:style>
  <w:style w:type="paragraph" w:customStyle="1" w:styleId="xl132">
    <w:name w:val="xl132"/>
    <w:basedOn w:val="Normale"/>
    <w:rsid w:val="003E32BB"/>
    <w:pPr>
      <w:widowControl/>
      <w:pBdr>
        <w:top w:val="single" w:sz="8" w:space="0" w:color="000000"/>
        <w:left w:val="single" w:sz="8" w:space="0" w:color="000000"/>
      </w:pBdr>
      <w:autoSpaceDE/>
      <w:autoSpaceDN/>
      <w:spacing w:before="100" w:beforeAutospacing="1" w:after="100" w:afterAutospacing="1"/>
      <w:jc w:val="center"/>
      <w:textAlignment w:val="center"/>
    </w:pPr>
    <w:rPr>
      <w:rFonts w:ascii="Arial" w:eastAsia="Times New Roman" w:hAnsi="Arial" w:cs="Arial"/>
      <w:sz w:val="16"/>
      <w:szCs w:val="16"/>
      <w:lang w:eastAsia="it-IT"/>
    </w:rPr>
  </w:style>
  <w:style w:type="paragraph" w:customStyle="1" w:styleId="xl133">
    <w:name w:val="xl133"/>
    <w:basedOn w:val="Normale"/>
    <w:rsid w:val="003E32BB"/>
    <w:pPr>
      <w:widowControl/>
      <w:pBdr>
        <w:top w:val="single" w:sz="4" w:space="0" w:color="auto"/>
        <w:left w:val="single" w:sz="8" w:space="0" w:color="auto"/>
        <w:bottom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34">
    <w:name w:val="xl134"/>
    <w:basedOn w:val="Normale"/>
    <w:rsid w:val="003E32BB"/>
    <w:pPr>
      <w:widowControl/>
      <w:pBdr>
        <w:top w:val="single" w:sz="4" w:space="0" w:color="auto"/>
        <w:bottom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35">
    <w:name w:val="xl135"/>
    <w:basedOn w:val="Normale"/>
    <w:rsid w:val="003E32BB"/>
    <w:pPr>
      <w:widowControl/>
      <w:pBdr>
        <w:top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36">
    <w:name w:val="xl136"/>
    <w:basedOn w:val="Normale"/>
    <w:rsid w:val="003E32BB"/>
    <w:pPr>
      <w:widowControl/>
      <w:pBdr>
        <w:top w:val="single" w:sz="8" w:space="0" w:color="auto"/>
        <w:bottom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37">
    <w:name w:val="xl137"/>
    <w:basedOn w:val="Normale"/>
    <w:rsid w:val="003E32BB"/>
    <w:pPr>
      <w:widowControl/>
      <w:pBdr>
        <w:top w:val="single" w:sz="8" w:space="0" w:color="auto"/>
        <w:left w:val="single" w:sz="4" w:space="0" w:color="auto"/>
        <w:bottom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38">
    <w:name w:val="xl138"/>
    <w:basedOn w:val="Normale"/>
    <w:rsid w:val="003E32BB"/>
    <w:pPr>
      <w:widowControl/>
      <w:pBdr>
        <w:top w:val="single" w:sz="4" w:space="0" w:color="000000"/>
        <w:left w:val="single" w:sz="8" w:space="0" w:color="auto"/>
        <w:bottom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39">
    <w:name w:val="xl139"/>
    <w:basedOn w:val="Normale"/>
    <w:rsid w:val="003E32BB"/>
    <w:pPr>
      <w:widowControl/>
      <w:pBdr>
        <w:top w:val="single" w:sz="4" w:space="0" w:color="auto"/>
        <w:left w:val="single" w:sz="8" w:space="0" w:color="auto"/>
        <w:bottom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40">
    <w:name w:val="xl140"/>
    <w:basedOn w:val="Normale"/>
    <w:rsid w:val="003E32BB"/>
    <w:pPr>
      <w:widowControl/>
      <w:pBdr>
        <w:top w:val="single" w:sz="4" w:space="0" w:color="000000"/>
        <w:bottom w:val="single" w:sz="4"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41">
    <w:name w:val="xl141"/>
    <w:basedOn w:val="Normale"/>
    <w:rsid w:val="003E32BB"/>
    <w:pPr>
      <w:widowControl/>
      <w:autoSpaceDE/>
      <w:autoSpaceDN/>
      <w:spacing w:before="100" w:beforeAutospacing="1" w:after="100" w:afterAutospacing="1"/>
      <w:textAlignment w:val="center"/>
    </w:pPr>
    <w:rPr>
      <w:rFonts w:ascii="Times New Roman" w:eastAsia="Times New Roman" w:hAnsi="Times New Roman" w:cs="Times New Roman"/>
      <w:sz w:val="24"/>
      <w:szCs w:val="24"/>
      <w:lang w:eastAsia="it-IT"/>
    </w:rPr>
  </w:style>
  <w:style w:type="paragraph" w:customStyle="1" w:styleId="xl142">
    <w:name w:val="xl142"/>
    <w:basedOn w:val="Normale"/>
    <w:rsid w:val="003E32BB"/>
    <w:pPr>
      <w:widowControl/>
      <w:pBdr>
        <w:top w:val="single" w:sz="8" w:space="0" w:color="000000"/>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43">
    <w:name w:val="xl143"/>
    <w:basedOn w:val="Normale"/>
    <w:rsid w:val="003E32BB"/>
    <w:pPr>
      <w:widowControl/>
      <w:pBdr>
        <w:top w:val="single" w:sz="4" w:space="0" w:color="auto"/>
        <w:left w:val="single" w:sz="8" w:space="0" w:color="auto"/>
        <w:bottom w:val="single" w:sz="8"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44">
    <w:name w:val="xl144"/>
    <w:basedOn w:val="Normale"/>
    <w:rsid w:val="003E32BB"/>
    <w:pPr>
      <w:widowControl/>
      <w:pBdr>
        <w:top w:val="single" w:sz="8" w:space="0" w:color="auto"/>
        <w:left w:val="single" w:sz="8"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45">
    <w:name w:val="xl145"/>
    <w:basedOn w:val="Normale"/>
    <w:rsid w:val="003E32BB"/>
    <w:pPr>
      <w:widowControl/>
      <w:pBdr>
        <w:top w:val="single" w:sz="4" w:space="0" w:color="auto"/>
        <w:left w:val="single" w:sz="8" w:space="0" w:color="auto"/>
        <w:bottom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46">
    <w:name w:val="xl146"/>
    <w:basedOn w:val="Normale"/>
    <w:rsid w:val="003E32BB"/>
    <w:pPr>
      <w:widowControl/>
      <w:pBdr>
        <w:top w:val="single" w:sz="8" w:space="0" w:color="auto"/>
        <w:left w:val="single" w:sz="8" w:space="0" w:color="auto"/>
        <w:bottom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47">
    <w:name w:val="xl147"/>
    <w:basedOn w:val="Normale"/>
    <w:rsid w:val="003E32BB"/>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48">
    <w:name w:val="xl148"/>
    <w:basedOn w:val="Normale"/>
    <w:rsid w:val="003E32BB"/>
    <w:pPr>
      <w:widowControl/>
      <w:pBdr>
        <w:top w:val="single" w:sz="8" w:space="0" w:color="auto"/>
        <w:left w:val="single" w:sz="8" w:space="0" w:color="auto"/>
        <w:bottom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49">
    <w:name w:val="xl149"/>
    <w:basedOn w:val="Normale"/>
    <w:rsid w:val="003E32BB"/>
    <w:pPr>
      <w:widowControl/>
      <w:pBdr>
        <w:top w:val="single" w:sz="4" w:space="0" w:color="auto"/>
        <w:left w:val="single" w:sz="4" w:space="0" w:color="auto"/>
        <w:bottom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50">
    <w:name w:val="xl150"/>
    <w:basedOn w:val="Normale"/>
    <w:rsid w:val="003E32BB"/>
    <w:pPr>
      <w:widowControl/>
      <w:pBdr>
        <w:left w:val="single" w:sz="8" w:space="0" w:color="auto"/>
        <w:bottom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51">
    <w:name w:val="xl151"/>
    <w:basedOn w:val="Normale"/>
    <w:rsid w:val="003E32BB"/>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52">
    <w:name w:val="xl152"/>
    <w:basedOn w:val="Normale"/>
    <w:rsid w:val="003E32BB"/>
    <w:pPr>
      <w:widowControl/>
      <w:pBdr>
        <w:top w:val="single" w:sz="4" w:space="0" w:color="auto"/>
        <w:left w:val="single" w:sz="8" w:space="0" w:color="auto"/>
        <w:bottom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53">
    <w:name w:val="xl153"/>
    <w:basedOn w:val="Normale"/>
    <w:rsid w:val="003E32BB"/>
    <w:pPr>
      <w:widowControl/>
      <w:pBdr>
        <w:top w:val="single" w:sz="8" w:space="0" w:color="auto"/>
        <w:left w:val="single" w:sz="8" w:space="0" w:color="auto"/>
        <w:bottom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54">
    <w:name w:val="xl154"/>
    <w:basedOn w:val="Normale"/>
    <w:rsid w:val="003E32BB"/>
    <w:pPr>
      <w:widowControl/>
      <w:pBdr>
        <w:top w:val="single" w:sz="8" w:space="0" w:color="auto"/>
        <w:bottom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55">
    <w:name w:val="xl155"/>
    <w:basedOn w:val="Normale"/>
    <w:rsid w:val="003E32BB"/>
    <w:pPr>
      <w:widowControl/>
      <w:pBdr>
        <w:top w:val="single" w:sz="4" w:space="0" w:color="000000"/>
        <w:left w:val="single" w:sz="8" w:space="0" w:color="auto"/>
        <w:bottom w:val="single" w:sz="4" w:space="0" w:color="000000"/>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56">
    <w:name w:val="xl156"/>
    <w:basedOn w:val="Normale"/>
    <w:rsid w:val="003E32BB"/>
    <w:pPr>
      <w:widowControl/>
      <w:pBdr>
        <w:left w:val="single" w:sz="8" w:space="0" w:color="auto"/>
        <w:bottom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57">
    <w:name w:val="xl157"/>
    <w:basedOn w:val="Normale"/>
    <w:rsid w:val="003E32BB"/>
    <w:pPr>
      <w:widowControl/>
      <w:pBdr>
        <w:left w:val="single" w:sz="8" w:space="0" w:color="auto"/>
        <w:bottom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58">
    <w:name w:val="xl158"/>
    <w:basedOn w:val="Normale"/>
    <w:rsid w:val="003E32BB"/>
    <w:pPr>
      <w:widowControl/>
      <w:pBdr>
        <w:top w:val="single" w:sz="4" w:space="0" w:color="auto"/>
        <w:left w:val="single" w:sz="8"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59">
    <w:name w:val="xl159"/>
    <w:basedOn w:val="Normale"/>
    <w:rsid w:val="003E32BB"/>
    <w:pPr>
      <w:widowControl/>
      <w:pBdr>
        <w:left w:val="single" w:sz="4" w:space="0" w:color="auto"/>
        <w:bottom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60">
    <w:name w:val="xl160"/>
    <w:basedOn w:val="Normale"/>
    <w:rsid w:val="003E32BB"/>
    <w:pPr>
      <w:widowControl/>
      <w:pBdr>
        <w:top w:val="single" w:sz="8" w:space="0" w:color="auto"/>
        <w:left w:val="single" w:sz="8" w:space="0" w:color="auto"/>
        <w:bottom w:val="single" w:sz="8" w:space="0" w:color="auto"/>
        <w:right w:val="single" w:sz="4" w:space="0" w:color="auto"/>
      </w:pBdr>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161">
    <w:name w:val="xl161"/>
    <w:basedOn w:val="Normale"/>
    <w:rsid w:val="003E32BB"/>
    <w:pPr>
      <w:widowControl/>
      <w:pBdr>
        <w:top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62">
    <w:name w:val="xl162"/>
    <w:basedOn w:val="Normale"/>
    <w:rsid w:val="003E32BB"/>
    <w:pPr>
      <w:widowControl/>
      <w:pBdr>
        <w:top w:val="single" w:sz="8" w:space="0" w:color="auto"/>
        <w:right w:val="single" w:sz="8" w:space="0" w:color="000000"/>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63">
    <w:name w:val="xl163"/>
    <w:basedOn w:val="Normale"/>
    <w:rsid w:val="003E32BB"/>
    <w:pPr>
      <w:widowControl/>
      <w:pBdr>
        <w:left w:val="single" w:sz="8" w:space="0" w:color="auto"/>
        <w:bottom w:val="single" w:sz="4" w:space="0" w:color="000000"/>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64">
    <w:name w:val="xl164"/>
    <w:basedOn w:val="Normale"/>
    <w:rsid w:val="003E32BB"/>
    <w:pPr>
      <w:widowControl/>
      <w:pBdr>
        <w:bottom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65">
    <w:name w:val="xl165"/>
    <w:basedOn w:val="Normale"/>
    <w:rsid w:val="003E32BB"/>
    <w:pPr>
      <w:widowControl/>
      <w:pBdr>
        <w:top w:val="single" w:sz="8" w:space="0" w:color="auto"/>
        <w:left w:val="single" w:sz="8" w:space="0" w:color="auto"/>
        <w:bottom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66">
    <w:name w:val="xl166"/>
    <w:basedOn w:val="Normale"/>
    <w:rsid w:val="003E32BB"/>
    <w:pPr>
      <w:widowControl/>
      <w:pBdr>
        <w:top w:val="single" w:sz="4" w:space="0" w:color="auto"/>
        <w:left w:val="single" w:sz="8" w:space="0" w:color="auto"/>
        <w:bottom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67">
    <w:name w:val="xl167"/>
    <w:basedOn w:val="Normale"/>
    <w:rsid w:val="003E32BB"/>
    <w:pPr>
      <w:widowControl/>
      <w:pBdr>
        <w:top w:val="single" w:sz="4" w:space="0" w:color="auto"/>
        <w:left w:val="single" w:sz="8" w:space="0" w:color="auto"/>
        <w:bottom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68">
    <w:name w:val="xl168"/>
    <w:basedOn w:val="Normale"/>
    <w:rsid w:val="003E32BB"/>
    <w:pPr>
      <w:widowControl/>
      <w:pBdr>
        <w:top w:val="single" w:sz="8" w:space="0" w:color="000000"/>
        <w:bottom w:val="single" w:sz="8" w:space="0" w:color="000000"/>
      </w:pBdr>
      <w:autoSpaceDE/>
      <w:autoSpaceDN/>
      <w:spacing w:before="100" w:beforeAutospacing="1" w:after="100" w:afterAutospacing="1"/>
      <w:jc w:val="center"/>
      <w:textAlignment w:val="center"/>
    </w:pPr>
    <w:rPr>
      <w:rFonts w:ascii="Arial" w:eastAsia="Times New Roman" w:hAnsi="Arial" w:cs="Arial"/>
      <w:sz w:val="16"/>
      <w:szCs w:val="16"/>
      <w:lang w:eastAsia="it-IT"/>
    </w:rPr>
  </w:style>
  <w:style w:type="paragraph" w:customStyle="1" w:styleId="xl169">
    <w:name w:val="xl169"/>
    <w:basedOn w:val="Normale"/>
    <w:rsid w:val="003E32BB"/>
    <w:pPr>
      <w:widowControl/>
      <w:pBdr>
        <w:top w:val="single" w:sz="8" w:space="0" w:color="000000"/>
        <w:right w:val="single" w:sz="8"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70">
    <w:name w:val="xl170"/>
    <w:basedOn w:val="Normale"/>
    <w:rsid w:val="003E32BB"/>
    <w:pPr>
      <w:widowControl/>
      <w:pBdr>
        <w:top w:val="single" w:sz="4" w:space="0" w:color="auto"/>
        <w:left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71">
    <w:name w:val="xl171"/>
    <w:basedOn w:val="Normale"/>
    <w:rsid w:val="003E32BB"/>
    <w:pPr>
      <w:widowControl/>
      <w:pBdr>
        <w:top w:val="single" w:sz="8" w:space="0" w:color="auto"/>
        <w:left w:val="single" w:sz="4" w:space="0" w:color="auto"/>
        <w:bottom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72">
    <w:name w:val="xl172"/>
    <w:basedOn w:val="Normale"/>
    <w:rsid w:val="003E32BB"/>
    <w:pPr>
      <w:widowControl/>
      <w:pBdr>
        <w:top w:val="single" w:sz="8" w:space="0" w:color="000000"/>
        <w:right w:val="single" w:sz="8" w:space="0" w:color="000000"/>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73">
    <w:name w:val="xl173"/>
    <w:basedOn w:val="Normale"/>
    <w:rsid w:val="003E32BB"/>
    <w:pPr>
      <w:widowControl/>
      <w:pBdr>
        <w:top w:val="single" w:sz="8" w:space="0" w:color="000000"/>
        <w:right w:val="single" w:sz="8" w:space="0" w:color="000000"/>
      </w:pBdr>
      <w:autoSpaceDE/>
      <w:autoSpaceDN/>
      <w:spacing w:before="100" w:beforeAutospacing="1" w:after="100" w:afterAutospacing="1"/>
      <w:jc w:val="center"/>
      <w:textAlignment w:val="center"/>
    </w:pPr>
    <w:rPr>
      <w:rFonts w:ascii="Arial" w:eastAsia="Times New Roman" w:hAnsi="Arial" w:cs="Arial"/>
      <w:sz w:val="16"/>
      <w:szCs w:val="16"/>
      <w:lang w:eastAsia="it-IT"/>
    </w:rPr>
  </w:style>
  <w:style w:type="paragraph" w:customStyle="1" w:styleId="xl174">
    <w:name w:val="xl174"/>
    <w:basedOn w:val="Normale"/>
    <w:rsid w:val="003E32BB"/>
    <w:pPr>
      <w:widowControl/>
      <w:pBdr>
        <w:top w:val="single" w:sz="8" w:space="0" w:color="auto"/>
        <w:left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75">
    <w:name w:val="xl175"/>
    <w:basedOn w:val="Normale"/>
    <w:rsid w:val="003E32BB"/>
    <w:pPr>
      <w:widowControl/>
      <w:pBdr>
        <w:top w:val="single" w:sz="8" w:space="0" w:color="auto"/>
        <w:left w:val="single" w:sz="8" w:space="0" w:color="auto"/>
        <w:bottom w:val="single" w:sz="8"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76">
    <w:name w:val="xl176"/>
    <w:basedOn w:val="Normale"/>
    <w:rsid w:val="003E32BB"/>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77">
    <w:name w:val="xl177"/>
    <w:basedOn w:val="Normale"/>
    <w:rsid w:val="003E32BB"/>
    <w:pPr>
      <w:widowControl/>
      <w:pBdr>
        <w:top w:val="single" w:sz="8" w:space="0" w:color="auto"/>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78">
    <w:name w:val="xl178"/>
    <w:basedOn w:val="Normale"/>
    <w:rsid w:val="003E32BB"/>
    <w:pPr>
      <w:widowControl/>
      <w:pBdr>
        <w:top w:val="single" w:sz="8" w:space="0" w:color="auto"/>
        <w:left w:val="single" w:sz="8" w:space="0" w:color="auto"/>
        <w:bottom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79">
    <w:name w:val="xl179"/>
    <w:basedOn w:val="Normale"/>
    <w:rsid w:val="003E32BB"/>
    <w:pPr>
      <w:widowControl/>
      <w:pBdr>
        <w:top w:val="single" w:sz="8" w:space="0" w:color="000000"/>
        <w:left w:val="single" w:sz="8" w:space="0" w:color="000000"/>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80">
    <w:name w:val="xl180"/>
    <w:basedOn w:val="Normale"/>
    <w:rsid w:val="003E32BB"/>
    <w:pPr>
      <w:widowControl/>
      <w:pBdr>
        <w:left w:val="single" w:sz="8" w:space="0" w:color="auto"/>
        <w:bottom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81">
    <w:name w:val="xl181"/>
    <w:basedOn w:val="Normale"/>
    <w:rsid w:val="003E32BB"/>
    <w:pPr>
      <w:widowControl/>
      <w:pBdr>
        <w:top w:val="single" w:sz="4" w:space="0" w:color="auto"/>
        <w:lef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82">
    <w:name w:val="xl182"/>
    <w:basedOn w:val="Normale"/>
    <w:rsid w:val="003E32BB"/>
    <w:pPr>
      <w:widowControl/>
      <w:pBdr>
        <w:top w:val="single" w:sz="4" w:space="0" w:color="auto"/>
        <w:lef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83">
    <w:name w:val="xl183"/>
    <w:basedOn w:val="Normale"/>
    <w:rsid w:val="003E32BB"/>
    <w:pPr>
      <w:widowControl/>
      <w:pBdr>
        <w:top w:val="single" w:sz="4" w:space="0" w:color="auto"/>
        <w:lef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84">
    <w:name w:val="xl184"/>
    <w:basedOn w:val="Normale"/>
    <w:rsid w:val="003E32BB"/>
    <w:pPr>
      <w:widowControl/>
      <w:pBdr>
        <w:left w:val="single" w:sz="8" w:space="0" w:color="auto"/>
        <w:bottom w:val="single" w:sz="8" w:space="0" w:color="auto"/>
      </w:pBdr>
      <w:autoSpaceDE/>
      <w:autoSpaceDN/>
      <w:spacing w:before="100" w:beforeAutospacing="1" w:after="100" w:afterAutospacing="1"/>
      <w:jc w:val="center"/>
      <w:textAlignment w:val="center"/>
    </w:pPr>
    <w:rPr>
      <w:rFonts w:ascii="Arial" w:eastAsia="Times New Roman" w:hAnsi="Arial" w:cs="Arial"/>
      <w:b/>
      <w:bCs/>
      <w:sz w:val="24"/>
      <w:szCs w:val="24"/>
      <w:lang w:eastAsia="it-IT"/>
    </w:rPr>
  </w:style>
  <w:style w:type="paragraph" w:customStyle="1" w:styleId="xl185">
    <w:name w:val="xl185"/>
    <w:basedOn w:val="Normale"/>
    <w:rsid w:val="003E32BB"/>
    <w:pPr>
      <w:widowControl/>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86">
    <w:name w:val="xl186"/>
    <w:basedOn w:val="Normale"/>
    <w:rsid w:val="003E32BB"/>
    <w:pPr>
      <w:widowControl/>
      <w:pBdr>
        <w:top w:val="single" w:sz="8" w:space="0" w:color="auto"/>
        <w:left w:val="single" w:sz="8" w:space="0" w:color="auto"/>
        <w:bottom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87">
    <w:name w:val="xl187"/>
    <w:basedOn w:val="Normale"/>
    <w:rsid w:val="003E32BB"/>
    <w:pPr>
      <w:widowControl/>
      <w:pBdr>
        <w:left w:val="single" w:sz="8" w:space="0" w:color="auto"/>
        <w:right w:val="single" w:sz="8" w:space="0" w:color="auto"/>
      </w:pBdr>
      <w:autoSpaceDE/>
      <w:autoSpaceDN/>
      <w:spacing w:before="100" w:beforeAutospacing="1" w:after="100" w:afterAutospacing="1"/>
      <w:jc w:val="center"/>
    </w:pPr>
    <w:rPr>
      <w:rFonts w:ascii="Times New Roman" w:eastAsia="Times New Roman" w:hAnsi="Times New Roman" w:cs="Times New Roman"/>
      <w:b/>
      <w:bCs/>
      <w:sz w:val="24"/>
      <w:szCs w:val="24"/>
      <w:lang w:eastAsia="it-IT"/>
    </w:rPr>
  </w:style>
  <w:style w:type="paragraph" w:customStyle="1" w:styleId="xl188">
    <w:name w:val="xl188"/>
    <w:basedOn w:val="Normale"/>
    <w:rsid w:val="003E32BB"/>
    <w:pPr>
      <w:widowControl/>
      <w:pBdr>
        <w:top w:val="single" w:sz="8" w:space="0" w:color="auto"/>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Arial" w:eastAsia="Times New Roman" w:hAnsi="Arial" w:cs="Arial"/>
      <w:b/>
      <w:bCs/>
      <w:sz w:val="24"/>
      <w:szCs w:val="24"/>
      <w:lang w:eastAsia="it-IT"/>
    </w:rPr>
  </w:style>
  <w:style w:type="paragraph" w:customStyle="1" w:styleId="xl189">
    <w:name w:val="xl189"/>
    <w:basedOn w:val="Normale"/>
    <w:rsid w:val="003E32BB"/>
    <w:pPr>
      <w:widowControl/>
      <w:autoSpaceDE/>
      <w:autoSpaceDN/>
      <w:spacing w:before="100" w:beforeAutospacing="1" w:after="100" w:afterAutospacing="1"/>
      <w:textAlignment w:val="center"/>
    </w:pPr>
    <w:rPr>
      <w:rFonts w:ascii="Arial" w:eastAsia="Times New Roman" w:hAnsi="Arial" w:cs="Arial"/>
      <w:b/>
      <w:bCs/>
      <w:color w:val="FF0000"/>
      <w:sz w:val="12"/>
      <w:szCs w:val="12"/>
      <w:lang w:eastAsia="it-IT"/>
    </w:rPr>
  </w:style>
  <w:style w:type="paragraph" w:customStyle="1" w:styleId="xl190">
    <w:name w:val="xl190"/>
    <w:basedOn w:val="Normale"/>
    <w:rsid w:val="003E32BB"/>
    <w:pPr>
      <w:widowControl/>
      <w:pBdr>
        <w:top w:val="single" w:sz="8" w:space="0" w:color="000000"/>
        <w:left w:val="single" w:sz="8"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91">
    <w:name w:val="xl191"/>
    <w:basedOn w:val="Normale"/>
    <w:rsid w:val="003E32BB"/>
    <w:pPr>
      <w:widowControl/>
      <w:pBdr>
        <w:left w:val="single" w:sz="8" w:space="0" w:color="auto"/>
        <w:bottom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92">
    <w:name w:val="xl192"/>
    <w:basedOn w:val="Normale"/>
    <w:rsid w:val="003E32BB"/>
    <w:pPr>
      <w:widowControl/>
      <w:pBdr>
        <w:top w:val="single" w:sz="8" w:space="0" w:color="auto"/>
        <w:left w:val="single" w:sz="8" w:space="0" w:color="auto"/>
        <w:bottom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93">
    <w:name w:val="xl193"/>
    <w:basedOn w:val="Normale"/>
    <w:rsid w:val="003E32BB"/>
    <w:pPr>
      <w:widowControl/>
      <w:pBdr>
        <w:top w:val="single" w:sz="8" w:space="0" w:color="auto"/>
        <w:left w:val="single" w:sz="4" w:space="0" w:color="auto"/>
        <w:bottom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94">
    <w:name w:val="xl194"/>
    <w:basedOn w:val="Normale"/>
    <w:rsid w:val="003E32BB"/>
    <w:pPr>
      <w:widowControl/>
      <w:pBdr>
        <w:bottom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95">
    <w:name w:val="xl195"/>
    <w:basedOn w:val="Normale"/>
    <w:rsid w:val="003E32BB"/>
    <w:pPr>
      <w:widowControl/>
      <w:pBdr>
        <w:top w:val="single" w:sz="4" w:space="0" w:color="auto"/>
        <w:bottom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96">
    <w:name w:val="xl196"/>
    <w:basedOn w:val="Normale"/>
    <w:rsid w:val="003E32BB"/>
    <w:pPr>
      <w:widowControl/>
      <w:pBdr>
        <w:top w:val="single" w:sz="8" w:space="0" w:color="auto"/>
        <w:bottom w:val="single" w:sz="8"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97">
    <w:name w:val="xl197"/>
    <w:basedOn w:val="Normale"/>
    <w:rsid w:val="003E32BB"/>
    <w:pPr>
      <w:widowControl/>
      <w:pBdr>
        <w:top w:val="single" w:sz="4" w:space="0" w:color="auto"/>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98">
    <w:name w:val="xl198"/>
    <w:basedOn w:val="Normale"/>
    <w:rsid w:val="003E32BB"/>
    <w:pPr>
      <w:widowControl/>
      <w:pBdr>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99">
    <w:name w:val="xl199"/>
    <w:basedOn w:val="Normale"/>
    <w:rsid w:val="003E32BB"/>
    <w:pPr>
      <w:widowControl/>
      <w:pBdr>
        <w:top w:val="single" w:sz="4"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00">
    <w:name w:val="xl200"/>
    <w:basedOn w:val="Normale"/>
    <w:rsid w:val="003E32BB"/>
    <w:pPr>
      <w:widowControl/>
      <w:pBdr>
        <w:top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01">
    <w:name w:val="xl201"/>
    <w:basedOn w:val="Normale"/>
    <w:rsid w:val="003E32BB"/>
    <w:pPr>
      <w:widowControl/>
      <w:pBdr>
        <w:top w:val="single" w:sz="8" w:space="0" w:color="auto"/>
        <w:bottom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02">
    <w:name w:val="xl202"/>
    <w:basedOn w:val="Normale"/>
    <w:rsid w:val="003E32BB"/>
    <w:pPr>
      <w:widowControl/>
      <w:pBdr>
        <w:top w:val="single" w:sz="4" w:space="0" w:color="auto"/>
        <w:bottom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03">
    <w:name w:val="xl203"/>
    <w:basedOn w:val="Normale"/>
    <w:rsid w:val="003E32BB"/>
    <w:pPr>
      <w:widowControl/>
      <w:pBdr>
        <w:top w:val="single" w:sz="8" w:space="0" w:color="auto"/>
        <w:left w:val="single" w:sz="8" w:space="0" w:color="auto"/>
        <w:bottom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04">
    <w:name w:val="xl204"/>
    <w:basedOn w:val="Normale"/>
    <w:rsid w:val="003E32BB"/>
    <w:pPr>
      <w:widowControl/>
      <w:pBdr>
        <w:top w:val="single" w:sz="8" w:space="0" w:color="auto"/>
        <w:bottom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05">
    <w:name w:val="xl205"/>
    <w:basedOn w:val="Normale"/>
    <w:rsid w:val="003E32BB"/>
    <w:pPr>
      <w:widowControl/>
      <w:pBdr>
        <w:top w:val="single" w:sz="4" w:space="0" w:color="auto"/>
        <w:bottom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06">
    <w:name w:val="xl206"/>
    <w:basedOn w:val="Normale"/>
    <w:rsid w:val="003E32BB"/>
    <w:pPr>
      <w:widowControl/>
      <w:pBdr>
        <w:top w:val="single" w:sz="8" w:space="0" w:color="auto"/>
        <w:left w:val="single" w:sz="8" w:space="0" w:color="auto"/>
        <w:bottom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07">
    <w:name w:val="xl207"/>
    <w:basedOn w:val="Normale"/>
    <w:rsid w:val="003E32BB"/>
    <w:pPr>
      <w:widowControl/>
      <w:pBdr>
        <w:top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08">
    <w:name w:val="xl208"/>
    <w:basedOn w:val="Normale"/>
    <w:rsid w:val="003E32BB"/>
    <w:pPr>
      <w:widowControl/>
      <w:pBdr>
        <w:top w:val="single" w:sz="8" w:space="0" w:color="auto"/>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09">
    <w:name w:val="xl209"/>
    <w:basedOn w:val="Normale"/>
    <w:rsid w:val="003E32BB"/>
    <w:pPr>
      <w:widowControl/>
      <w:pBdr>
        <w:top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10">
    <w:name w:val="xl210"/>
    <w:basedOn w:val="Normale"/>
    <w:rsid w:val="003E32BB"/>
    <w:pPr>
      <w:widowControl/>
      <w:pBdr>
        <w:top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11">
    <w:name w:val="xl211"/>
    <w:basedOn w:val="Normale"/>
    <w:rsid w:val="003E32BB"/>
    <w:pPr>
      <w:widowControl/>
      <w:pBdr>
        <w:top w:val="single" w:sz="8" w:space="0" w:color="auto"/>
        <w:lef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12">
    <w:name w:val="xl212"/>
    <w:basedOn w:val="Normale"/>
    <w:rsid w:val="003E32BB"/>
    <w:pPr>
      <w:widowControl/>
      <w:pBdr>
        <w:top w:val="single" w:sz="4" w:space="0" w:color="000000"/>
        <w:bottom w:val="single" w:sz="4" w:space="0" w:color="000000"/>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13">
    <w:name w:val="xl213"/>
    <w:basedOn w:val="Normale"/>
    <w:rsid w:val="003E32BB"/>
    <w:pPr>
      <w:widowControl/>
      <w:pBdr>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14">
    <w:name w:val="xl214"/>
    <w:basedOn w:val="Normale"/>
    <w:rsid w:val="003E32BB"/>
    <w:pPr>
      <w:widowControl/>
      <w:pBdr>
        <w:top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15">
    <w:name w:val="xl215"/>
    <w:basedOn w:val="Normale"/>
    <w:rsid w:val="003E32BB"/>
    <w:pPr>
      <w:widowControl/>
      <w:pBdr>
        <w:top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16">
    <w:name w:val="xl216"/>
    <w:basedOn w:val="Normale"/>
    <w:rsid w:val="003E32BB"/>
    <w:pPr>
      <w:widowControl/>
      <w:pBdr>
        <w:top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17">
    <w:name w:val="xl217"/>
    <w:basedOn w:val="Normale"/>
    <w:rsid w:val="003E32BB"/>
    <w:pPr>
      <w:widowControl/>
      <w:pBdr>
        <w:top w:val="single" w:sz="4"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18">
    <w:name w:val="xl218"/>
    <w:basedOn w:val="Normale"/>
    <w:rsid w:val="003E32BB"/>
    <w:pPr>
      <w:widowControl/>
      <w:pBdr>
        <w:top w:val="single" w:sz="8" w:space="0" w:color="000000"/>
        <w:left w:val="single" w:sz="8" w:space="0" w:color="000000"/>
      </w:pBdr>
      <w:autoSpaceDE/>
      <w:autoSpaceDN/>
      <w:spacing w:before="100" w:beforeAutospacing="1" w:after="100" w:afterAutospacing="1"/>
      <w:jc w:val="center"/>
      <w:textAlignment w:val="center"/>
    </w:pPr>
    <w:rPr>
      <w:rFonts w:ascii="Arial" w:eastAsia="Times New Roman" w:hAnsi="Arial" w:cs="Arial"/>
      <w:b/>
      <w:bCs/>
      <w:sz w:val="18"/>
      <w:szCs w:val="18"/>
      <w:lang w:eastAsia="it-IT"/>
    </w:rPr>
  </w:style>
  <w:style w:type="paragraph" w:customStyle="1" w:styleId="xl219">
    <w:name w:val="xl219"/>
    <w:basedOn w:val="Normale"/>
    <w:rsid w:val="003E32BB"/>
    <w:pPr>
      <w:widowControl/>
      <w:pBdr>
        <w:top w:val="single" w:sz="4" w:space="0" w:color="auto"/>
        <w:bottom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20">
    <w:name w:val="xl220"/>
    <w:basedOn w:val="Normale"/>
    <w:rsid w:val="003E32BB"/>
    <w:pPr>
      <w:widowControl/>
      <w:pBdr>
        <w:top w:val="single" w:sz="8" w:space="0" w:color="000000"/>
        <w:right w:val="single" w:sz="8" w:space="0" w:color="000000"/>
      </w:pBdr>
      <w:autoSpaceDE/>
      <w:autoSpaceDN/>
      <w:spacing w:before="100" w:beforeAutospacing="1" w:after="100" w:afterAutospacing="1"/>
      <w:jc w:val="center"/>
      <w:textAlignment w:val="center"/>
    </w:pPr>
    <w:rPr>
      <w:rFonts w:ascii="Arial" w:eastAsia="Times New Roman" w:hAnsi="Arial" w:cs="Arial"/>
      <w:b/>
      <w:bCs/>
      <w:sz w:val="18"/>
      <w:szCs w:val="18"/>
      <w:lang w:eastAsia="it-IT"/>
    </w:rPr>
  </w:style>
  <w:style w:type="paragraph" w:customStyle="1" w:styleId="xl221">
    <w:name w:val="xl221"/>
    <w:basedOn w:val="Normale"/>
    <w:rsid w:val="003E32BB"/>
    <w:pPr>
      <w:widowControl/>
      <w:pBdr>
        <w:top w:val="single" w:sz="8" w:space="0" w:color="000000"/>
        <w:left w:val="single" w:sz="8" w:space="0" w:color="000000"/>
        <w:right w:val="single" w:sz="4" w:space="0" w:color="000000"/>
      </w:pBdr>
      <w:autoSpaceDE/>
      <w:autoSpaceDN/>
      <w:spacing w:before="100" w:beforeAutospacing="1" w:after="100" w:afterAutospacing="1"/>
      <w:jc w:val="center"/>
      <w:textAlignment w:val="center"/>
    </w:pPr>
    <w:rPr>
      <w:rFonts w:ascii="Arial" w:eastAsia="Times New Roman" w:hAnsi="Arial" w:cs="Arial"/>
      <w:b/>
      <w:bCs/>
      <w:sz w:val="18"/>
      <w:szCs w:val="18"/>
      <w:lang w:eastAsia="it-IT"/>
    </w:rPr>
  </w:style>
  <w:style w:type="paragraph" w:customStyle="1" w:styleId="xl222">
    <w:name w:val="xl222"/>
    <w:basedOn w:val="Normale"/>
    <w:rsid w:val="003E32BB"/>
    <w:pPr>
      <w:widowControl/>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rFonts w:ascii="Arial" w:eastAsia="Times New Roman" w:hAnsi="Arial" w:cs="Arial"/>
      <w:b/>
      <w:bCs/>
      <w:sz w:val="18"/>
      <w:szCs w:val="18"/>
      <w:lang w:eastAsia="it-IT"/>
    </w:rPr>
  </w:style>
  <w:style w:type="paragraph" w:customStyle="1" w:styleId="xl223">
    <w:name w:val="xl223"/>
    <w:basedOn w:val="Normale"/>
    <w:rsid w:val="003E32BB"/>
    <w:pPr>
      <w:widowControl/>
      <w:pBdr>
        <w:top w:val="single" w:sz="8" w:space="0" w:color="000000"/>
        <w:left w:val="single" w:sz="8" w:space="0" w:color="000000"/>
        <w:bottom w:val="single" w:sz="8" w:space="0" w:color="000000"/>
      </w:pBdr>
      <w:autoSpaceDE/>
      <w:autoSpaceDN/>
      <w:spacing w:before="100" w:beforeAutospacing="1" w:after="100" w:afterAutospacing="1"/>
      <w:jc w:val="center"/>
      <w:textAlignment w:val="center"/>
    </w:pPr>
    <w:rPr>
      <w:rFonts w:ascii="Arial" w:eastAsia="Times New Roman" w:hAnsi="Arial" w:cs="Arial"/>
      <w:b/>
      <w:bCs/>
      <w:sz w:val="18"/>
      <w:szCs w:val="18"/>
      <w:lang w:eastAsia="it-IT"/>
    </w:rPr>
  </w:style>
  <w:style w:type="paragraph" w:customStyle="1" w:styleId="xl224">
    <w:name w:val="xl224"/>
    <w:basedOn w:val="Normale"/>
    <w:rsid w:val="003E32BB"/>
    <w:pPr>
      <w:widowControl/>
      <w:pBdr>
        <w:top w:val="single" w:sz="8" w:space="0" w:color="000000"/>
        <w:bottom w:val="single" w:sz="8" w:space="0" w:color="000000"/>
        <w:right w:val="single" w:sz="8" w:space="0" w:color="000000"/>
      </w:pBdr>
      <w:autoSpaceDE/>
      <w:autoSpaceDN/>
      <w:spacing w:before="100" w:beforeAutospacing="1" w:after="100" w:afterAutospacing="1"/>
      <w:jc w:val="center"/>
      <w:textAlignment w:val="center"/>
    </w:pPr>
    <w:rPr>
      <w:rFonts w:ascii="Arial" w:eastAsia="Times New Roman" w:hAnsi="Arial" w:cs="Arial"/>
      <w:b/>
      <w:bCs/>
      <w:sz w:val="18"/>
      <w:szCs w:val="18"/>
      <w:lang w:eastAsia="it-IT"/>
    </w:rPr>
  </w:style>
  <w:style w:type="paragraph" w:customStyle="1" w:styleId="xl225">
    <w:name w:val="xl225"/>
    <w:basedOn w:val="Normale"/>
    <w:rsid w:val="003E32BB"/>
    <w:pPr>
      <w:widowControl/>
      <w:pBdr>
        <w:top w:val="single" w:sz="8" w:space="0" w:color="auto"/>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Arial" w:eastAsia="Times New Roman" w:hAnsi="Arial" w:cs="Arial"/>
      <w:b/>
      <w:bCs/>
      <w:sz w:val="18"/>
      <w:szCs w:val="18"/>
      <w:lang w:eastAsia="it-IT"/>
    </w:rPr>
  </w:style>
  <w:style w:type="paragraph" w:customStyle="1" w:styleId="xl226">
    <w:name w:val="xl226"/>
    <w:basedOn w:val="Normale"/>
    <w:rsid w:val="003E32BB"/>
    <w:pPr>
      <w:widowControl/>
      <w:pBdr>
        <w:top w:val="single" w:sz="4" w:space="0" w:color="auto"/>
        <w:left w:val="single" w:sz="8" w:space="0" w:color="auto"/>
        <w:bottom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27">
    <w:name w:val="xl227"/>
    <w:basedOn w:val="Normale"/>
    <w:rsid w:val="003E32BB"/>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28">
    <w:name w:val="xl228"/>
    <w:basedOn w:val="Normale"/>
    <w:rsid w:val="003E32BB"/>
    <w:pPr>
      <w:widowControl/>
      <w:pBdr>
        <w:top w:val="single" w:sz="4" w:space="0" w:color="auto"/>
        <w:bottom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29">
    <w:name w:val="xl229"/>
    <w:basedOn w:val="Normale"/>
    <w:rsid w:val="003E32BB"/>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30">
    <w:name w:val="xl230"/>
    <w:basedOn w:val="Normale"/>
    <w:rsid w:val="003E32BB"/>
    <w:pPr>
      <w:widowControl/>
      <w:pBdr>
        <w:top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31">
    <w:name w:val="xl231"/>
    <w:basedOn w:val="Normale"/>
    <w:rsid w:val="003E32BB"/>
    <w:pPr>
      <w:widowControl/>
      <w:pBdr>
        <w:top w:val="single" w:sz="4" w:space="0" w:color="auto"/>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32">
    <w:name w:val="xl232"/>
    <w:basedOn w:val="Normale"/>
    <w:rsid w:val="003E32BB"/>
    <w:pPr>
      <w:widowControl/>
      <w:pBdr>
        <w:top w:val="single" w:sz="8" w:space="0" w:color="auto"/>
        <w:bottom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33">
    <w:name w:val="xl233"/>
    <w:basedOn w:val="Normale"/>
    <w:rsid w:val="003E32BB"/>
    <w:pPr>
      <w:widowControl/>
      <w:pBdr>
        <w:top w:val="single" w:sz="8" w:space="0" w:color="auto"/>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34">
    <w:name w:val="xl234"/>
    <w:basedOn w:val="Normale"/>
    <w:rsid w:val="003E32BB"/>
    <w:pPr>
      <w:widowControl/>
      <w:pBdr>
        <w:top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35">
    <w:name w:val="xl235"/>
    <w:basedOn w:val="Normale"/>
    <w:rsid w:val="003E32BB"/>
    <w:pPr>
      <w:widowControl/>
      <w:pBdr>
        <w:top w:val="single" w:sz="4"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36">
    <w:name w:val="xl236"/>
    <w:basedOn w:val="Normale"/>
    <w:rsid w:val="003E32BB"/>
    <w:pPr>
      <w:widowControl/>
      <w:pBdr>
        <w:top w:val="single" w:sz="4" w:space="0" w:color="auto"/>
        <w:bottom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37">
    <w:name w:val="xl237"/>
    <w:basedOn w:val="Normale"/>
    <w:rsid w:val="003E32BB"/>
    <w:pPr>
      <w:widowControl/>
      <w:pBdr>
        <w:top w:val="single" w:sz="4" w:space="0" w:color="auto"/>
        <w:bottom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38">
    <w:name w:val="xl238"/>
    <w:basedOn w:val="Normale"/>
    <w:rsid w:val="003E32BB"/>
    <w:pPr>
      <w:widowControl/>
      <w:pBdr>
        <w:top w:val="single" w:sz="4" w:space="0" w:color="auto"/>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39">
    <w:name w:val="xl239"/>
    <w:basedOn w:val="Normale"/>
    <w:rsid w:val="003E32BB"/>
    <w:pPr>
      <w:widowControl/>
      <w:pBdr>
        <w:top w:val="single" w:sz="8" w:space="0" w:color="auto"/>
        <w:left w:val="single" w:sz="8" w:space="0" w:color="auto"/>
        <w:bottom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40">
    <w:name w:val="xl240"/>
    <w:basedOn w:val="Normale"/>
    <w:rsid w:val="003E32BB"/>
    <w:pPr>
      <w:widowControl/>
      <w:pBdr>
        <w:top w:val="single" w:sz="8" w:space="0" w:color="auto"/>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41">
    <w:name w:val="xl241"/>
    <w:basedOn w:val="Normale"/>
    <w:rsid w:val="003E32BB"/>
    <w:pPr>
      <w:widowControl/>
      <w:pBdr>
        <w:left w:val="single" w:sz="8" w:space="0" w:color="auto"/>
        <w:bottom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42">
    <w:name w:val="xl242"/>
    <w:basedOn w:val="Normale"/>
    <w:rsid w:val="003E32BB"/>
    <w:pPr>
      <w:widowControl/>
      <w:pBdr>
        <w:bottom w:val="single" w:sz="4" w:space="0" w:color="000000"/>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43">
    <w:name w:val="xl243"/>
    <w:basedOn w:val="Normale"/>
    <w:rsid w:val="003E32BB"/>
    <w:pPr>
      <w:widowControl/>
      <w:pBdr>
        <w:top w:val="single" w:sz="8" w:space="0" w:color="auto"/>
        <w:left w:val="single" w:sz="8" w:space="0" w:color="auto"/>
        <w:bottom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244">
    <w:name w:val="xl244"/>
    <w:basedOn w:val="Normale"/>
    <w:rsid w:val="003E32BB"/>
    <w:pPr>
      <w:widowControl/>
      <w:pBdr>
        <w:top w:val="single" w:sz="8" w:space="0" w:color="auto"/>
        <w:left w:val="single" w:sz="8" w:space="0" w:color="auto"/>
        <w:bottom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245">
    <w:name w:val="xl245"/>
    <w:basedOn w:val="Normale"/>
    <w:rsid w:val="003E32BB"/>
    <w:pPr>
      <w:widowControl/>
      <w:pBdr>
        <w:top w:val="single" w:sz="8" w:space="0" w:color="auto"/>
        <w:left w:val="single" w:sz="8" w:space="0" w:color="auto"/>
        <w:bottom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46">
    <w:name w:val="xl246"/>
    <w:basedOn w:val="Normale"/>
    <w:rsid w:val="003E32BB"/>
    <w:pPr>
      <w:widowControl/>
      <w:pBdr>
        <w:top w:val="single" w:sz="8" w:space="0" w:color="auto"/>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47">
    <w:name w:val="xl247"/>
    <w:basedOn w:val="Normale"/>
    <w:rsid w:val="003E32BB"/>
    <w:pPr>
      <w:widowControl/>
      <w:pBdr>
        <w:top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48">
    <w:name w:val="xl248"/>
    <w:basedOn w:val="Normale"/>
    <w:rsid w:val="003E32BB"/>
    <w:pPr>
      <w:widowControl/>
      <w:autoSpaceDE/>
      <w:autoSpaceDN/>
      <w:spacing w:before="100" w:beforeAutospacing="1" w:after="100" w:afterAutospacing="1"/>
    </w:pPr>
    <w:rPr>
      <w:rFonts w:ascii="Times New Roman" w:eastAsia="Times New Roman" w:hAnsi="Times New Roman" w:cs="Times New Roman"/>
      <w:sz w:val="24"/>
      <w:szCs w:val="24"/>
      <w:lang w:eastAsia="it-IT"/>
    </w:rPr>
  </w:style>
  <w:style w:type="paragraph" w:customStyle="1" w:styleId="xl249">
    <w:name w:val="xl249"/>
    <w:basedOn w:val="Normale"/>
    <w:rsid w:val="003E32BB"/>
    <w:pPr>
      <w:widowControl/>
      <w:pBdr>
        <w:top w:val="single" w:sz="4" w:space="0" w:color="auto"/>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50">
    <w:name w:val="xl250"/>
    <w:basedOn w:val="Normale"/>
    <w:rsid w:val="003E32BB"/>
    <w:pPr>
      <w:widowControl/>
      <w:pBdr>
        <w:lef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251">
    <w:name w:val="xl251"/>
    <w:basedOn w:val="Normale"/>
    <w:rsid w:val="003E32BB"/>
    <w:pPr>
      <w:widowControl/>
      <w:pBdr>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52">
    <w:name w:val="xl252"/>
    <w:basedOn w:val="Normale"/>
    <w:rsid w:val="003E32BB"/>
    <w:pPr>
      <w:widowControl/>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53">
    <w:name w:val="xl253"/>
    <w:basedOn w:val="Normale"/>
    <w:rsid w:val="003E32BB"/>
    <w:pPr>
      <w:widowControl/>
      <w:pBdr>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54">
    <w:name w:val="xl254"/>
    <w:basedOn w:val="Normale"/>
    <w:rsid w:val="003E32BB"/>
    <w:pPr>
      <w:widowControl/>
      <w:pBdr>
        <w:top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55">
    <w:name w:val="xl255"/>
    <w:basedOn w:val="Normale"/>
    <w:rsid w:val="003E32BB"/>
    <w:pPr>
      <w:widowControl/>
      <w:pBdr>
        <w:left w:val="single" w:sz="8" w:space="0" w:color="auto"/>
        <w:bottom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256">
    <w:name w:val="xl256"/>
    <w:basedOn w:val="Normale"/>
    <w:rsid w:val="003E32BB"/>
    <w:pPr>
      <w:widowControl/>
      <w:pBdr>
        <w:top w:val="single" w:sz="4" w:space="0" w:color="auto"/>
        <w:bottom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57">
    <w:name w:val="xl257"/>
    <w:basedOn w:val="Normale"/>
    <w:rsid w:val="003E32BB"/>
    <w:pPr>
      <w:widowControl/>
      <w:pBdr>
        <w:top w:val="single" w:sz="4" w:space="0" w:color="auto"/>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58">
    <w:name w:val="xl258"/>
    <w:basedOn w:val="Normale"/>
    <w:rsid w:val="003E32BB"/>
    <w:pPr>
      <w:widowControl/>
      <w:pBdr>
        <w:top w:val="single" w:sz="4"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59">
    <w:name w:val="xl259"/>
    <w:basedOn w:val="Normale"/>
    <w:rsid w:val="003E32BB"/>
    <w:pPr>
      <w:widowControl/>
      <w:pBdr>
        <w:top w:val="single" w:sz="8" w:space="0" w:color="auto"/>
        <w:left w:val="single" w:sz="8" w:space="0" w:color="auto"/>
        <w:bottom w:val="single" w:sz="4" w:space="0" w:color="000000"/>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260">
    <w:name w:val="xl260"/>
    <w:basedOn w:val="Normale"/>
    <w:rsid w:val="003E32BB"/>
    <w:pPr>
      <w:widowControl/>
      <w:pBdr>
        <w:top w:val="single" w:sz="8" w:space="0" w:color="auto"/>
        <w:left w:val="single" w:sz="8" w:space="0" w:color="auto"/>
        <w:bottom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61">
    <w:name w:val="xl261"/>
    <w:basedOn w:val="Normale"/>
    <w:rsid w:val="003E32BB"/>
    <w:pPr>
      <w:widowControl/>
      <w:pBdr>
        <w:top w:val="single" w:sz="8" w:space="0" w:color="auto"/>
        <w:bottom w:val="single" w:sz="4" w:space="0" w:color="000000"/>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62">
    <w:name w:val="xl262"/>
    <w:basedOn w:val="Normale"/>
    <w:rsid w:val="003E32BB"/>
    <w:pPr>
      <w:widowControl/>
      <w:pBdr>
        <w:top w:val="single" w:sz="8" w:space="0" w:color="auto"/>
        <w:bottom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63">
    <w:name w:val="xl263"/>
    <w:basedOn w:val="Normale"/>
    <w:rsid w:val="003E32BB"/>
    <w:pPr>
      <w:widowControl/>
      <w:pBdr>
        <w:left w:val="single" w:sz="8" w:space="0" w:color="auto"/>
        <w:bottom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64">
    <w:name w:val="xl264"/>
    <w:basedOn w:val="Normale"/>
    <w:rsid w:val="003E32BB"/>
    <w:pPr>
      <w:widowControl/>
      <w:pBdr>
        <w:top w:val="single" w:sz="4" w:space="0" w:color="auto"/>
        <w:left w:val="single" w:sz="8" w:space="0" w:color="auto"/>
        <w:bottom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265">
    <w:name w:val="xl265"/>
    <w:basedOn w:val="Normale"/>
    <w:rsid w:val="003E32BB"/>
    <w:pPr>
      <w:widowControl/>
      <w:pBdr>
        <w:top w:val="single" w:sz="8" w:space="0" w:color="auto"/>
        <w:left w:val="single" w:sz="4" w:space="0" w:color="auto"/>
        <w:bottom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266">
    <w:name w:val="xl266"/>
    <w:basedOn w:val="Normale"/>
    <w:rsid w:val="003E32BB"/>
    <w:pPr>
      <w:widowControl/>
      <w:pBdr>
        <w:top w:val="single" w:sz="8" w:space="0" w:color="auto"/>
        <w:left w:val="single" w:sz="4" w:space="0" w:color="auto"/>
        <w:bottom w:val="single" w:sz="8" w:space="0" w:color="auto"/>
        <w:right w:val="single" w:sz="8" w:space="0" w:color="auto"/>
      </w:pBdr>
      <w:shd w:val="clear" w:color="000000" w:fill="FFFFFF"/>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267">
    <w:name w:val="xl267"/>
    <w:basedOn w:val="Normale"/>
    <w:rsid w:val="003E32BB"/>
    <w:pPr>
      <w:widowControl/>
      <w:pBdr>
        <w:top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68">
    <w:name w:val="xl268"/>
    <w:basedOn w:val="Normale"/>
    <w:rsid w:val="003E32BB"/>
    <w:pPr>
      <w:widowControl/>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69">
    <w:name w:val="xl269"/>
    <w:basedOn w:val="Normale"/>
    <w:rsid w:val="003E32BB"/>
    <w:pPr>
      <w:widowControl/>
      <w:pBdr>
        <w:top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70">
    <w:name w:val="xl270"/>
    <w:basedOn w:val="Normale"/>
    <w:rsid w:val="003E32BB"/>
    <w:pPr>
      <w:widowControl/>
      <w:pBdr>
        <w:bottom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71">
    <w:name w:val="xl271"/>
    <w:basedOn w:val="Normale"/>
    <w:rsid w:val="003E32BB"/>
    <w:pPr>
      <w:widowControl/>
      <w:pBdr>
        <w:top w:val="single" w:sz="4" w:space="0" w:color="000000"/>
        <w:bottom w:val="single" w:sz="4" w:space="0" w:color="000000"/>
        <w:right w:val="single" w:sz="8"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272">
    <w:name w:val="xl272"/>
    <w:basedOn w:val="Normale"/>
    <w:rsid w:val="003E32BB"/>
    <w:pPr>
      <w:widowControl/>
      <w:pBdr>
        <w:top w:val="single" w:sz="8" w:space="0" w:color="000000"/>
        <w:left w:val="single" w:sz="8" w:space="0" w:color="000000"/>
        <w:bottom w:val="single" w:sz="8" w:space="0" w:color="000000"/>
      </w:pBdr>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273">
    <w:name w:val="xl273"/>
    <w:basedOn w:val="Normale"/>
    <w:rsid w:val="003E32BB"/>
    <w:pPr>
      <w:widowControl/>
      <w:pBdr>
        <w:top w:val="single" w:sz="8" w:space="0" w:color="000000"/>
        <w:bottom w:val="single" w:sz="8" w:space="0" w:color="000000"/>
      </w:pBdr>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274">
    <w:name w:val="xl274"/>
    <w:basedOn w:val="Normale"/>
    <w:rsid w:val="003E32BB"/>
    <w:pPr>
      <w:widowControl/>
      <w:pBdr>
        <w:top w:val="single" w:sz="8" w:space="0" w:color="000000"/>
        <w:bottom w:val="single" w:sz="8" w:space="0" w:color="000000"/>
        <w:right w:val="single" w:sz="8" w:space="0" w:color="000000"/>
      </w:pBdr>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275">
    <w:name w:val="xl275"/>
    <w:basedOn w:val="Normale"/>
    <w:rsid w:val="003E32BB"/>
    <w:pPr>
      <w:widowControl/>
      <w:pBdr>
        <w:top w:val="single" w:sz="8" w:space="0" w:color="000000"/>
        <w:left w:val="single" w:sz="8" w:space="0" w:color="000000"/>
        <w:right w:val="single" w:sz="8" w:space="0" w:color="000000"/>
      </w:pBdr>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276">
    <w:name w:val="xl276"/>
    <w:basedOn w:val="Normale"/>
    <w:rsid w:val="003E32BB"/>
    <w:pPr>
      <w:widowControl/>
      <w:pBdr>
        <w:top w:val="single" w:sz="4" w:space="0" w:color="000000"/>
        <w:bottom w:val="single" w:sz="4" w:space="0" w:color="000000"/>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277">
    <w:name w:val="xl277"/>
    <w:basedOn w:val="Normale"/>
    <w:rsid w:val="003E32BB"/>
    <w:pPr>
      <w:widowControl/>
      <w:pBdr>
        <w:top w:val="single" w:sz="8" w:space="0" w:color="auto"/>
        <w:left w:val="single" w:sz="8" w:space="0" w:color="auto"/>
      </w:pBdr>
      <w:autoSpaceDE/>
      <w:autoSpaceDN/>
      <w:spacing w:before="100" w:beforeAutospacing="1" w:after="100" w:afterAutospacing="1"/>
      <w:jc w:val="center"/>
      <w:textAlignment w:val="center"/>
    </w:pPr>
    <w:rPr>
      <w:rFonts w:ascii="Arial" w:eastAsia="Times New Roman" w:hAnsi="Arial" w:cs="Arial"/>
      <w:b/>
      <w:bCs/>
      <w:sz w:val="40"/>
      <w:szCs w:val="40"/>
      <w:lang w:eastAsia="it-IT"/>
    </w:rPr>
  </w:style>
  <w:style w:type="paragraph" w:customStyle="1" w:styleId="xl278">
    <w:name w:val="xl278"/>
    <w:basedOn w:val="Normale"/>
    <w:rsid w:val="003E32BB"/>
    <w:pPr>
      <w:widowControl/>
      <w:pBdr>
        <w:top w:val="single" w:sz="8" w:space="0" w:color="auto"/>
      </w:pBdr>
      <w:autoSpaceDE/>
      <w:autoSpaceDN/>
      <w:spacing w:before="100" w:beforeAutospacing="1" w:after="100" w:afterAutospacing="1"/>
      <w:jc w:val="center"/>
      <w:textAlignment w:val="center"/>
    </w:pPr>
    <w:rPr>
      <w:rFonts w:ascii="Arial" w:eastAsia="Times New Roman" w:hAnsi="Arial" w:cs="Arial"/>
      <w:b/>
      <w:bCs/>
      <w:sz w:val="24"/>
      <w:szCs w:val="24"/>
      <w:lang w:eastAsia="it-IT"/>
    </w:rPr>
  </w:style>
  <w:style w:type="paragraph" w:customStyle="1" w:styleId="xl279">
    <w:name w:val="xl279"/>
    <w:basedOn w:val="Normale"/>
    <w:rsid w:val="003E32BB"/>
    <w:pPr>
      <w:widowControl/>
      <w:pBdr>
        <w:top w:val="single" w:sz="8" w:space="0" w:color="auto"/>
        <w:right w:val="single" w:sz="8" w:space="0" w:color="auto"/>
      </w:pBdr>
      <w:autoSpaceDE/>
      <w:autoSpaceDN/>
      <w:spacing w:before="100" w:beforeAutospacing="1" w:after="100" w:afterAutospacing="1"/>
      <w:jc w:val="center"/>
      <w:textAlignment w:val="center"/>
    </w:pPr>
    <w:rPr>
      <w:rFonts w:ascii="Arial" w:eastAsia="Times New Roman" w:hAnsi="Arial" w:cs="Arial"/>
      <w:b/>
      <w:bCs/>
      <w:sz w:val="24"/>
      <w:szCs w:val="24"/>
      <w:lang w:eastAsia="it-IT"/>
    </w:rPr>
  </w:style>
  <w:style w:type="paragraph" w:customStyle="1" w:styleId="xl280">
    <w:name w:val="xl280"/>
    <w:basedOn w:val="Normale"/>
    <w:rsid w:val="003E32BB"/>
    <w:pPr>
      <w:widowControl/>
      <w:pBdr>
        <w:left w:val="single" w:sz="8" w:space="0" w:color="auto"/>
      </w:pBdr>
      <w:autoSpaceDE/>
      <w:autoSpaceDN/>
      <w:spacing w:before="100" w:beforeAutospacing="1" w:after="100" w:afterAutospacing="1"/>
    </w:pPr>
    <w:rPr>
      <w:rFonts w:ascii="Times New Roman" w:eastAsia="Times New Roman" w:hAnsi="Times New Roman" w:cs="Times New Roman"/>
      <w:sz w:val="24"/>
      <w:szCs w:val="24"/>
      <w:lang w:eastAsia="it-IT"/>
    </w:rPr>
  </w:style>
  <w:style w:type="paragraph" w:customStyle="1" w:styleId="xl281">
    <w:name w:val="xl281"/>
    <w:basedOn w:val="Normale"/>
    <w:rsid w:val="003E32BB"/>
    <w:pPr>
      <w:widowControl/>
      <w:pBdr>
        <w:right w:val="single" w:sz="8" w:space="0" w:color="auto"/>
      </w:pBdr>
      <w:autoSpaceDE/>
      <w:autoSpaceDN/>
      <w:spacing w:before="100" w:beforeAutospacing="1" w:after="100" w:afterAutospacing="1"/>
    </w:pPr>
    <w:rPr>
      <w:rFonts w:ascii="Times New Roman" w:eastAsia="Times New Roman" w:hAnsi="Times New Roman" w:cs="Times New Roman"/>
      <w:sz w:val="24"/>
      <w:szCs w:val="24"/>
      <w:lang w:eastAsia="it-IT"/>
    </w:rPr>
  </w:style>
  <w:style w:type="paragraph" w:customStyle="1" w:styleId="xl282">
    <w:name w:val="xl282"/>
    <w:basedOn w:val="Normale"/>
    <w:rsid w:val="003E32BB"/>
    <w:pPr>
      <w:widowControl/>
      <w:pBdr>
        <w:left w:val="single" w:sz="8" w:space="0" w:color="auto"/>
        <w:bottom w:val="single" w:sz="8" w:space="0" w:color="auto"/>
      </w:pBdr>
      <w:autoSpaceDE/>
      <w:autoSpaceDN/>
      <w:spacing w:before="100" w:beforeAutospacing="1" w:after="100" w:afterAutospacing="1"/>
    </w:pPr>
    <w:rPr>
      <w:rFonts w:ascii="Times New Roman" w:eastAsia="Times New Roman" w:hAnsi="Times New Roman" w:cs="Times New Roman"/>
      <w:sz w:val="24"/>
      <w:szCs w:val="24"/>
      <w:lang w:eastAsia="it-IT"/>
    </w:rPr>
  </w:style>
  <w:style w:type="paragraph" w:customStyle="1" w:styleId="xl283">
    <w:name w:val="xl283"/>
    <w:basedOn w:val="Normale"/>
    <w:rsid w:val="003E32BB"/>
    <w:pPr>
      <w:widowControl/>
      <w:pBdr>
        <w:bottom w:val="single" w:sz="8" w:space="0" w:color="auto"/>
      </w:pBdr>
      <w:autoSpaceDE/>
      <w:autoSpaceDN/>
      <w:spacing w:before="100" w:beforeAutospacing="1" w:after="100" w:afterAutospacing="1"/>
    </w:pPr>
    <w:rPr>
      <w:rFonts w:ascii="Times New Roman" w:eastAsia="Times New Roman" w:hAnsi="Times New Roman" w:cs="Times New Roman"/>
      <w:sz w:val="24"/>
      <w:szCs w:val="24"/>
      <w:lang w:eastAsia="it-IT"/>
    </w:rPr>
  </w:style>
  <w:style w:type="paragraph" w:customStyle="1" w:styleId="xl284">
    <w:name w:val="xl284"/>
    <w:basedOn w:val="Normale"/>
    <w:rsid w:val="003E32BB"/>
    <w:pPr>
      <w:widowControl/>
      <w:pBdr>
        <w:bottom w:val="single" w:sz="8" w:space="0" w:color="auto"/>
        <w:right w:val="single" w:sz="8" w:space="0" w:color="auto"/>
      </w:pBdr>
      <w:autoSpaceDE/>
      <w:autoSpaceDN/>
      <w:spacing w:before="100" w:beforeAutospacing="1" w:after="100" w:afterAutospacing="1"/>
    </w:pPr>
    <w:rPr>
      <w:rFonts w:ascii="Times New Roman" w:eastAsia="Times New Roman" w:hAnsi="Times New Roman" w:cs="Times New Roman"/>
      <w:sz w:val="24"/>
      <w:szCs w:val="24"/>
      <w:lang w:eastAsia="it-IT"/>
    </w:rPr>
  </w:style>
  <w:style w:type="paragraph" w:customStyle="1" w:styleId="xl285">
    <w:name w:val="xl285"/>
    <w:basedOn w:val="Normale"/>
    <w:rsid w:val="003E32BB"/>
    <w:pPr>
      <w:widowControl/>
      <w:pBdr>
        <w:top w:val="single" w:sz="8" w:space="0" w:color="000000"/>
        <w:left w:val="single" w:sz="8" w:space="0" w:color="000000"/>
        <w:bottom w:val="single" w:sz="8" w:space="0" w:color="000000"/>
        <w:right w:val="single" w:sz="8" w:space="0" w:color="000000"/>
      </w:pBdr>
      <w:autoSpaceDE/>
      <w:autoSpaceDN/>
      <w:spacing w:before="100" w:beforeAutospacing="1" w:after="100" w:afterAutospacing="1"/>
      <w:jc w:val="center"/>
      <w:textAlignment w:val="center"/>
    </w:pPr>
    <w:rPr>
      <w:rFonts w:ascii="Arial" w:eastAsia="Times New Roman" w:hAnsi="Arial" w:cs="Arial"/>
      <w:b/>
      <w:bCs/>
      <w:sz w:val="16"/>
      <w:szCs w:val="16"/>
      <w:lang w:eastAsia="it-IT"/>
    </w:rPr>
  </w:style>
  <w:style w:type="paragraph" w:customStyle="1" w:styleId="xl286">
    <w:name w:val="xl286"/>
    <w:basedOn w:val="Normale"/>
    <w:rsid w:val="003E32BB"/>
    <w:pPr>
      <w:widowControl/>
      <w:pBdr>
        <w:top w:val="single" w:sz="8" w:space="0" w:color="000000"/>
        <w:left w:val="single" w:sz="8" w:space="0" w:color="000000"/>
        <w:bottom w:val="single" w:sz="8" w:space="0" w:color="000000"/>
        <w:right w:val="single" w:sz="8" w:space="0" w:color="000000"/>
      </w:pBdr>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287">
    <w:name w:val="xl287"/>
    <w:basedOn w:val="Normale"/>
    <w:rsid w:val="003E32BB"/>
    <w:pPr>
      <w:widowControl/>
      <w:pBdr>
        <w:top w:val="single" w:sz="8" w:space="0" w:color="000000"/>
        <w:left w:val="single" w:sz="8" w:space="0" w:color="000000"/>
        <w:bottom w:val="single" w:sz="8" w:space="0" w:color="000000"/>
        <w:right w:val="single" w:sz="8" w:space="0" w:color="000000"/>
      </w:pBdr>
      <w:autoSpaceDE/>
      <w:autoSpaceDN/>
      <w:spacing w:before="100" w:beforeAutospacing="1" w:after="100" w:afterAutospacing="1"/>
      <w:textAlignment w:val="center"/>
    </w:pPr>
    <w:rPr>
      <w:rFonts w:ascii="Arial" w:eastAsia="Times New Roman" w:hAnsi="Arial" w:cs="Arial"/>
      <w:b/>
      <w:bCs/>
      <w:sz w:val="20"/>
      <w:szCs w:val="20"/>
      <w:lang w:eastAsia="it-IT"/>
    </w:rPr>
  </w:style>
  <w:style w:type="paragraph" w:customStyle="1" w:styleId="xl288">
    <w:name w:val="xl288"/>
    <w:basedOn w:val="Normale"/>
    <w:rsid w:val="003E32BB"/>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289">
    <w:name w:val="xl289"/>
    <w:basedOn w:val="Normale"/>
    <w:rsid w:val="003E32B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290">
    <w:name w:val="xl290"/>
    <w:basedOn w:val="Normale"/>
    <w:rsid w:val="003E32BB"/>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291">
    <w:name w:val="xl291"/>
    <w:basedOn w:val="Normale"/>
    <w:rsid w:val="003E32B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color w:val="FF0000"/>
      <w:sz w:val="20"/>
      <w:szCs w:val="20"/>
      <w:lang w:eastAsia="it-IT"/>
    </w:rPr>
  </w:style>
  <w:style w:type="paragraph" w:customStyle="1" w:styleId="xl292">
    <w:name w:val="xl292"/>
    <w:basedOn w:val="Normale"/>
    <w:rsid w:val="003E32BB"/>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color w:val="FF0000"/>
      <w:sz w:val="20"/>
      <w:szCs w:val="20"/>
      <w:lang w:eastAsia="it-IT"/>
    </w:rPr>
  </w:style>
  <w:style w:type="paragraph" w:customStyle="1" w:styleId="xl293">
    <w:name w:val="xl293"/>
    <w:basedOn w:val="Normale"/>
    <w:rsid w:val="003E32BB"/>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294">
    <w:name w:val="xl294"/>
    <w:basedOn w:val="Normale"/>
    <w:rsid w:val="003E32B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295">
    <w:name w:val="xl295"/>
    <w:basedOn w:val="Normale"/>
    <w:rsid w:val="003E32BB"/>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296">
    <w:name w:val="xl296"/>
    <w:basedOn w:val="Normale"/>
    <w:rsid w:val="003E32BB"/>
    <w:pPr>
      <w:widowControl/>
      <w:pBdr>
        <w:top w:val="single" w:sz="4" w:space="0" w:color="auto"/>
        <w:left w:val="single" w:sz="8" w:space="0" w:color="auto"/>
        <w:bottom w:val="single" w:sz="8"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297">
    <w:name w:val="xl297"/>
    <w:basedOn w:val="Normale"/>
    <w:rsid w:val="003E32BB"/>
    <w:pPr>
      <w:widowControl/>
      <w:pBdr>
        <w:top w:val="single" w:sz="8" w:space="0" w:color="auto"/>
        <w:left w:val="single" w:sz="8" w:space="0" w:color="auto"/>
        <w:bottom w:val="single" w:sz="8" w:space="0" w:color="auto"/>
        <w:right w:val="single" w:sz="4" w:space="0" w:color="auto"/>
      </w:pBdr>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298">
    <w:name w:val="xl298"/>
    <w:basedOn w:val="Normale"/>
    <w:rsid w:val="003E32BB"/>
    <w:pPr>
      <w:widowControl/>
      <w:pBdr>
        <w:top w:val="single" w:sz="8" w:space="0" w:color="auto"/>
        <w:left w:val="single" w:sz="4" w:space="0" w:color="auto"/>
        <w:bottom w:val="single" w:sz="8" w:space="0" w:color="auto"/>
        <w:right w:val="single" w:sz="4" w:space="0" w:color="auto"/>
      </w:pBdr>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299">
    <w:name w:val="xl299"/>
    <w:basedOn w:val="Normale"/>
    <w:rsid w:val="003E32BB"/>
    <w:pPr>
      <w:widowControl/>
      <w:pBdr>
        <w:left w:val="single" w:sz="8" w:space="0" w:color="auto"/>
      </w:pBdr>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300">
    <w:name w:val="xl300"/>
    <w:basedOn w:val="Normale"/>
    <w:rsid w:val="003E32BB"/>
    <w:pPr>
      <w:widowControl/>
      <w:pBdr>
        <w:right w:val="single" w:sz="8" w:space="0" w:color="auto"/>
      </w:pBdr>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301">
    <w:name w:val="xl301"/>
    <w:basedOn w:val="Normale"/>
    <w:rsid w:val="003E32BB"/>
    <w:pPr>
      <w:widowControl/>
      <w:pBdr>
        <w:top w:val="single" w:sz="8" w:space="0" w:color="000000"/>
        <w:left w:val="single" w:sz="8" w:space="0" w:color="000000"/>
      </w:pBdr>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302">
    <w:name w:val="xl302"/>
    <w:basedOn w:val="Normale"/>
    <w:rsid w:val="003E32BB"/>
    <w:pPr>
      <w:widowControl/>
      <w:pBdr>
        <w:top w:val="single" w:sz="8" w:space="0" w:color="000000"/>
        <w:right w:val="single" w:sz="8" w:space="0" w:color="000000"/>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303">
    <w:name w:val="xl303"/>
    <w:basedOn w:val="Normale"/>
    <w:rsid w:val="003E32BB"/>
    <w:pPr>
      <w:widowControl/>
      <w:pBdr>
        <w:top w:val="single" w:sz="8" w:space="0" w:color="000000"/>
        <w:left w:val="single" w:sz="8" w:space="0" w:color="000000"/>
      </w:pBdr>
      <w:autoSpaceDE/>
      <w:autoSpaceDN/>
      <w:spacing w:before="100" w:beforeAutospacing="1" w:after="100" w:afterAutospacing="1"/>
      <w:textAlignment w:val="center"/>
    </w:pPr>
    <w:rPr>
      <w:rFonts w:ascii="Arial" w:eastAsia="Times New Roman" w:hAnsi="Arial" w:cs="Arial"/>
      <w:b/>
      <w:bCs/>
      <w:sz w:val="20"/>
      <w:szCs w:val="20"/>
      <w:lang w:eastAsia="it-IT"/>
    </w:rPr>
  </w:style>
  <w:style w:type="paragraph" w:customStyle="1" w:styleId="xl304">
    <w:name w:val="xl304"/>
    <w:basedOn w:val="Normale"/>
    <w:rsid w:val="003E32BB"/>
    <w:pPr>
      <w:widowControl/>
      <w:pBdr>
        <w:top w:val="single" w:sz="8" w:space="0" w:color="000000"/>
      </w:pBdr>
      <w:autoSpaceDE/>
      <w:autoSpaceDN/>
      <w:spacing w:before="100" w:beforeAutospacing="1" w:after="100" w:afterAutospacing="1"/>
      <w:textAlignment w:val="center"/>
    </w:pPr>
    <w:rPr>
      <w:rFonts w:ascii="Times New Roman" w:eastAsia="Times New Roman" w:hAnsi="Times New Roman" w:cs="Times New Roman"/>
      <w:sz w:val="24"/>
      <w:szCs w:val="24"/>
      <w:lang w:eastAsia="it-IT"/>
    </w:rPr>
  </w:style>
  <w:style w:type="paragraph" w:customStyle="1" w:styleId="xl305">
    <w:name w:val="xl305"/>
    <w:basedOn w:val="Normale"/>
    <w:rsid w:val="003E32BB"/>
    <w:pPr>
      <w:widowControl/>
      <w:pBdr>
        <w:top w:val="single" w:sz="8" w:space="0" w:color="000000"/>
        <w:right w:val="single" w:sz="8" w:space="0" w:color="000000"/>
      </w:pBdr>
      <w:autoSpaceDE/>
      <w:autoSpaceDN/>
      <w:spacing w:before="100" w:beforeAutospacing="1" w:after="100" w:afterAutospacing="1"/>
      <w:textAlignment w:val="center"/>
    </w:pPr>
    <w:rPr>
      <w:rFonts w:ascii="Times New Roman" w:eastAsia="Times New Roman" w:hAnsi="Times New Roman" w:cs="Times New Roman"/>
      <w:sz w:val="24"/>
      <w:szCs w:val="24"/>
      <w:lang w:eastAsia="it-IT"/>
    </w:rPr>
  </w:style>
  <w:style w:type="paragraph" w:customStyle="1" w:styleId="xl306">
    <w:name w:val="xl306"/>
    <w:basedOn w:val="Normale"/>
    <w:rsid w:val="003E32BB"/>
    <w:pPr>
      <w:widowControl/>
      <w:pBdr>
        <w:left w:val="single" w:sz="8" w:space="0" w:color="auto"/>
      </w:pBdr>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307">
    <w:name w:val="xl307"/>
    <w:basedOn w:val="Normale"/>
    <w:rsid w:val="003E32BB"/>
    <w:pPr>
      <w:widowControl/>
      <w:pBdr>
        <w:right w:val="single" w:sz="8" w:space="0" w:color="auto"/>
      </w:pBdr>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308">
    <w:name w:val="xl308"/>
    <w:basedOn w:val="Normale"/>
    <w:rsid w:val="003E32BB"/>
    <w:pPr>
      <w:widowControl/>
      <w:pBdr>
        <w:top w:val="single" w:sz="8" w:space="0" w:color="auto"/>
        <w:left w:val="single" w:sz="8" w:space="0" w:color="auto"/>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09">
    <w:name w:val="xl309"/>
    <w:basedOn w:val="Normale"/>
    <w:rsid w:val="003E32BB"/>
    <w:pPr>
      <w:widowControl/>
      <w:pBdr>
        <w:top w:val="single" w:sz="8"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10">
    <w:name w:val="xl310"/>
    <w:basedOn w:val="Normale"/>
    <w:rsid w:val="003E32BB"/>
    <w:pPr>
      <w:widowControl/>
      <w:pBdr>
        <w:top w:val="single" w:sz="8" w:space="0" w:color="auto"/>
        <w:left w:val="single" w:sz="8" w:space="0" w:color="auto"/>
        <w:bottom w:val="single" w:sz="8" w:space="0" w:color="auto"/>
        <w:right w:val="single" w:sz="8"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11">
    <w:name w:val="xl311"/>
    <w:basedOn w:val="Normale"/>
    <w:rsid w:val="003E32BB"/>
    <w:pPr>
      <w:widowControl/>
      <w:pBdr>
        <w:top w:val="single" w:sz="8" w:space="0" w:color="auto"/>
        <w:bottom w:val="single" w:sz="8" w:space="0" w:color="auto"/>
        <w:right w:val="single" w:sz="8"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12">
    <w:name w:val="xl312"/>
    <w:basedOn w:val="Normale"/>
    <w:rsid w:val="003E32BB"/>
    <w:pPr>
      <w:widowControl/>
      <w:pBdr>
        <w:top w:val="single" w:sz="8" w:space="0" w:color="auto"/>
        <w:bottom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13">
    <w:name w:val="xl313"/>
    <w:basedOn w:val="Normale"/>
    <w:rsid w:val="003E32BB"/>
    <w:pPr>
      <w:widowControl/>
      <w:pBdr>
        <w:right w:val="single" w:sz="8"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14">
    <w:name w:val="xl314"/>
    <w:basedOn w:val="Normale"/>
    <w:rsid w:val="003E32BB"/>
    <w:pPr>
      <w:widowControl/>
      <w:pBdr>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15">
    <w:name w:val="xl315"/>
    <w:basedOn w:val="Normale"/>
    <w:rsid w:val="003E32BB"/>
    <w:pPr>
      <w:widowControl/>
      <w:pBdr>
        <w:top w:val="single" w:sz="4" w:space="0" w:color="auto"/>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16">
    <w:name w:val="xl316"/>
    <w:basedOn w:val="Normale"/>
    <w:rsid w:val="003E32BB"/>
    <w:pPr>
      <w:widowControl/>
      <w:pBdr>
        <w:top w:val="single" w:sz="8" w:space="0" w:color="auto"/>
        <w:left w:val="single" w:sz="8" w:space="0" w:color="auto"/>
      </w:pBdr>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317">
    <w:name w:val="xl317"/>
    <w:basedOn w:val="Normale"/>
    <w:rsid w:val="003E32BB"/>
    <w:pPr>
      <w:widowControl/>
      <w:pBdr>
        <w:top w:val="single" w:sz="8" w:space="0" w:color="auto"/>
      </w:pBdr>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318">
    <w:name w:val="xl318"/>
    <w:basedOn w:val="Normale"/>
    <w:rsid w:val="003E32BB"/>
    <w:pPr>
      <w:widowControl/>
      <w:pBdr>
        <w:top w:val="single" w:sz="4" w:space="0" w:color="auto"/>
        <w:left w:val="single" w:sz="8" w:space="0" w:color="auto"/>
        <w:bottom w:val="single" w:sz="8"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19">
    <w:name w:val="xl319"/>
    <w:basedOn w:val="Normale"/>
    <w:rsid w:val="003E32BB"/>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20">
    <w:name w:val="xl320"/>
    <w:basedOn w:val="Normale"/>
    <w:rsid w:val="003E32BB"/>
    <w:pPr>
      <w:widowControl/>
      <w:pBdr>
        <w:top w:val="single" w:sz="4" w:space="0" w:color="auto"/>
        <w:left w:val="single" w:sz="4" w:space="0" w:color="auto"/>
        <w:bottom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21">
    <w:name w:val="xl321"/>
    <w:basedOn w:val="Normale"/>
    <w:rsid w:val="003E32BB"/>
    <w:pPr>
      <w:widowControl/>
      <w:pBdr>
        <w:top w:val="single" w:sz="8" w:space="0" w:color="auto"/>
        <w:right w:val="single" w:sz="8" w:space="0" w:color="auto"/>
      </w:pBdr>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322">
    <w:name w:val="xl322"/>
    <w:basedOn w:val="Normale"/>
    <w:rsid w:val="003E32BB"/>
    <w:pPr>
      <w:widowControl/>
      <w:pBdr>
        <w:left w:val="single" w:sz="8" w:space="0" w:color="auto"/>
        <w:bottom w:val="single" w:sz="8" w:space="0" w:color="auto"/>
      </w:pBdr>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323">
    <w:name w:val="xl323"/>
    <w:basedOn w:val="Normale"/>
    <w:rsid w:val="003E32BB"/>
    <w:pPr>
      <w:widowControl/>
      <w:pBdr>
        <w:bottom w:val="single" w:sz="8" w:space="0" w:color="auto"/>
        <w:right w:val="single" w:sz="8" w:space="0" w:color="auto"/>
      </w:pBdr>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324">
    <w:name w:val="xl324"/>
    <w:basedOn w:val="Normale"/>
    <w:rsid w:val="003E32BB"/>
    <w:pPr>
      <w:widowControl/>
      <w:pBdr>
        <w:top w:val="single" w:sz="8" w:space="0" w:color="000000"/>
        <w:left w:val="single" w:sz="8" w:space="0" w:color="000000"/>
      </w:pBdr>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325">
    <w:name w:val="xl325"/>
    <w:basedOn w:val="Normale"/>
    <w:rsid w:val="003E32BB"/>
    <w:pPr>
      <w:widowControl/>
      <w:pBdr>
        <w:top w:val="single" w:sz="8" w:space="0" w:color="000000"/>
        <w:right w:val="single" w:sz="8" w:space="0" w:color="000000"/>
      </w:pBdr>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326">
    <w:name w:val="xl326"/>
    <w:basedOn w:val="Normale"/>
    <w:rsid w:val="003E32BB"/>
    <w:pPr>
      <w:widowControl/>
      <w:pBdr>
        <w:top w:val="single" w:sz="4" w:space="0" w:color="000000"/>
        <w:left w:val="single" w:sz="8" w:space="0" w:color="auto"/>
        <w:bottom w:val="single" w:sz="4" w:space="0" w:color="000000"/>
      </w:pBdr>
      <w:shd w:val="clear" w:color="000000" w:fill="FFFFFF"/>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27">
    <w:name w:val="xl327"/>
    <w:basedOn w:val="Normale"/>
    <w:rsid w:val="003E32BB"/>
    <w:pPr>
      <w:widowControl/>
      <w:pBdr>
        <w:top w:val="single" w:sz="4" w:space="0" w:color="000000"/>
        <w:bottom w:val="single" w:sz="4" w:space="0" w:color="000000"/>
      </w:pBdr>
      <w:shd w:val="clear" w:color="000000" w:fill="FFFFFF"/>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28">
    <w:name w:val="xl328"/>
    <w:basedOn w:val="Normale"/>
    <w:rsid w:val="003E32BB"/>
    <w:pPr>
      <w:widowControl/>
      <w:pBdr>
        <w:top w:val="single" w:sz="4" w:space="0" w:color="000000"/>
        <w:bottom w:val="single" w:sz="4" w:space="0" w:color="000000"/>
        <w:right w:val="single" w:sz="8" w:space="0" w:color="auto"/>
      </w:pBdr>
      <w:shd w:val="clear" w:color="000000" w:fill="FFFFFF"/>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29">
    <w:name w:val="xl329"/>
    <w:basedOn w:val="Normale"/>
    <w:rsid w:val="003E32BB"/>
    <w:pPr>
      <w:widowControl/>
      <w:pBdr>
        <w:bottom w:val="single" w:sz="4" w:space="0" w:color="000000"/>
        <w:right w:val="single" w:sz="8" w:space="0" w:color="000000"/>
      </w:pBdr>
      <w:shd w:val="clear" w:color="000000" w:fill="FFFFFF"/>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30">
    <w:name w:val="xl330"/>
    <w:basedOn w:val="Normale"/>
    <w:rsid w:val="003E32BB"/>
    <w:pPr>
      <w:widowControl/>
      <w:pBdr>
        <w:bottom w:val="single" w:sz="4" w:space="0" w:color="000000"/>
        <w:right w:val="single" w:sz="8" w:space="0" w:color="auto"/>
      </w:pBdr>
      <w:shd w:val="clear" w:color="000000" w:fill="FFFFFF"/>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31">
    <w:name w:val="xl331"/>
    <w:basedOn w:val="Normale"/>
    <w:rsid w:val="003E32BB"/>
    <w:pPr>
      <w:widowControl/>
      <w:pBdr>
        <w:top w:val="single" w:sz="4"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32">
    <w:name w:val="xl332"/>
    <w:basedOn w:val="Normale"/>
    <w:rsid w:val="003E32BB"/>
    <w:pPr>
      <w:widowControl/>
      <w:pBdr>
        <w:top w:val="single" w:sz="4" w:space="0" w:color="000000"/>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33">
    <w:name w:val="xl333"/>
    <w:basedOn w:val="Normale"/>
    <w:rsid w:val="003E32BB"/>
    <w:pPr>
      <w:widowControl/>
      <w:pBdr>
        <w:top w:val="single" w:sz="8" w:space="0" w:color="auto"/>
        <w:bottom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34">
    <w:name w:val="xl334"/>
    <w:basedOn w:val="Normale"/>
    <w:rsid w:val="003E32BB"/>
    <w:pPr>
      <w:widowControl/>
      <w:pBdr>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35">
    <w:name w:val="xl335"/>
    <w:basedOn w:val="Normale"/>
    <w:rsid w:val="003E32BB"/>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color w:val="FF0000"/>
      <w:sz w:val="20"/>
      <w:szCs w:val="20"/>
      <w:lang w:eastAsia="it-IT"/>
    </w:rPr>
  </w:style>
  <w:style w:type="paragraph" w:customStyle="1" w:styleId="xl336">
    <w:name w:val="xl336"/>
    <w:basedOn w:val="Normale"/>
    <w:rsid w:val="003E32BB"/>
    <w:pPr>
      <w:widowControl/>
      <w:pBdr>
        <w:left w:val="single" w:sz="4" w:space="0" w:color="auto"/>
        <w:bottom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color w:val="FF0000"/>
      <w:sz w:val="20"/>
      <w:szCs w:val="20"/>
      <w:lang w:eastAsia="it-IT"/>
    </w:rPr>
  </w:style>
  <w:style w:type="paragraph" w:customStyle="1" w:styleId="xl337">
    <w:name w:val="xl337"/>
    <w:basedOn w:val="Normale"/>
    <w:rsid w:val="003E32BB"/>
    <w:pPr>
      <w:widowControl/>
      <w:pBdr>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38">
    <w:name w:val="xl338"/>
    <w:basedOn w:val="Normale"/>
    <w:rsid w:val="003E32BB"/>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39">
    <w:name w:val="xl339"/>
    <w:basedOn w:val="Normale"/>
    <w:rsid w:val="003E32BB"/>
    <w:pPr>
      <w:widowControl/>
      <w:pBdr>
        <w:left w:val="single" w:sz="4" w:space="0" w:color="auto"/>
        <w:bottom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40">
    <w:name w:val="xl340"/>
    <w:basedOn w:val="Normale"/>
    <w:rsid w:val="003E32BB"/>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341">
    <w:name w:val="xl341"/>
    <w:basedOn w:val="Normale"/>
    <w:rsid w:val="003E32BB"/>
    <w:pPr>
      <w:widowControl/>
      <w:pBdr>
        <w:top w:val="single" w:sz="4" w:space="0" w:color="auto"/>
        <w:left w:val="single" w:sz="4" w:space="0" w:color="auto"/>
        <w:bottom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342">
    <w:name w:val="xl342"/>
    <w:basedOn w:val="Normale"/>
    <w:rsid w:val="003E32BB"/>
    <w:pPr>
      <w:widowControl/>
      <w:pBdr>
        <w:top w:val="single" w:sz="4" w:space="0" w:color="000000"/>
        <w:bottom w:val="single" w:sz="4"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43">
    <w:name w:val="xl343"/>
    <w:basedOn w:val="Normale"/>
    <w:rsid w:val="003E32BB"/>
    <w:pPr>
      <w:widowControl/>
      <w:pBdr>
        <w:bottom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44">
    <w:name w:val="xl344"/>
    <w:basedOn w:val="Normale"/>
    <w:rsid w:val="003E32BB"/>
    <w:pPr>
      <w:widowControl/>
      <w:pBdr>
        <w:bottom w:val="single" w:sz="8" w:space="0" w:color="auto"/>
      </w:pBdr>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345">
    <w:name w:val="xl345"/>
    <w:basedOn w:val="Normale"/>
    <w:rsid w:val="003E32BB"/>
    <w:pPr>
      <w:widowControl/>
      <w:pBdr>
        <w:bottom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346">
    <w:name w:val="xl346"/>
    <w:basedOn w:val="Normale"/>
    <w:rsid w:val="003E32BB"/>
    <w:pPr>
      <w:widowControl/>
      <w:pBdr>
        <w:top w:val="single" w:sz="4" w:space="0" w:color="auto"/>
        <w:bottom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47">
    <w:name w:val="xl347"/>
    <w:basedOn w:val="Normale"/>
    <w:rsid w:val="003E32BB"/>
    <w:pPr>
      <w:widowControl/>
      <w:pBdr>
        <w:top w:val="single" w:sz="8" w:space="0" w:color="auto"/>
        <w:right w:val="single" w:sz="4" w:space="0" w:color="auto"/>
      </w:pBdr>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348">
    <w:name w:val="xl348"/>
    <w:basedOn w:val="Normale"/>
    <w:rsid w:val="003E32BB"/>
    <w:pPr>
      <w:widowControl/>
      <w:pBdr>
        <w:bottom w:val="single" w:sz="8" w:space="0" w:color="auto"/>
        <w:right w:val="single" w:sz="4" w:space="0" w:color="auto"/>
      </w:pBdr>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349">
    <w:name w:val="xl349"/>
    <w:basedOn w:val="Normale"/>
    <w:rsid w:val="003E32BB"/>
    <w:pPr>
      <w:widowControl/>
      <w:pBdr>
        <w:top w:val="single" w:sz="8" w:space="0" w:color="auto"/>
        <w:bottom w:val="single" w:sz="8"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50">
    <w:name w:val="xl350"/>
    <w:basedOn w:val="Normale"/>
    <w:rsid w:val="003E32BB"/>
    <w:pPr>
      <w:widowControl/>
      <w:pBdr>
        <w:top w:val="single" w:sz="8" w:space="0" w:color="auto"/>
        <w:left w:val="single" w:sz="4" w:space="0" w:color="auto"/>
        <w:bottom w:val="single" w:sz="8" w:space="0" w:color="auto"/>
        <w:right w:val="single" w:sz="4" w:space="0" w:color="auto"/>
      </w:pBdr>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351">
    <w:name w:val="xl351"/>
    <w:basedOn w:val="Normale"/>
    <w:rsid w:val="003E32BB"/>
    <w:pPr>
      <w:widowControl/>
      <w:pBdr>
        <w:top w:val="single" w:sz="8" w:space="0" w:color="auto"/>
        <w:left w:val="single" w:sz="4" w:space="0" w:color="auto"/>
        <w:bottom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352">
    <w:name w:val="xl352"/>
    <w:basedOn w:val="Normale"/>
    <w:rsid w:val="003E32BB"/>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53">
    <w:name w:val="xl353"/>
    <w:basedOn w:val="Normale"/>
    <w:rsid w:val="003E32BB"/>
    <w:pPr>
      <w:widowControl/>
      <w:pBdr>
        <w:top w:val="single" w:sz="4" w:space="0" w:color="auto"/>
        <w:left w:val="single" w:sz="4" w:space="0" w:color="auto"/>
        <w:bottom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54">
    <w:name w:val="xl354"/>
    <w:basedOn w:val="Normale"/>
    <w:rsid w:val="003E32BB"/>
    <w:pPr>
      <w:widowControl/>
      <w:pBdr>
        <w:top w:val="single" w:sz="8" w:space="0" w:color="auto"/>
        <w:left w:val="single" w:sz="8"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55">
    <w:name w:val="xl355"/>
    <w:basedOn w:val="Normale"/>
    <w:rsid w:val="003E32BB"/>
    <w:pPr>
      <w:widowControl/>
      <w:pBdr>
        <w:top w:val="single" w:sz="8"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56">
    <w:name w:val="xl356"/>
    <w:basedOn w:val="Normale"/>
    <w:rsid w:val="003E32BB"/>
    <w:pPr>
      <w:widowControl/>
      <w:pBdr>
        <w:top w:val="single" w:sz="8" w:space="0" w:color="auto"/>
        <w:left w:val="single" w:sz="4" w:space="0" w:color="auto"/>
        <w:bottom w:val="single" w:sz="4" w:space="0" w:color="auto"/>
        <w:right w:val="single" w:sz="8" w:space="0" w:color="auto"/>
      </w:pBdr>
      <w:shd w:val="clear" w:color="000000" w:fill="FFFFFF"/>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57">
    <w:name w:val="xl357"/>
    <w:basedOn w:val="Normale"/>
    <w:rsid w:val="003E32BB"/>
    <w:pPr>
      <w:widowControl/>
      <w:pBdr>
        <w:top w:val="single" w:sz="4" w:space="0" w:color="auto"/>
        <w:bottom w:val="single" w:sz="8"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58">
    <w:name w:val="xl358"/>
    <w:basedOn w:val="Normale"/>
    <w:rsid w:val="003E32BB"/>
    <w:pPr>
      <w:widowControl/>
      <w:pBdr>
        <w:top w:val="single" w:sz="8" w:space="0" w:color="auto"/>
        <w:left w:val="single" w:sz="8" w:space="0" w:color="auto"/>
        <w:bottom w:val="single" w:sz="4" w:space="0" w:color="000000"/>
        <w:right w:val="single" w:sz="8"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59">
    <w:name w:val="xl359"/>
    <w:basedOn w:val="Normale"/>
    <w:rsid w:val="003E32BB"/>
    <w:pPr>
      <w:widowControl/>
      <w:pBdr>
        <w:top w:val="single" w:sz="8" w:space="0" w:color="auto"/>
        <w:left w:val="single" w:sz="8" w:space="0" w:color="000000"/>
        <w:bottom w:val="single" w:sz="4" w:space="0" w:color="000000"/>
        <w:right w:val="single" w:sz="8"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60">
    <w:name w:val="xl360"/>
    <w:basedOn w:val="Normale"/>
    <w:rsid w:val="003E32BB"/>
    <w:pPr>
      <w:widowControl/>
      <w:pBdr>
        <w:top w:val="single" w:sz="8" w:space="0" w:color="auto"/>
        <w:left w:val="single" w:sz="8" w:space="0" w:color="000000"/>
        <w:bottom w:val="single" w:sz="4" w:space="0" w:color="000000"/>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61">
    <w:name w:val="xl361"/>
    <w:basedOn w:val="Normale"/>
    <w:rsid w:val="003E32BB"/>
    <w:pPr>
      <w:widowControl/>
      <w:pBdr>
        <w:top w:val="single" w:sz="4" w:space="0" w:color="000000"/>
        <w:left w:val="single" w:sz="8" w:space="0" w:color="auto"/>
        <w:bottom w:val="single" w:sz="4" w:space="0" w:color="000000"/>
        <w:right w:val="single" w:sz="8" w:space="0" w:color="000000"/>
      </w:pBdr>
      <w:shd w:val="clear" w:color="000000" w:fill="FFFFFF"/>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62">
    <w:name w:val="xl362"/>
    <w:basedOn w:val="Normale"/>
    <w:rsid w:val="003E32BB"/>
    <w:pPr>
      <w:widowControl/>
      <w:pBdr>
        <w:top w:val="single" w:sz="4" w:space="0" w:color="000000"/>
        <w:left w:val="single" w:sz="8" w:space="0" w:color="000000"/>
        <w:bottom w:val="single" w:sz="4" w:space="0" w:color="000000"/>
        <w:right w:val="single" w:sz="8" w:space="0" w:color="000000"/>
      </w:pBdr>
      <w:shd w:val="clear" w:color="000000" w:fill="FFFFFF"/>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363">
    <w:name w:val="xl363"/>
    <w:basedOn w:val="Normale"/>
    <w:rsid w:val="003E32BB"/>
    <w:pPr>
      <w:widowControl/>
      <w:pBdr>
        <w:top w:val="single" w:sz="4" w:space="0" w:color="000000"/>
        <w:left w:val="single" w:sz="8" w:space="0" w:color="000000"/>
        <w:bottom w:val="single" w:sz="4" w:space="0" w:color="000000"/>
        <w:right w:val="single" w:sz="8" w:space="0" w:color="auto"/>
      </w:pBdr>
      <w:shd w:val="clear" w:color="000000" w:fill="FFFFFF"/>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364">
    <w:name w:val="xl364"/>
    <w:basedOn w:val="Normale"/>
    <w:rsid w:val="003E32BB"/>
    <w:pPr>
      <w:widowControl/>
      <w:pBdr>
        <w:top w:val="single" w:sz="4" w:space="0" w:color="000000"/>
        <w:left w:val="single" w:sz="8" w:space="0" w:color="auto"/>
        <w:bottom w:val="single" w:sz="8" w:space="0" w:color="auto"/>
        <w:right w:val="single" w:sz="8"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65">
    <w:name w:val="xl365"/>
    <w:basedOn w:val="Normale"/>
    <w:rsid w:val="003E32BB"/>
    <w:pPr>
      <w:widowControl/>
      <w:pBdr>
        <w:top w:val="single" w:sz="4" w:space="0" w:color="000000"/>
        <w:left w:val="single" w:sz="8" w:space="0" w:color="000000"/>
        <w:bottom w:val="single" w:sz="8" w:space="0" w:color="auto"/>
        <w:right w:val="single" w:sz="8" w:space="0" w:color="000000"/>
      </w:pBdr>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366">
    <w:name w:val="xl366"/>
    <w:basedOn w:val="Normale"/>
    <w:rsid w:val="003E32BB"/>
    <w:pPr>
      <w:widowControl/>
      <w:pBdr>
        <w:top w:val="single" w:sz="4" w:space="0" w:color="000000"/>
        <w:left w:val="single" w:sz="8" w:space="0" w:color="000000"/>
        <w:bottom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367">
    <w:name w:val="xl367"/>
    <w:basedOn w:val="Normale"/>
    <w:rsid w:val="003E32BB"/>
    <w:pPr>
      <w:widowControl/>
      <w:pBdr>
        <w:top w:val="single" w:sz="8" w:space="0" w:color="auto"/>
        <w:left w:val="single" w:sz="8" w:space="0" w:color="auto"/>
        <w:bottom w:val="single" w:sz="4" w:space="0" w:color="000000"/>
        <w:right w:val="single" w:sz="8"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68">
    <w:name w:val="xl368"/>
    <w:basedOn w:val="Normale"/>
    <w:rsid w:val="003E32BB"/>
    <w:pPr>
      <w:widowControl/>
      <w:pBdr>
        <w:top w:val="single" w:sz="8" w:space="0" w:color="auto"/>
        <w:left w:val="single" w:sz="8" w:space="0" w:color="000000"/>
        <w:bottom w:val="single" w:sz="4" w:space="0" w:color="000000"/>
        <w:right w:val="single" w:sz="8" w:space="0" w:color="000000"/>
      </w:pBdr>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369">
    <w:name w:val="xl369"/>
    <w:basedOn w:val="Normale"/>
    <w:rsid w:val="003E32BB"/>
    <w:pPr>
      <w:widowControl/>
      <w:pBdr>
        <w:top w:val="single" w:sz="8" w:space="0" w:color="auto"/>
        <w:left w:val="single" w:sz="8" w:space="0" w:color="000000"/>
        <w:bottom w:val="single" w:sz="4" w:space="0" w:color="000000"/>
        <w:right w:val="single" w:sz="8" w:space="0" w:color="auto"/>
      </w:pBdr>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370">
    <w:name w:val="xl370"/>
    <w:basedOn w:val="Normale"/>
    <w:rsid w:val="003E32BB"/>
    <w:pPr>
      <w:widowControl/>
      <w:pBdr>
        <w:top w:val="single" w:sz="8" w:space="0" w:color="auto"/>
        <w:bottom w:val="single" w:sz="8" w:space="0" w:color="auto"/>
        <w:right w:val="single" w:sz="8"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71">
    <w:name w:val="xl371"/>
    <w:basedOn w:val="Normale"/>
    <w:rsid w:val="003E32BB"/>
    <w:pPr>
      <w:widowControl/>
      <w:pBdr>
        <w:top w:val="single" w:sz="8" w:space="0" w:color="auto"/>
        <w:left w:val="single" w:sz="8" w:space="0" w:color="000000"/>
        <w:bottom w:val="single" w:sz="8" w:space="0" w:color="auto"/>
        <w:right w:val="single" w:sz="8" w:space="0" w:color="000000"/>
      </w:pBdr>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372">
    <w:name w:val="xl372"/>
    <w:basedOn w:val="Normale"/>
    <w:rsid w:val="003E32BB"/>
    <w:pPr>
      <w:widowControl/>
      <w:pBdr>
        <w:top w:val="single" w:sz="8" w:space="0" w:color="auto"/>
        <w:left w:val="single" w:sz="8" w:space="0" w:color="000000"/>
        <w:bottom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373">
    <w:name w:val="xl373"/>
    <w:basedOn w:val="Normale"/>
    <w:rsid w:val="003E32BB"/>
    <w:pPr>
      <w:widowControl/>
      <w:pBdr>
        <w:top w:val="single" w:sz="8" w:space="0" w:color="auto"/>
        <w:bottom w:val="single" w:sz="8" w:space="0" w:color="auto"/>
        <w:right w:val="single" w:sz="4" w:space="0" w:color="auto"/>
      </w:pBdr>
      <w:shd w:val="clear" w:color="000000" w:fill="FFFFFF"/>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74">
    <w:name w:val="xl374"/>
    <w:basedOn w:val="Normale"/>
    <w:rsid w:val="003E32BB"/>
    <w:pPr>
      <w:widowControl/>
      <w:pBdr>
        <w:top w:val="single" w:sz="8" w:space="0" w:color="auto"/>
        <w:left w:val="single" w:sz="4" w:space="0" w:color="auto"/>
        <w:bottom w:val="single" w:sz="8" w:space="0" w:color="auto"/>
        <w:right w:val="single" w:sz="4" w:space="0" w:color="auto"/>
      </w:pBdr>
      <w:shd w:val="clear" w:color="000000" w:fill="FFFFFF"/>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375">
    <w:name w:val="xl375"/>
    <w:basedOn w:val="Normale"/>
    <w:rsid w:val="003E32BB"/>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376">
    <w:name w:val="xl376"/>
    <w:basedOn w:val="Normale"/>
    <w:rsid w:val="003E32BB"/>
    <w:pPr>
      <w:widowControl/>
      <w:pBdr>
        <w:top w:val="single" w:sz="4" w:space="0" w:color="auto"/>
        <w:left w:val="single" w:sz="4" w:space="0" w:color="auto"/>
        <w:bottom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377">
    <w:name w:val="xl377"/>
    <w:basedOn w:val="Normale"/>
    <w:rsid w:val="003E32BB"/>
    <w:pPr>
      <w:widowControl/>
      <w:pBdr>
        <w:top w:val="single" w:sz="8" w:space="0" w:color="000000"/>
        <w:right w:val="single" w:sz="8"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78">
    <w:name w:val="xl378"/>
    <w:basedOn w:val="Normale"/>
    <w:rsid w:val="003E32BB"/>
    <w:pPr>
      <w:widowControl/>
      <w:pBdr>
        <w:top w:val="single" w:sz="8" w:space="0" w:color="000000"/>
        <w:left w:val="single" w:sz="8" w:space="0" w:color="000000"/>
        <w:right w:val="single" w:sz="8" w:space="0" w:color="000000"/>
      </w:pBdr>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379">
    <w:name w:val="xl379"/>
    <w:basedOn w:val="Normale"/>
    <w:rsid w:val="003E32BB"/>
    <w:pPr>
      <w:widowControl/>
      <w:pBdr>
        <w:top w:val="single" w:sz="8" w:space="0" w:color="000000"/>
        <w:left w:val="single" w:sz="8" w:space="0" w:color="000000"/>
        <w:right w:val="single" w:sz="8" w:space="0" w:color="000000"/>
      </w:pBdr>
      <w:autoSpaceDE/>
      <w:autoSpaceDN/>
      <w:spacing w:before="100" w:beforeAutospacing="1" w:after="100" w:afterAutospacing="1"/>
      <w:textAlignment w:val="center"/>
    </w:pPr>
    <w:rPr>
      <w:rFonts w:ascii="Arial" w:eastAsia="Times New Roman" w:hAnsi="Arial" w:cs="Arial"/>
      <w:b/>
      <w:bCs/>
      <w:sz w:val="16"/>
      <w:szCs w:val="16"/>
      <w:lang w:eastAsia="it-IT"/>
    </w:rPr>
  </w:style>
  <w:style w:type="paragraph" w:customStyle="1" w:styleId="xl380">
    <w:name w:val="xl380"/>
    <w:basedOn w:val="Normale"/>
    <w:rsid w:val="003E32BB"/>
    <w:pPr>
      <w:widowControl/>
      <w:pBdr>
        <w:top w:val="single" w:sz="8" w:space="0" w:color="auto"/>
        <w:left w:val="single" w:sz="8"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81">
    <w:name w:val="xl381"/>
    <w:basedOn w:val="Normale"/>
    <w:rsid w:val="003E32BB"/>
    <w:pPr>
      <w:widowControl/>
      <w:pBdr>
        <w:top w:val="single" w:sz="8" w:space="0" w:color="auto"/>
      </w:pBdr>
      <w:autoSpaceDE/>
      <w:autoSpaceDN/>
      <w:spacing w:before="100" w:beforeAutospacing="1" w:after="100" w:afterAutospacing="1"/>
      <w:textAlignment w:val="center"/>
    </w:pPr>
    <w:rPr>
      <w:rFonts w:ascii="Times New Roman" w:eastAsia="Times New Roman" w:hAnsi="Times New Roman" w:cs="Times New Roman"/>
      <w:sz w:val="24"/>
      <w:szCs w:val="24"/>
      <w:lang w:eastAsia="it-IT"/>
    </w:rPr>
  </w:style>
  <w:style w:type="paragraph" w:customStyle="1" w:styleId="xl382">
    <w:name w:val="xl382"/>
    <w:basedOn w:val="Normale"/>
    <w:rsid w:val="003E32BB"/>
    <w:pPr>
      <w:widowControl/>
      <w:pBdr>
        <w:top w:val="single" w:sz="8" w:space="0" w:color="auto"/>
        <w:right w:val="single" w:sz="8" w:space="0" w:color="auto"/>
      </w:pBdr>
      <w:autoSpaceDE/>
      <w:autoSpaceDN/>
      <w:spacing w:before="100" w:beforeAutospacing="1" w:after="100" w:afterAutospacing="1"/>
      <w:textAlignment w:val="center"/>
    </w:pPr>
    <w:rPr>
      <w:rFonts w:ascii="Times New Roman" w:eastAsia="Times New Roman" w:hAnsi="Times New Roman" w:cs="Times New Roman"/>
      <w:sz w:val="24"/>
      <w:szCs w:val="24"/>
      <w:lang w:eastAsia="it-IT"/>
    </w:rPr>
  </w:style>
  <w:style w:type="paragraph" w:customStyle="1" w:styleId="xl383">
    <w:name w:val="xl383"/>
    <w:basedOn w:val="Normale"/>
    <w:rsid w:val="003E32BB"/>
    <w:pPr>
      <w:widowControl/>
      <w:pBdr>
        <w:top w:val="single" w:sz="8" w:space="0" w:color="000000"/>
        <w:left w:val="single" w:sz="8" w:space="0" w:color="000000"/>
        <w:bottom w:val="single" w:sz="8" w:space="0" w:color="000000"/>
      </w:pBdr>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384">
    <w:name w:val="xl384"/>
    <w:basedOn w:val="Normale"/>
    <w:rsid w:val="003E32BB"/>
    <w:pPr>
      <w:widowControl/>
      <w:pBdr>
        <w:top w:val="single" w:sz="8" w:space="0" w:color="000000"/>
        <w:bottom w:val="single" w:sz="8" w:space="0" w:color="000000"/>
      </w:pBdr>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385">
    <w:name w:val="xl385"/>
    <w:basedOn w:val="Normale"/>
    <w:rsid w:val="003E32BB"/>
    <w:pPr>
      <w:widowControl/>
      <w:pBdr>
        <w:top w:val="single" w:sz="8" w:space="0" w:color="000000"/>
        <w:bottom w:val="single" w:sz="8" w:space="0" w:color="000000"/>
        <w:right w:val="single" w:sz="8" w:space="0" w:color="000000"/>
      </w:pBdr>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386">
    <w:name w:val="xl386"/>
    <w:basedOn w:val="Normale"/>
    <w:rsid w:val="003E32BB"/>
    <w:pPr>
      <w:widowControl/>
      <w:pBdr>
        <w:top w:val="single" w:sz="4" w:space="0" w:color="000000"/>
        <w:left w:val="single" w:sz="8" w:space="0" w:color="auto"/>
        <w:bottom w:val="single" w:sz="8" w:space="0" w:color="auto"/>
        <w:right w:val="single" w:sz="8" w:space="0" w:color="000000"/>
      </w:pBdr>
      <w:shd w:val="clear" w:color="000000" w:fill="FFFFFF"/>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87">
    <w:name w:val="xl387"/>
    <w:basedOn w:val="Normale"/>
    <w:rsid w:val="003E32BB"/>
    <w:pPr>
      <w:widowControl/>
      <w:pBdr>
        <w:top w:val="single" w:sz="4" w:space="0" w:color="000000"/>
        <w:left w:val="single" w:sz="8" w:space="0" w:color="000000"/>
        <w:bottom w:val="single" w:sz="8" w:space="0" w:color="auto"/>
        <w:right w:val="single" w:sz="8" w:space="0" w:color="000000"/>
      </w:pBdr>
      <w:shd w:val="clear" w:color="000000" w:fill="FFFFFF"/>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388">
    <w:name w:val="xl388"/>
    <w:basedOn w:val="Normale"/>
    <w:rsid w:val="003E32BB"/>
    <w:pPr>
      <w:widowControl/>
      <w:pBdr>
        <w:top w:val="single" w:sz="4" w:space="0" w:color="000000"/>
        <w:left w:val="single" w:sz="8" w:space="0" w:color="000000"/>
        <w:bottom w:val="single" w:sz="8" w:space="0" w:color="auto"/>
        <w:right w:val="single" w:sz="8" w:space="0" w:color="auto"/>
      </w:pBdr>
      <w:shd w:val="clear" w:color="000000" w:fill="FFFFFF"/>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389">
    <w:name w:val="xl389"/>
    <w:basedOn w:val="Normale"/>
    <w:rsid w:val="003E32BB"/>
    <w:pPr>
      <w:widowControl/>
      <w:pBdr>
        <w:top w:val="single" w:sz="8" w:space="0" w:color="auto"/>
        <w:left w:val="single" w:sz="4" w:space="0" w:color="auto"/>
        <w:bottom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90">
    <w:name w:val="xl390"/>
    <w:basedOn w:val="Normale"/>
    <w:rsid w:val="003E32BB"/>
    <w:pPr>
      <w:widowControl/>
      <w:pBdr>
        <w:top w:val="single" w:sz="8" w:space="0" w:color="auto"/>
        <w:bottom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91">
    <w:name w:val="xl391"/>
    <w:basedOn w:val="Normale"/>
    <w:rsid w:val="003E32BB"/>
    <w:pPr>
      <w:widowControl/>
      <w:pBdr>
        <w:left w:val="single" w:sz="8" w:space="0" w:color="auto"/>
        <w:bottom w:val="single" w:sz="4" w:space="0" w:color="000000"/>
        <w:right w:val="single" w:sz="8"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92">
    <w:name w:val="xl392"/>
    <w:basedOn w:val="Normale"/>
    <w:rsid w:val="003E32BB"/>
    <w:pPr>
      <w:widowControl/>
      <w:pBdr>
        <w:bottom w:val="single" w:sz="4" w:space="0" w:color="000000"/>
        <w:right w:val="single" w:sz="8"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93">
    <w:name w:val="xl393"/>
    <w:basedOn w:val="Normale"/>
    <w:rsid w:val="003E32BB"/>
    <w:pPr>
      <w:widowControl/>
      <w:pBdr>
        <w:bottom w:val="single" w:sz="4" w:space="0" w:color="000000"/>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94">
    <w:name w:val="xl394"/>
    <w:basedOn w:val="Normale"/>
    <w:rsid w:val="003E32BB"/>
    <w:pPr>
      <w:widowControl/>
      <w:pBdr>
        <w:top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95">
    <w:name w:val="xl395"/>
    <w:basedOn w:val="Normale"/>
    <w:rsid w:val="003E32BB"/>
    <w:pPr>
      <w:widowControl/>
      <w:pBdr>
        <w:top w:val="single" w:sz="4" w:space="0" w:color="auto"/>
        <w:left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96">
    <w:name w:val="xl396"/>
    <w:basedOn w:val="Normale"/>
    <w:rsid w:val="003E32BB"/>
    <w:pPr>
      <w:widowControl/>
      <w:pBdr>
        <w:top w:val="single" w:sz="4" w:space="0" w:color="auto"/>
        <w:left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97">
    <w:name w:val="xl397"/>
    <w:basedOn w:val="Normale"/>
    <w:rsid w:val="003E32BB"/>
    <w:pPr>
      <w:widowControl/>
      <w:pBdr>
        <w:top w:val="single" w:sz="4" w:space="0" w:color="000000"/>
        <w:left w:val="single" w:sz="8"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98">
    <w:name w:val="xl398"/>
    <w:basedOn w:val="Normale"/>
    <w:rsid w:val="003E32BB"/>
    <w:pPr>
      <w:widowControl/>
      <w:pBdr>
        <w:top w:val="single" w:sz="4" w:space="0" w:color="000000"/>
        <w:right w:val="single" w:sz="8"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99">
    <w:name w:val="xl399"/>
    <w:basedOn w:val="Normale"/>
    <w:rsid w:val="003E32BB"/>
    <w:pPr>
      <w:widowControl/>
      <w:pBdr>
        <w:left w:val="single" w:sz="8" w:space="0" w:color="auto"/>
      </w:pBdr>
      <w:autoSpaceDE/>
      <w:autoSpaceDN/>
      <w:spacing w:before="100" w:beforeAutospacing="1" w:after="100" w:afterAutospacing="1"/>
      <w:jc w:val="center"/>
      <w:textAlignment w:val="center"/>
    </w:pPr>
    <w:rPr>
      <w:rFonts w:ascii="Arial" w:eastAsia="Times New Roman" w:hAnsi="Arial" w:cs="Arial"/>
      <w:b/>
      <w:bCs/>
      <w:sz w:val="16"/>
      <w:szCs w:val="16"/>
      <w:lang w:eastAsia="it-IT"/>
    </w:rPr>
  </w:style>
  <w:style w:type="paragraph" w:customStyle="1" w:styleId="xl400">
    <w:name w:val="xl400"/>
    <w:basedOn w:val="Normale"/>
    <w:rsid w:val="003E32BB"/>
    <w:pPr>
      <w:widowControl/>
      <w:pBdr>
        <w:right w:val="single" w:sz="8" w:space="0" w:color="auto"/>
      </w:pBdr>
      <w:autoSpaceDE/>
      <w:autoSpaceDN/>
      <w:spacing w:before="100" w:beforeAutospacing="1" w:after="100" w:afterAutospacing="1"/>
      <w:jc w:val="center"/>
      <w:textAlignment w:val="center"/>
    </w:pPr>
    <w:rPr>
      <w:rFonts w:ascii="Arial" w:eastAsia="Times New Roman" w:hAnsi="Arial" w:cs="Arial"/>
      <w:b/>
      <w:bCs/>
      <w:sz w:val="16"/>
      <w:szCs w:val="16"/>
      <w:lang w:eastAsia="it-IT"/>
    </w:rPr>
  </w:style>
  <w:style w:type="paragraph" w:customStyle="1" w:styleId="xl401">
    <w:name w:val="xl401"/>
    <w:basedOn w:val="Normale"/>
    <w:rsid w:val="003E32BB"/>
    <w:pPr>
      <w:widowControl/>
      <w:pBdr>
        <w:left w:val="single" w:sz="8" w:space="0" w:color="auto"/>
        <w:bottom w:val="single" w:sz="8" w:space="0" w:color="auto"/>
      </w:pBdr>
      <w:autoSpaceDE/>
      <w:autoSpaceDN/>
      <w:spacing w:before="100" w:beforeAutospacing="1" w:after="100" w:afterAutospacing="1"/>
      <w:jc w:val="center"/>
      <w:textAlignment w:val="center"/>
    </w:pPr>
    <w:rPr>
      <w:rFonts w:ascii="Arial" w:eastAsia="Times New Roman" w:hAnsi="Arial" w:cs="Arial"/>
      <w:b/>
      <w:bCs/>
      <w:sz w:val="16"/>
      <w:szCs w:val="16"/>
      <w:lang w:eastAsia="it-IT"/>
    </w:rPr>
  </w:style>
  <w:style w:type="paragraph" w:customStyle="1" w:styleId="xl402">
    <w:name w:val="xl402"/>
    <w:basedOn w:val="Normale"/>
    <w:rsid w:val="003E32BB"/>
    <w:pPr>
      <w:widowControl/>
      <w:pBdr>
        <w:bottom w:val="single" w:sz="8" w:space="0" w:color="auto"/>
        <w:right w:val="single" w:sz="8" w:space="0" w:color="auto"/>
      </w:pBdr>
      <w:autoSpaceDE/>
      <w:autoSpaceDN/>
      <w:spacing w:before="100" w:beforeAutospacing="1" w:after="100" w:afterAutospacing="1"/>
      <w:jc w:val="center"/>
      <w:textAlignment w:val="center"/>
    </w:pPr>
    <w:rPr>
      <w:rFonts w:ascii="Arial" w:eastAsia="Times New Roman" w:hAnsi="Arial" w:cs="Arial"/>
      <w:b/>
      <w:bCs/>
      <w:sz w:val="16"/>
      <w:szCs w:val="16"/>
      <w:lang w:eastAsia="it-IT"/>
    </w:rPr>
  </w:style>
  <w:style w:type="paragraph" w:customStyle="1" w:styleId="xl403">
    <w:name w:val="xl403"/>
    <w:basedOn w:val="Normale"/>
    <w:rsid w:val="003E32BB"/>
    <w:pPr>
      <w:widowControl/>
      <w:pBdr>
        <w:top w:val="single" w:sz="8" w:space="0" w:color="auto"/>
        <w:left w:val="single" w:sz="8" w:space="0" w:color="auto"/>
      </w:pBdr>
      <w:autoSpaceDE/>
      <w:autoSpaceDN/>
      <w:spacing w:before="100" w:beforeAutospacing="1" w:after="100" w:afterAutospacing="1"/>
      <w:jc w:val="center"/>
      <w:textAlignment w:val="center"/>
    </w:pPr>
    <w:rPr>
      <w:rFonts w:ascii="Arial" w:eastAsia="Times New Roman" w:hAnsi="Arial" w:cs="Arial"/>
      <w:b/>
      <w:bCs/>
      <w:sz w:val="16"/>
      <w:szCs w:val="16"/>
      <w:lang w:eastAsia="it-IT"/>
    </w:rPr>
  </w:style>
  <w:style w:type="paragraph" w:customStyle="1" w:styleId="xl404">
    <w:name w:val="xl404"/>
    <w:basedOn w:val="Normale"/>
    <w:rsid w:val="003E32BB"/>
    <w:pPr>
      <w:widowControl/>
      <w:pBdr>
        <w:top w:val="single" w:sz="8" w:space="0" w:color="auto"/>
        <w:right w:val="single" w:sz="8" w:space="0" w:color="auto"/>
      </w:pBdr>
      <w:autoSpaceDE/>
      <w:autoSpaceDN/>
      <w:spacing w:before="100" w:beforeAutospacing="1" w:after="100" w:afterAutospacing="1"/>
      <w:jc w:val="center"/>
      <w:textAlignment w:val="center"/>
    </w:pPr>
    <w:rPr>
      <w:rFonts w:ascii="Arial" w:eastAsia="Times New Roman" w:hAnsi="Arial" w:cs="Arial"/>
      <w:b/>
      <w:bCs/>
      <w:sz w:val="16"/>
      <w:szCs w:val="16"/>
      <w:lang w:eastAsia="it-IT"/>
    </w:rPr>
  </w:style>
  <w:style w:type="paragraph" w:customStyle="1" w:styleId="xl405">
    <w:name w:val="xl405"/>
    <w:basedOn w:val="Normale"/>
    <w:rsid w:val="003E32BB"/>
    <w:pPr>
      <w:widowControl/>
      <w:pBdr>
        <w:top w:val="single" w:sz="4"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06">
    <w:name w:val="xl406"/>
    <w:basedOn w:val="Normale"/>
    <w:rsid w:val="003E32BB"/>
    <w:pPr>
      <w:widowControl/>
      <w:pBdr>
        <w:top w:val="single" w:sz="4" w:space="0" w:color="auto"/>
        <w:bottom w:val="single" w:sz="4" w:space="0" w:color="auto"/>
      </w:pBdr>
      <w:shd w:val="clear" w:color="000000" w:fill="FFFFFF"/>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07">
    <w:name w:val="xl407"/>
    <w:basedOn w:val="Normale"/>
    <w:rsid w:val="003E32BB"/>
    <w:pPr>
      <w:widowControl/>
      <w:pBdr>
        <w:top w:val="single" w:sz="4" w:space="0" w:color="auto"/>
        <w:bottom w:val="single" w:sz="4" w:space="0" w:color="auto"/>
        <w:right w:val="single" w:sz="8" w:space="0" w:color="auto"/>
      </w:pBdr>
      <w:shd w:val="clear" w:color="000000" w:fill="FFFFFF"/>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08">
    <w:name w:val="xl408"/>
    <w:basedOn w:val="Normale"/>
    <w:rsid w:val="003E32BB"/>
    <w:pPr>
      <w:widowControl/>
      <w:pBdr>
        <w:top w:val="single" w:sz="4" w:space="0" w:color="auto"/>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09">
    <w:name w:val="xl409"/>
    <w:basedOn w:val="Normale"/>
    <w:rsid w:val="003E32BB"/>
    <w:pPr>
      <w:widowControl/>
      <w:pBdr>
        <w:bottom w:val="single" w:sz="8"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10">
    <w:name w:val="xl410"/>
    <w:basedOn w:val="Normale"/>
    <w:rsid w:val="003E32BB"/>
    <w:pPr>
      <w:widowControl/>
      <w:pBdr>
        <w:left w:val="single" w:sz="4" w:space="0" w:color="auto"/>
        <w:bottom w:val="single" w:sz="8"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11">
    <w:name w:val="xl411"/>
    <w:basedOn w:val="Normale"/>
    <w:rsid w:val="003E32BB"/>
    <w:pPr>
      <w:widowControl/>
      <w:pBdr>
        <w:left w:val="single" w:sz="4" w:space="0" w:color="auto"/>
        <w:bottom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12">
    <w:name w:val="xl412"/>
    <w:basedOn w:val="Normale"/>
    <w:rsid w:val="003E32BB"/>
    <w:pPr>
      <w:widowControl/>
      <w:pBdr>
        <w:top w:val="single" w:sz="8" w:space="0" w:color="auto"/>
        <w:left w:val="single" w:sz="8" w:space="0" w:color="auto"/>
        <w:bottom w:val="single" w:sz="8" w:space="0" w:color="000000"/>
      </w:pBdr>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413">
    <w:name w:val="xl413"/>
    <w:basedOn w:val="Normale"/>
    <w:rsid w:val="003E32BB"/>
    <w:pPr>
      <w:widowControl/>
      <w:pBdr>
        <w:top w:val="single" w:sz="8" w:space="0" w:color="auto"/>
        <w:bottom w:val="single" w:sz="8" w:space="0" w:color="000000"/>
        <w:right w:val="single" w:sz="8" w:space="0" w:color="auto"/>
      </w:pBdr>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414">
    <w:name w:val="xl414"/>
    <w:basedOn w:val="Normale"/>
    <w:rsid w:val="003E32BB"/>
    <w:pPr>
      <w:widowControl/>
      <w:pBdr>
        <w:top w:val="single" w:sz="8" w:space="0" w:color="auto"/>
        <w:bottom w:val="single" w:sz="4" w:space="0" w:color="auto"/>
      </w:pBdr>
      <w:shd w:val="clear" w:color="000000" w:fill="FFFFFF"/>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15">
    <w:name w:val="xl415"/>
    <w:basedOn w:val="Normale"/>
    <w:rsid w:val="003E32BB"/>
    <w:pPr>
      <w:widowControl/>
      <w:pBdr>
        <w:top w:val="single" w:sz="8" w:space="0" w:color="auto"/>
        <w:bottom w:val="single" w:sz="4" w:space="0" w:color="auto"/>
        <w:right w:val="single" w:sz="8" w:space="0" w:color="auto"/>
      </w:pBdr>
      <w:shd w:val="clear" w:color="000000" w:fill="FFFFFF"/>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16">
    <w:name w:val="xl416"/>
    <w:basedOn w:val="Normale"/>
    <w:rsid w:val="003E32BB"/>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17">
    <w:name w:val="xl417"/>
    <w:basedOn w:val="Normale"/>
    <w:rsid w:val="003E32BB"/>
    <w:pPr>
      <w:widowControl/>
      <w:pBdr>
        <w:left w:val="single" w:sz="4" w:space="0" w:color="auto"/>
        <w:bottom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18">
    <w:name w:val="xl418"/>
    <w:basedOn w:val="Normale"/>
    <w:rsid w:val="003E32BB"/>
    <w:pPr>
      <w:widowControl/>
      <w:pBdr>
        <w:top w:val="single" w:sz="8" w:space="0" w:color="000000"/>
        <w:left w:val="single" w:sz="8" w:space="0" w:color="000000"/>
        <w:right w:val="single" w:sz="8" w:space="0" w:color="000000"/>
      </w:pBdr>
      <w:autoSpaceDE/>
      <w:autoSpaceDN/>
      <w:spacing w:before="100" w:beforeAutospacing="1" w:after="100" w:afterAutospacing="1"/>
      <w:textAlignment w:val="center"/>
    </w:pPr>
    <w:rPr>
      <w:rFonts w:ascii="Arial" w:eastAsia="Times New Roman" w:hAnsi="Arial" w:cs="Arial"/>
      <w:b/>
      <w:bCs/>
      <w:sz w:val="20"/>
      <w:szCs w:val="20"/>
      <w:lang w:eastAsia="it-IT"/>
    </w:rPr>
  </w:style>
  <w:style w:type="paragraph" w:customStyle="1" w:styleId="xl419">
    <w:name w:val="xl419"/>
    <w:basedOn w:val="Normale"/>
    <w:rsid w:val="003E32BB"/>
    <w:pPr>
      <w:widowControl/>
      <w:pBdr>
        <w:top w:val="single" w:sz="4" w:space="0" w:color="000000"/>
        <w:left w:val="single" w:sz="8" w:space="0" w:color="auto"/>
        <w:bottom w:val="single" w:sz="4" w:space="0" w:color="000000"/>
        <w:right w:val="single" w:sz="8"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20">
    <w:name w:val="xl420"/>
    <w:basedOn w:val="Normale"/>
    <w:rsid w:val="003E32BB"/>
    <w:pPr>
      <w:widowControl/>
      <w:pBdr>
        <w:left w:val="single" w:sz="8" w:space="0" w:color="auto"/>
        <w:bottom w:val="single" w:sz="8" w:space="0" w:color="auto"/>
        <w:right w:val="single" w:sz="8"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21">
    <w:name w:val="xl421"/>
    <w:basedOn w:val="Normale"/>
    <w:rsid w:val="003E32BB"/>
    <w:pPr>
      <w:widowControl/>
      <w:pBdr>
        <w:bottom w:val="single" w:sz="8" w:space="0" w:color="auto"/>
        <w:right w:val="single" w:sz="8"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22">
    <w:name w:val="xl422"/>
    <w:basedOn w:val="Normale"/>
    <w:rsid w:val="003E32BB"/>
    <w:pPr>
      <w:widowControl/>
      <w:pBdr>
        <w:bottom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23">
    <w:name w:val="xl423"/>
    <w:basedOn w:val="Normale"/>
    <w:rsid w:val="003E32BB"/>
    <w:pPr>
      <w:widowControl/>
      <w:pBdr>
        <w:bottom w:val="single" w:sz="8" w:space="0" w:color="auto"/>
      </w:pBdr>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424">
    <w:name w:val="xl424"/>
    <w:basedOn w:val="Normale"/>
    <w:rsid w:val="003E32BB"/>
    <w:pPr>
      <w:widowControl/>
      <w:pBdr>
        <w:left w:val="single" w:sz="8" w:space="0" w:color="auto"/>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25">
    <w:name w:val="xl425"/>
    <w:basedOn w:val="Normale"/>
    <w:rsid w:val="003E32BB"/>
    <w:pPr>
      <w:widowControl/>
      <w:pBdr>
        <w:top w:val="single" w:sz="8" w:space="0" w:color="auto"/>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26">
    <w:name w:val="xl426"/>
    <w:basedOn w:val="Normale"/>
    <w:rsid w:val="003E32BB"/>
    <w:pPr>
      <w:widowControl/>
      <w:pBdr>
        <w:top w:val="single" w:sz="8"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27">
    <w:name w:val="xl427"/>
    <w:basedOn w:val="Normale"/>
    <w:rsid w:val="003E32BB"/>
    <w:pPr>
      <w:widowControl/>
      <w:pBdr>
        <w:top w:val="single" w:sz="8" w:space="0" w:color="auto"/>
        <w:left w:val="single" w:sz="4" w:space="0" w:color="auto"/>
        <w:bottom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28">
    <w:name w:val="xl428"/>
    <w:basedOn w:val="Normale"/>
    <w:rsid w:val="003E32BB"/>
    <w:pPr>
      <w:widowControl/>
      <w:pBdr>
        <w:top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29">
    <w:name w:val="xl429"/>
    <w:basedOn w:val="Normale"/>
    <w:rsid w:val="003E32BB"/>
    <w:pPr>
      <w:widowControl/>
      <w:pBdr>
        <w:top w:val="single" w:sz="4" w:space="0" w:color="auto"/>
        <w:left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30">
    <w:name w:val="xl430"/>
    <w:basedOn w:val="Normale"/>
    <w:rsid w:val="003E32BB"/>
    <w:pPr>
      <w:widowControl/>
      <w:pBdr>
        <w:top w:val="single" w:sz="4" w:space="0" w:color="auto"/>
        <w:left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31">
    <w:name w:val="xl431"/>
    <w:basedOn w:val="Normale"/>
    <w:rsid w:val="003E32BB"/>
    <w:pPr>
      <w:widowControl/>
      <w:pBdr>
        <w:top w:val="single" w:sz="4" w:space="0" w:color="auto"/>
        <w:left w:val="single" w:sz="8" w:space="0" w:color="auto"/>
        <w:right w:val="single" w:sz="4" w:space="0" w:color="auto"/>
      </w:pBdr>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432">
    <w:name w:val="xl432"/>
    <w:basedOn w:val="Normale"/>
    <w:rsid w:val="003E32BB"/>
    <w:pPr>
      <w:widowControl/>
      <w:pBdr>
        <w:top w:val="single" w:sz="4" w:space="0" w:color="auto"/>
        <w:left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433">
    <w:name w:val="xl433"/>
    <w:basedOn w:val="Normale"/>
    <w:rsid w:val="003E32BB"/>
    <w:pPr>
      <w:widowControl/>
      <w:pBdr>
        <w:top w:val="single" w:sz="4" w:space="0" w:color="auto"/>
        <w:left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434">
    <w:name w:val="xl434"/>
    <w:basedOn w:val="Normale"/>
    <w:rsid w:val="003E32BB"/>
    <w:pPr>
      <w:widowControl/>
      <w:pBdr>
        <w:top w:val="single" w:sz="4" w:space="0" w:color="auto"/>
        <w:left w:val="single" w:sz="8" w:space="0" w:color="auto"/>
        <w:bottom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35">
    <w:name w:val="xl435"/>
    <w:basedOn w:val="Normale"/>
    <w:rsid w:val="003E32BB"/>
    <w:pPr>
      <w:widowControl/>
      <w:pBdr>
        <w:top w:val="single" w:sz="4" w:space="0" w:color="auto"/>
        <w:bottom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36">
    <w:name w:val="xl436"/>
    <w:basedOn w:val="Normale"/>
    <w:rsid w:val="003E32BB"/>
    <w:pPr>
      <w:widowControl/>
      <w:pBdr>
        <w:top w:val="single" w:sz="4" w:space="0" w:color="auto"/>
        <w:bottom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37">
    <w:name w:val="xl437"/>
    <w:basedOn w:val="Normale"/>
    <w:rsid w:val="003E32BB"/>
    <w:pPr>
      <w:widowControl/>
      <w:pBdr>
        <w:top w:val="single" w:sz="8" w:space="0" w:color="auto"/>
        <w:left w:val="single" w:sz="8" w:space="0" w:color="auto"/>
        <w:bottom w:val="single" w:sz="8" w:space="0" w:color="auto"/>
      </w:pBdr>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438">
    <w:name w:val="xl438"/>
    <w:basedOn w:val="Normale"/>
    <w:rsid w:val="003E32BB"/>
    <w:pPr>
      <w:widowControl/>
      <w:pBdr>
        <w:top w:val="single" w:sz="8" w:space="0" w:color="auto"/>
        <w:bottom w:val="single" w:sz="8" w:space="0" w:color="auto"/>
        <w:right w:val="single" w:sz="8" w:space="0" w:color="000000"/>
      </w:pBdr>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439">
    <w:name w:val="xl439"/>
    <w:basedOn w:val="Normale"/>
    <w:rsid w:val="003E32BB"/>
    <w:pPr>
      <w:widowControl/>
      <w:pBdr>
        <w:top w:val="single" w:sz="8" w:space="0" w:color="auto"/>
        <w:left w:val="single" w:sz="8" w:space="0" w:color="auto"/>
        <w:bottom w:val="single" w:sz="8" w:space="0" w:color="auto"/>
      </w:pBdr>
      <w:shd w:val="clear" w:color="000000" w:fill="FFFFFF"/>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40">
    <w:name w:val="xl440"/>
    <w:basedOn w:val="Normale"/>
    <w:rsid w:val="003E32BB"/>
    <w:pPr>
      <w:widowControl/>
      <w:pBdr>
        <w:top w:val="single" w:sz="8" w:space="0" w:color="auto"/>
        <w:bottom w:val="single" w:sz="8" w:space="0" w:color="auto"/>
      </w:pBdr>
      <w:shd w:val="clear" w:color="000000" w:fill="FFFFFF"/>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41">
    <w:name w:val="xl441"/>
    <w:basedOn w:val="Normale"/>
    <w:rsid w:val="003E32BB"/>
    <w:pPr>
      <w:widowControl/>
      <w:pBdr>
        <w:top w:val="single" w:sz="8" w:space="0" w:color="auto"/>
        <w:bottom w:val="single" w:sz="8" w:space="0" w:color="auto"/>
        <w:right w:val="single" w:sz="4" w:space="0" w:color="auto"/>
      </w:pBdr>
      <w:shd w:val="clear" w:color="000000" w:fill="FFFFFF"/>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42">
    <w:name w:val="xl442"/>
    <w:basedOn w:val="Normale"/>
    <w:rsid w:val="003E32BB"/>
    <w:pPr>
      <w:widowControl/>
      <w:pBdr>
        <w:top w:val="single" w:sz="4" w:space="0" w:color="auto"/>
        <w:bottom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43">
    <w:name w:val="xl443"/>
    <w:basedOn w:val="Normale"/>
    <w:rsid w:val="003E32BB"/>
    <w:pPr>
      <w:widowControl/>
      <w:pBdr>
        <w:top w:val="single" w:sz="4" w:space="0" w:color="auto"/>
        <w:bottom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44">
    <w:name w:val="xl444"/>
    <w:basedOn w:val="Normale"/>
    <w:rsid w:val="003E32BB"/>
    <w:pPr>
      <w:widowControl/>
      <w:pBdr>
        <w:top w:val="single" w:sz="8" w:space="0" w:color="auto"/>
        <w:left w:val="single" w:sz="8" w:space="0" w:color="auto"/>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b/>
      <w:bCs/>
      <w:sz w:val="16"/>
      <w:szCs w:val="16"/>
      <w:lang w:eastAsia="it-IT"/>
    </w:rPr>
  </w:style>
  <w:style w:type="paragraph" w:customStyle="1" w:styleId="xl445">
    <w:name w:val="xl445"/>
    <w:basedOn w:val="Normale"/>
    <w:rsid w:val="003E32BB"/>
    <w:pPr>
      <w:widowControl/>
      <w:pBdr>
        <w:top w:val="single" w:sz="8"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b/>
      <w:bCs/>
      <w:sz w:val="16"/>
      <w:szCs w:val="16"/>
      <w:lang w:eastAsia="it-IT"/>
    </w:rPr>
  </w:style>
  <w:style w:type="paragraph" w:customStyle="1" w:styleId="xl446">
    <w:name w:val="xl446"/>
    <w:basedOn w:val="Normale"/>
    <w:rsid w:val="003E32BB"/>
    <w:pPr>
      <w:widowControl/>
      <w:pBdr>
        <w:top w:val="single" w:sz="8" w:space="0" w:color="auto"/>
        <w:left w:val="single" w:sz="4" w:space="0" w:color="auto"/>
        <w:bottom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b/>
      <w:bCs/>
      <w:sz w:val="16"/>
      <w:szCs w:val="16"/>
      <w:lang w:eastAsia="it-IT"/>
    </w:rPr>
  </w:style>
  <w:style w:type="paragraph" w:customStyle="1" w:styleId="xl447">
    <w:name w:val="xl447"/>
    <w:basedOn w:val="Normale"/>
    <w:rsid w:val="003E32BB"/>
    <w:pPr>
      <w:widowControl/>
      <w:pBdr>
        <w:top w:val="single" w:sz="8" w:space="0" w:color="auto"/>
        <w:left w:val="single" w:sz="8"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48">
    <w:name w:val="xl448"/>
    <w:basedOn w:val="Normale"/>
    <w:rsid w:val="003E32BB"/>
    <w:pPr>
      <w:widowControl/>
      <w:pBdr>
        <w:top w:val="single" w:sz="8" w:space="0" w:color="auto"/>
        <w:left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49">
    <w:name w:val="xl449"/>
    <w:basedOn w:val="Normale"/>
    <w:rsid w:val="003E32BB"/>
    <w:pPr>
      <w:widowControl/>
      <w:pBdr>
        <w:top w:val="single" w:sz="8" w:space="0" w:color="auto"/>
        <w:left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50">
    <w:name w:val="xl450"/>
    <w:basedOn w:val="Normale"/>
    <w:rsid w:val="003E32BB"/>
    <w:pPr>
      <w:widowControl/>
      <w:pBdr>
        <w:top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451">
    <w:name w:val="xl451"/>
    <w:basedOn w:val="Normale"/>
    <w:rsid w:val="003E32BB"/>
    <w:pPr>
      <w:widowControl/>
      <w:pBdr>
        <w:top w:val="single" w:sz="8" w:space="0" w:color="auto"/>
        <w:left w:val="single" w:sz="4" w:space="0" w:color="auto"/>
        <w:bottom w:val="single" w:sz="8" w:space="0" w:color="auto"/>
        <w:right w:val="single" w:sz="8" w:space="0" w:color="auto"/>
      </w:pBdr>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styleId="Revisione">
    <w:name w:val="Revision"/>
    <w:hidden/>
    <w:uiPriority w:val="99"/>
    <w:semiHidden/>
    <w:rsid w:val="00423E98"/>
    <w:pPr>
      <w:widowControl/>
      <w:autoSpaceDE/>
      <w:autoSpaceDN/>
    </w:pPr>
    <w:rPr>
      <w:rFonts w:ascii="Calibri" w:eastAsia="Calibri" w:hAnsi="Calibri" w:cs="Times New Roman"/>
      <w:lang w:val="it-IT"/>
    </w:rPr>
  </w:style>
  <w:style w:type="character" w:styleId="Enfasigrassetto">
    <w:name w:val="Strong"/>
    <w:basedOn w:val="Carpredefinitoparagrafo"/>
    <w:uiPriority w:val="22"/>
    <w:qFormat/>
    <w:rsid w:val="00423E98"/>
    <w:rPr>
      <w:b/>
      <w:bCs/>
    </w:rPr>
  </w:style>
  <w:style w:type="numbering" w:customStyle="1" w:styleId="Nessunelenco2">
    <w:name w:val="Nessun elenco2"/>
    <w:next w:val="Nessunelenco"/>
    <w:uiPriority w:val="99"/>
    <w:semiHidden/>
    <w:unhideWhenUsed/>
    <w:rsid w:val="00DB2269"/>
  </w:style>
  <w:style w:type="table" w:customStyle="1" w:styleId="Grigliatabella28">
    <w:name w:val="Griglia tabella28"/>
    <w:basedOn w:val="Tabellanormale"/>
    <w:next w:val="Grigliatabella"/>
    <w:uiPriority w:val="59"/>
    <w:rsid w:val="00DB2269"/>
    <w:pPr>
      <w:widowControl/>
      <w:autoSpaceDE/>
      <w:autoSpaceDN/>
    </w:pPr>
    <w:rPr>
      <w:rFonts w:ascii="Cambria" w:eastAsia="MS ??" w:hAnsi="Cambria"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0">
    <w:name w:val="Griglia tabella110"/>
    <w:basedOn w:val="Tabellanormale"/>
    <w:uiPriority w:val="59"/>
    <w:rsid w:val="00DB2269"/>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9">
    <w:name w:val="Griglia tabella29"/>
    <w:basedOn w:val="Tabellanormale"/>
    <w:uiPriority w:val="59"/>
    <w:rsid w:val="00DB2269"/>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91">
    <w:name w:val="WWNum191"/>
    <w:rsid w:val="00DB2269"/>
  </w:style>
  <w:style w:type="numbering" w:customStyle="1" w:styleId="WWNum211">
    <w:name w:val="WWNum211"/>
    <w:rsid w:val="00DB2269"/>
  </w:style>
  <w:style w:type="numbering" w:customStyle="1" w:styleId="WWNum231">
    <w:name w:val="WWNum231"/>
    <w:rsid w:val="00DB2269"/>
  </w:style>
  <w:style w:type="numbering" w:customStyle="1" w:styleId="WWNum221">
    <w:name w:val="WWNum221"/>
    <w:rsid w:val="00DB2269"/>
  </w:style>
  <w:style w:type="numbering" w:customStyle="1" w:styleId="WWNum61">
    <w:name w:val="WWNum61"/>
    <w:rsid w:val="00DB2269"/>
  </w:style>
  <w:style w:type="numbering" w:customStyle="1" w:styleId="WWNum151">
    <w:name w:val="WWNum151"/>
    <w:rsid w:val="00DB2269"/>
  </w:style>
  <w:style w:type="numbering" w:customStyle="1" w:styleId="WWNum141">
    <w:name w:val="WWNum141"/>
    <w:rsid w:val="00DB2269"/>
  </w:style>
  <w:style w:type="numbering" w:customStyle="1" w:styleId="WWNum161">
    <w:name w:val="WWNum161"/>
    <w:rsid w:val="00DB2269"/>
  </w:style>
  <w:style w:type="numbering" w:customStyle="1" w:styleId="WWNum41">
    <w:name w:val="WWNum41"/>
    <w:rsid w:val="00DB2269"/>
  </w:style>
  <w:style w:type="numbering" w:customStyle="1" w:styleId="WWNum251">
    <w:name w:val="WWNum251"/>
    <w:rsid w:val="00DB2269"/>
  </w:style>
  <w:style w:type="numbering" w:customStyle="1" w:styleId="WWNum201">
    <w:name w:val="WWNum201"/>
    <w:rsid w:val="00DB2269"/>
  </w:style>
  <w:style w:type="numbering" w:customStyle="1" w:styleId="WWNum261">
    <w:name w:val="WWNum261"/>
    <w:rsid w:val="00DB2269"/>
  </w:style>
  <w:style w:type="numbering" w:customStyle="1" w:styleId="WWNum241">
    <w:name w:val="WWNum241"/>
    <w:rsid w:val="00DB2269"/>
  </w:style>
  <w:style w:type="numbering" w:customStyle="1" w:styleId="WWNum181">
    <w:name w:val="WWNum181"/>
    <w:rsid w:val="00DB2269"/>
  </w:style>
  <w:style w:type="numbering" w:customStyle="1" w:styleId="WWNum31">
    <w:name w:val="WWNum31"/>
    <w:rsid w:val="00DB2269"/>
  </w:style>
  <w:style w:type="numbering" w:customStyle="1" w:styleId="WWNum81">
    <w:name w:val="WWNum81"/>
    <w:rsid w:val="00DB2269"/>
  </w:style>
  <w:style w:type="numbering" w:customStyle="1" w:styleId="WWNum131">
    <w:name w:val="WWNum131"/>
    <w:rsid w:val="00DB2269"/>
  </w:style>
  <w:style w:type="numbering" w:customStyle="1" w:styleId="WWNum27">
    <w:name w:val="WWNum27"/>
    <w:rsid w:val="00DB2269"/>
  </w:style>
  <w:style w:type="numbering" w:customStyle="1" w:styleId="WWNum121">
    <w:name w:val="WWNum121"/>
    <w:rsid w:val="00DB2269"/>
  </w:style>
  <w:style w:type="numbering" w:customStyle="1" w:styleId="WWNum171">
    <w:name w:val="WWNum171"/>
    <w:rsid w:val="00DB2269"/>
  </w:style>
  <w:style w:type="numbering" w:customStyle="1" w:styleId="WWNum51">
    <w:name w:val="WWNum51"/>
    <w:rsid w:val="00DB2269"/>
  </w:style>
  <w:style w:type="numbering" w:customStyle="1" w:styleId="WWNum91">
    <w:name w:val="WWNum91"/>
    <w:rsid w:val="00DB2269"/>
  </w:style>
  <w:style w:type="numbering" w:customStyle="1" w:styleId="WWNum101">
    <w:name w:val="WWNum101"/>
    <w:rsid w:val="00DB2269"/>
  </w:style>
  <w:style w:type="numbering" w:customStyle="1" w:styleId="WWNum110">
    <w:name w:val="WWNum110"/>
    <w:rsid w:val="00DB2269"/>
  </w:style>
  <w:style w:type="numbering" w:customStyle="1" w:styleId="WWNum71">
    <w:name w:val="WWNum71"/>
    <w:rsid w:val="00DB2269"/>
  </w:style>
  <w:style w:type="numbering" w:customStyle="1" w:styleId="WWNum111">
    <w:name w:val="WWNum111"/>
    <w:rsid w:val="00DB2269"/>
  </w:style>
  <w:style w:type="paragraph" w:customStyle="1" w:styleId="comma">
    <w:name w:val="comma"/>
    <w:basedOn w:val="Normale"/>
    <w:rsid w:val="00DB2269"/>
    <w:pPr>
      <w:widowControl/>
      <w:autoSpaceDE/>
      <w:autoSpaceDN/>
      <w:spacing w:before="100" w:beforeAutospacing="1" w:after="100" w:afterAutospacing="1"/>
    </w:pPr>
    <w:rPr>
      <w:rFonts w:ascii="Times New Roman" w:eastAsia="Times New Roman" w:hAnsi="Times New Roman" w:cs="Times New Roman"/>
      <w:sz w:val="24"/>
      <w:szCs w:val="24"/>
      <w:lang w:eastAsia="it-IT"/>
    </w:rPr>
  </w:style>
  <w:style w:type="paragraph" w:styleId="Puntoelenco">
    <w:name w:val="List Bullet"/>
    <w:basedOn w:val="Normale"/>
    <w:uiPriority w:val="99"/>
    <w:unhideWhenUsed/>
    <w:rsid w:val="00DB2269"/>
    <w:pPr>
      <w:widowControl/>
      <w:numPr>
        <w:numId w:val="78"/>
      </w:numPr>
      <w:autoSpaceDE/>
      <w:autoSpaceDN/>
      <w:spacing w:after="160" w:line="259" w:lineRule="auto"/>
      <w:contextualSpacing/>
    </w:pPr>
    <w:rPr>
      <w:rFonts w:asciiTheme="minorHAnsi" w:eastAsiaTheme="minorHAnsi" w:hAnsiTheme="minorHAnsi" w:cstheme="minorBidi"/>
    </w:rPr>
  </w:style>
  <w:style w:type="paragraph" w:customStyle="1" w:styleId="font9">
    <w:name w:val="font9"/>
    <w:basedOn w:val="Normale"/>
    <w:rsid w:val="00012A06"/>
    <w:pPr>
      <w:widowControl/>
      <w:autoSpaceDE/>
      <w:autoSpaceDN/>
      <w:spacing w:before="100" w:beforeAutospacing="1" w:after="100" w:afterAutospacing="1"/>
    </w:pPr>
    <w:rPr>
      <w:rFonts w:ascii="Times New Roman" w:eastAsia="Times New Roman" w:hAnsi="Times New Roman" w:cs="Times New Roman"/>
      <w:i/>
      <w:iCs/>
      <w:sz w:val="20"/>
      <w:szCs w:val="20"/>
      <w:lang w:eastAsia="it-IT"/>
    </w:rPr>
  </w:style>
  <w:style w:type="paragraph" w:customStyle="1" w:styleId="font10">
    <w:name w:val="font10"/>
    <w:basedOn w:val="Normale"/>
    <w:rsid w:val="00012A06"/>
    <w:pPr>
      <w:widowControl/>
      <w:autoSpaceDE/>
      <w:autoSpaceDN/>
      <w:spacing w:before="100" w:beforeAutospacing="1" w:after="100" w:afterAutospacing="1"/>
    </w:pPr>
    <w:rPr>
      <w:rFonts w:ascii="Times New Roman" w:eastAsia="Times New Roman" w:hAnsi="Times New Roman" w:cs="Times New Roman"/>
      <w:lang w:eastAsia="it-IT"/>
    </w:rPr>
  </w:style>
  <w:style w:type="paragraph" w:customStyle="1" w:styleId="font11">
    <w:name w:val="font11"/>
    <w:basedOn w:val="Normale"/>
    <w:rsid w:val="00012A06"/>
    <w:pPr>
      <w:widowControl/>
      <w:autoSpaceDE/>
      <w:autoSpaceDN/>
      <w:spacing w:before="100" w:beforeAutospacing="1" w:after="100" w:afterAutospacing="1"/>
    </w:pPr>
    <w:rPr>
      <w:rFonts w:ascii="Times New Roman" w:eastAsia="Times New Roman" w:hAnsi="Times New Roman" w:cs="Times New Roman"/>
      <w:color w:val="FF0000"/>
      <w:lang w:eastAsia="it-IT"/>
    </w:rPr>
  </w:style>
  <w:style w:type="paragraph" w:customStyle="1" w:styleId="font12">
    <w:name w:val="font12"/>
    <w:basedOn w:val="Normale"/>
    <w:rsid w:val="00012A06"/>
    <w:pPr>
      <w:widowControl/>
      <w:autoSpaceDE/>
      <w:autoSpaceDN/>
      <w:spacing w:before="100" w:beforeAutospacing="1" w:after="100" w:afterAutospacing="1"/>
    </w:pPr>
    <w:rPr>
      <w:rFonts w:ascii="Times New Roman" w:eastAsia="Times New Roman" w:hAnsi="Times New Roman" w:cs="Times New Roman"/>
      <w:color w:val="FF0000"/>
      <w:lang w:eastAsia="it-IT"/>
    </w:rPr>
  </w:style>
  <w:style w:type="paragraph" w:customStyle="1" w:styleId="font13">
    <w:name w:val="font13"/>
    <w:basedOn w:val="Normale"/>
    <w:rsid w:val="00012A06"/>
    <w:pPr>
      <w:widowControl/>
      <w:autoSpaceDE/>
      <w:autoSpaceDN/>
      <w:spacing w:before="100" w:beforeAutospacing="1" w:after="100" w:afterAutospacing="1"/>
    </w:pPr>
    <w:rPr>
      <w:rFonts w:ascii="Times New Roman" w:eastAsia="Times New Roman" w:hAnsi="Times New Roman" w:cs="Times New Roman"/>
      <w:b/>
      <w:bCs/>
      <w:sz w:val="20"/>
      <w:szCs w:val="20"/>
      <w:u w:val="double"/>
      <w:lang w:eastAsia="it-IT"/>
    </w:rPr>
  </w:style>
  <w:style w:type="paragraph" w:customStyle="1" w:styleId="font14">
    <w:name w:val="font14"/>
    <w:basedOn w:val="Normale"/>
    <w:rsid w:val="00012A06"/>
    <w:pPr>
      <w:widowControl/>
      <w:autoSpaceDE/>
      <w:autoSpaceDN/>
      <w:spacing w:before="100" w:beforeAutospacing="1" w:after="100" w:afterAutospacing="1"/>
    </w:pPr>
    <w:rPr>
      <w:rFonts w:ascii="Times New Roman" w:eastAsia="Times New Roman" w:hAnsi="Times New Roman" w:cs="Times New Roman"/>
      <w:color w:val="000000"/>
      <w:lang w:eastAsia="it-IT"/>
    </w:rPr>
  </w:style>
  <w:style w:type="paragraph" w:customStyle="1" w:styleId="font15">
    <w:name w:val="font15"/>
    <w:basedOn w:val="Normale"/>
    <w:rsid w:val="00012A06"/>
    <w:pPr>
      <w:widowControl/>
      <w:autoSpaceDE/>
      <w:autoSpaceDN/>
      <w:spacing w:before="100" w:beforeAutospacing="1" w:after="100" w:afterAutospacing="1"/>
    </w:pPr>
    <w:rPr>
      <w:rFonts w:ascii="Tahoma" w:eastAsia="Times New Roman" w:hAnsi="Tahoma" w:cs="Tahoma"/>
      <w:b/>
      <w:bCs/>
      <w:color w:val="000000"/>
      <w:sz w:val="18"/>
      <w:szCs w:val="18"/>
      <w:lang w:eastAsia="it-IT"/>
    </w:rPr>
  </w:style>
  <w:style w:type="paragraph" w:customStyle="1" w:styleId="font16">
    <w:name w:val="font16"/>
    <w:basedOn w:val="Normale"/>
    <w:rsid w:val="00012A06"/>
    <w:pPr>
      <w:widowControl/>
      <w:autoSpaceDE/>
      <w:autoSpaceDN/>
      <w:spacing w:before="100" w:beforeAutospacing="1" w:after="100" w:afterAutospacing="1"/>
    </w:pPr>
    <w:rPr>
      <w:rFonts w:eastAsia="Times New Roman"/>
      <w:color w:val="000000"/>
      <w:sz w:val="18"/>
      <w:szCs w:val="18"/>
      <w:lang w:eastAsia="it-IT"/>
    </w:rPr>
  </w:style>
  <w:style w:type="paragraph" w:customStyle="1" w:styleId="font17">
    <w:name w:val="font17"/>
    <w:basedOn w:val="Normale"/>
    <w:rsid w:val="00012A06"/>
    <w:pPr>
      <w:widowControl/>
      <w:autoSpaceDE/>
      <w:autoSpaceDN/>
      <w:spacing w:before="100" w:beforeAutospacing="1" w:after="100" w:afterAutospacing="1"/>
    </w:pPr>
    <w:rPr>
      <w:rFonts w:eastAsia="Times New Roman"/>
      <w:color w:val="000000"/>
      <w:sz w:val="16"/>
      <w:szCs w:val="16"/>
      <w:lang w:eastAsia="it-IT"/>
    </w:rPr>
  </w:style>
  <w:style w:type="paragraph" w:customStyle="1" w:styleId="Testonormale2">
    <w:name w:val="Testo normale2"/>
    <w:basedOn w:val="Normale"/>
    <w:uiPriority w:val="99"/>
    <w:rsid w:val="00CA06BE"/>
    <w:pPr>
      <w:autoSpaceDE/>
      <w:autoSpaceDN/>
    </w:pPr>
    <w:rPr>
      <w:rFonts w:ascii="Courier New" w:eastAsia="Times New Roman" w:hAnsi="Courier New" w:cs="Times New Roman"/>
      <w:sz w:val="20"/>
      <w:szCs w:val="20"/>
      <w:lang w:eastAsia="it-IT"/>
    </w:rPr>
  </w:style>
  <w:style w:type="table" w:customStyle="1" w:styleId="TableNormal1">
    <w:name w:val="Table Normal1"/>
    <w:uiPriority w:val="2"/>
    <w:semiHidden/>
    <w:unhideWhenUsed/>
    <w:qFormat/>
    <w:rsid w:val="005635DA"/>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5635DA"/>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5635DA"/>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FB65A5"/>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68614">
      <w:bodyDiv w:val="1"/>
      <w:marLeft w:val="0"/>
      <w:marRight w:val="0"/>
      <w:marTop w:val="0"/>
      <w:marBottom w:val="0"/>
      <w:divBdr>
        <w:top w:val="none" w:sz="0" w:space="0" w:color="auto"/>
        <w:left w:val="none" w:sz="0" w:space="0" w:color="auto"/>
        <w:bottom w:val="none" w:sz="0" w:space="0" w:color="auto"/>
        <w:right w:val="none" w:sz="0" w:space="0" w:color="auto"/>
      </w:divBdr>
    </w:div>
    <w:div w:id="256401990">
      <w:bodyDiv w:val="1"/>
      <w:marLeft w:val="0"/>
      <w:marRight w:val="0"/>
      <w:marTop w:val="0"/>
      <w:marBottom w:val="0"/>
      <w:divBdr>
        <w:top w:val="none" w:sz="0" w:space="0" w:color="auto"/>
        <w:left w:val="none" w:sz="0" w:space="0" w:color="auto"/>
        <w:bottom w:val="none" w:sz="0" w:space="0" w:color="auto"/>
        <w:right w:val="none" w:sz="0" w:space="0" w:color="auto"/>
      </w:divBdr>
    </w:div>
    <w:div w:id="263079509">
      <w:bodyDiv w:val="1"/>
      <w:marLeft w:val="0"/>
      <w:marRight w:val="0"/>
      <w:marTop w:val="0"/>
      <w:marBottom w:val="0"/>
      <w:divBdr>
        <w:top w:val="none" w:sz="0" w:space="0" w:color="auto"/>
        <w:left w:val="none" w:sz="0" w:space="0" w:color="auto"/>
        <w:bottom w:val="none" w:sz="0" w:space="0" w:color="auto"/>
        <w:right w:val="none" w:sz="0" w:space="0" w:color="auto"/>
      </w:divBdr>
    </w:div>
    <w:div w:id="289823441">
      <w:bodyDiv w:val="1"/>
      <w:marLeft w:val="0"/>
      <w:marRight w:val="0"/>
      <w:marTop w:val="0"/>
      <w:marBottom w:val="0"/>
      <w:divBdr>
        <w:top w:val="none" w:sz="0" w:space="0" w:color="auto"/>
        <w:left w:val="none" w:sz="0" w:space="0" w:color="auto"/>
        <w:bottom w:val="none" w:sz="0" w:space="0" w:color="auto"/>
        <w:right w:val="none" w:sz="0" w:space="0" w:color="auto"/>
      </w:divBdr>
    </w:div>
    <w:div w:id="315844755">
      <w:bodyDiv w:val="1"/>
      <w:marLeft w:val="0"/>
      <w:marRight w:val="0"/>
      <w:marTop w:val="0"/>
      <w:marBottom w:val="0"/>
      <w:divBdr>
        <w:top w:val="none" w:sz="0" w:space="0" w:color="auto"/>
        <w:left w:val="none" w:sz="0" w:space="0" w:color="auto"/>
        <w:bottom w:val="none" w:sz="0" w:space="0" w:color="auto"/>
        <w:right w:val="none" w:sz="0" w:space="0" w:color="auto"/>
      </w:divBdr>
    </w:div>
    <w:div w:id="331757409">
      <w:bodyDiv w:val="1"/>
      <w:marLeft w:val="0"/>
      <w:marRight w:val="0"/>
      <w:marTop w:val="0"/>
      <w:marBottom w:val="0"/>
      <w:divBdr>
        <w:top w:val="none" w:sz="0" w:space="0" w:color="auto"/>
        <w:left w:val="none" w:sz="0" w:space="0" w:color="auto"/>
        <w:bottom w:val="none" w:sz="0" w:space="0" w:color="auto"/>
        <w:right w:val="none" w:sz="0" w:space="0" w:color="auto"/>
      </w:divBdr>
    </w:div>
    <w:div w:id="382828298">
      <w:bodyDiv w:val="1"/>
      <w:marLeft w:val="0"/>
      <w:marRight w:val="0"/>
      <w:marTop w:val="0"/>
      <w:marBottom w:val="0"/>
      <w:divBdr>
        <w:top w:val="none" w:sz="0" w:space="0" w:color="auto"/>
        <w:left w:val="none" w:sz="0" w:space="0" w:color="auto"/>
        <w:bottom w:val="none" w:sz="0" w:space="0" w:color="auto"/>
        <w:right w:val="none" w:sz="0" w:space="0" w:color="auto"/>
      </w:divBdr>
    </w:div>
    <w:div w:id="385690606">
      <w:bodyDiv w:val="1"/>
      <w:marLeft w:val="0"/>
      <w:marRight w:val="0"/>
      <w:marTop w:val="0"/>
      <w:marBottom w:val="0"/>
      <w:divBdr>
        <w:top w:val="none" w:sz="0" w:space="0" w:color="auto"/>
        <w:left w:val="none" w:sz="0" w:space="0" w:color="auto"/>
        <w:bottom w:val="none" w:sz="0" w:space="0" w:color="auto"/>
        <w:right w:val="none" w:sz="0" w:space="0" w:color="auto"/>
      </w:divBdr>
    </w:div>
    <w:div w:id="444231084">
      <w:bodyDiv w:val="1"/>
      <w:marLeft w:val="0"/>
      <w:marRight w:val="0"/>
      <w:marTop w:val="0"/>
      <w:marBottom w:val="0"/>
      <w:divBdr>
        <w:top w:val="none" w:sz="0" w:space="0" w:color="auto"/>
        <w:left w:val="none" w:sz="0" w:space="0" w:color="auto"/>
        <w:bottom w:val="none" w:sz="0" w:space="0" w:color="auto"/>
        <w:right w:val="none" w:sz="0" w:space="0" w:color="auto"/>
      </w:divBdr>
    </w:div>
    <w:div w:id="450637952">
      <w:bodyDiv w:val="1"/>
      <w:marLeft w:val="0"/>
      <w:marRight w:val="0"/>
      <w:marTop w:val="0"/>
      <w:marBottom w:val="0"/>
      <w:divBdr>
        <w:top w:val="none" w:sz="0" w:space="0" w:color="auto"/>
        <w:left w:val="none" w:sz="0" w:space="0" w:color="auto"/>
        <w:bottom w:val="none" w:sz="0" w:space="0" w:color="auto"/>
        <w:right w:val="none" w:sz="0" w:space="0" w:color="auto"/>
      </w:divBdr>
    </w:div>
    <w:div w:id="497425091">
      <w:bodyDiv w:val="1"/>
      <w:marLeft w:val="0"/>
      <w:marRight w:val="0"/>
      <w:marTop w:val="0"/>
      <w:marBottom w:val="0"/>
      <w:divBdr>
        <w:top w:val="none" w:sz="0" w:space="0" w:color="auto"/>
        <w:left w:val="none" w:sz="0" w:space="0" w:color="auto"/>
        <w:bottom w:val="none" w:sz="0" w:space="0" w:color="auto"/>
        <w:right w:val="none" w:sz="0" w:space="0" w:color="auto"/>
      </w:divBdr>
    </w:div>
    <w:div w:id="516121363">
      <w:bodyDiv w:val="1"/>
      <w:marLeft w:val="0"/>
      <w:marRight w:val="0"/>
      <w:marTop w:val="0"/>
      <w:marBottom w:val="0"/>
      <w:divBdr>
        <w:top w:val="none" w:sz="0" w:space="0" w:color="auto"/>
        <w:left w:val="none" w:sz="0" w:space="0" w:color="auto"/>
        <w:bottom w:val="none" w:sz="0" w:space="0" w:color="auto"/>
        <w:right w:val="none" w:sz="0" w:space="0" w:color="auto"/>
      </w:divBdr>
    </w:div>
    <w:div w:id="684671273">
      <w:bodyDiv w:val="1"/>
      <w:marLeft w:val="0"/>
      <w:marRight w:val="0"/>
      <w:marTop w:val="0"/>
      <w:marBottom w:val="0"/>
      <w:divBdr>
        <w:top w:val="none" w:sz="0" w:space="0" w:color="auto"/>
        <w:left w:val="none" w:sz="0" w:space="0" w:color="auto"/>
        <w:bottom w:val="none" w:sz="0" w:space="0" w:color="auto"/>
        <w:right w:val="none" w:sz="0" w:space="0" w:color="auto"/>
      </w:divBdr>
    </w:div>
    <w:div w:id="772094132">
      <w:bodyDiv w:val="1"/>
      <w:marLeft w:val="0"/>
      <w:marRight w:val="0"/>
      <w:marTop w:val="0"/>
      <w:marBottom w:val="0"/>
      <w:divBdr>
        <w:top w:val="none" w:sz="0" w:space="0" w:color="auto"/>
        <w:left w:val="none" w:sz="0" w:space="0" w:color="auto"/>
        <w:bottom w:val="none" w:sz="0" w:space="0" w:color="auto"/>
        <w:right w:val="none" w:sz="0" w:space="0" w:color="auto"/>
      </w:divBdr>
    </w:div>
    <w:div w:id="772167762">
      <w:bodyDiv w:val="1"/>
      <w:marLeft w:val="0"/>
      <w:marRight w:val="0"/>
      <w:marTop w:val="0"/>
      <w:marBottom w:val="0"/>
      <w:divBdr>
        <w:top w:val="none" w:sz="0" w:space="0" w:color="auto"/>
        <w:left w:val="none" w:sz="0" w:space="0" w:color="auto"/>
        <w:bottom w:val="none" w:sz="0" w:space="0" w:color="auto"/>
        <w:right w:val="none" w:sz="0" w:space="0" w:color="auto"/>
      </w:divBdr>
    </w:div>
    <w:div w:id="886180777">
      <w:bodyDiv w:val="1"/>
      <w:marLeft w:val="0"/>
      <w:marRight w:val="0"/>
      <w:marTop w:val="0"/>
      <w:marBottom w:val="0"/>
      <w:divBdr>
        <w:top w:val="none" w:sz="0" w:space="0" w:color="auto"/>
        <w:left w:val="none" w:sz="0" w:space="0" w:color="auto"/>
        <w:bottom w:val="none" w:sz="0" w:space="0" w:color="auto"/>
        <w:right w:val="none" w:sz="0" w:space="0" w:color="auto"/>
      </w:divBdr>
    </w:div>
    <w:div w:id="886769179">
      <w:bodyDiv w:val="1"/>
      <w:marLeft w:val="0"/>
      <w:marRight w:val="0"/>
      <w:marTop w:val="0"/>
      <w:marBottom w:val="0"/>
      <w:divBdr>
        <w:top w:val="none" w:sz="0" w:space="0" w:color="auto"/>
        <w:left w:val="none" w:sz="0" w:space="0" w:color="auto"/>
        <w:bottom w:val="none" w:sz="0" w:space="0" w:color="auto"/>
        <w:right w:val="none" w:sz="0" w:space="0" w:color="auto"/>
      </w:divBdr>
    </w:div>
    <w:div w:id="891379416">
      <w:bodyDiv w:val="1"/>
      <w:marLeft w:val="0"/>
      <w:marRight w:val="0"/>
      <w:marTop w:val="0"/>
      <w:marBottom w:val="0"/>
      <w:divBdr>
        <w:top w:val="none" w:sz="0" w:space="0" w:color="auto"/>
        <w:left w:val="none" w:sz="0" w:space="0" w:color="auto"/>
        <w:bottom w:val="none" w:sz="0" w:space="0" w:color="auto"/>
        <w:right w:val="none" w:sz="0" w:space="0" w:color="auto"/>
      </w:divBdr>
    </w:div>
    <w:div w:id="892735177">
      <w:bodyDiv w:val="1"/>
      <w:marLeft w:val="0"/>
      <w:marRight w:val="0"/>
      <w:marTop w:val="0"/>
      <w:marBottom w:val="0"/>
      <w:divBdr>
        <w:top w:val="none" w:sz="0" w:space="0" w:color="auto"/>
        <w:left w:val="none" w:sz="0" w:space="0" w:color="auto"/>
        <w:bottom w:val="none" w:sz="0" w:space="0" w:color="auto"/>
        <w:right w:val="none" w:sz="0" w:space="0" w:color="auto"/>
      </w:divBdr>
    </w:div>
    <w:div w:id="970402050">
      <w:bodyDiv w:val="1"/>
      <w:marLeft w:val="0"/>
      <w:marRight w:val="0"/>
      <w:marTop w:val="0"/>
      <w:marBottom w:val="0"/>
      <w:divBdr>
        <w:top w:val="none" w:sz="0" w:space="0" w:color="auto"/>
        <w:left w:val="none" w:sz="0" w:space="0" w:color="auto"/>
        <w:bottom w:val="none" w:sz="0" w:space="0" w:color="auto"/>
        <w:right w:val="none" w:sz="0" w:space="0" w:color="auto"/>
      </w:divBdr>
    </w:div>
    <w:div w:id="1034041139">
      <w:bodyDiv w:val="1"/>
      <w:marLeft w:val="0"/>
      <w:marRight w:val="0"/>
      <w:marTop w:val="0"/>
      <w:marBottom w:val="0"/>
      <w:divBdr>
        <w:top w:val="none" w:sz="0" w:space="0" w:color="auto"/>
        <w:left w:val="none" w:sz="0" w:space="0" w:color="auto"/>
        <w:bottom w:val="none" w:sz="0" w:space="0" w:color="auto"/>
        <w:right w:val="none" w:sz="0" w:space="0" w:color="auto"/>
      </w:divBdr>
    </w:div>
    <w:div w:id="1059717270">
      <w:bodyDiv w:val="1"/>
      <w:marLeft w:val="0"/>
      <w:marRight w:val="0"/>
      <w:marTop w:val="0"/>
      <w:marBottom w:val="0"/>
      <w:divBdr>
        <w:top w:val="none" w:sz="0" w:space="0" w:color="auto"/>
        <w:left w:val="none" w:sz="0" w:space="0" w:color="auto"/>
        <w:bottom w:val="none" w:sz="0" w:space="0" w:color="auto"/>
        <w:right w:val="none" w:sz="0" w:space="0" w:color="auto"/>
      </w:divBdr>
    </w:div>
    <w:div w:id="1111163711">
      <w:bodyDiv w:val="1"/>
      <w:marLeft w:val="0"/>
      <w:marRight w:val="0"/>
      <w:marTop w:val="0"/>
      <w:marBottom w:val="0"/>
      <w:divBdr>
        <w:top w:val="none" w:sz="0" w:space="0" w:color="auto"/>
        <w:left w:val="none" w:sz="0" w:space="0" w:color="auto"/>
        <w:bottom w:val="none" w:sz="0" w:space="0" w:color="auto"/>
        <w:right w:val="none" w:sz="0" w:space="0" w:color="auto"/>
      </w:divBdr>
    </w:div>
    <w:div w:id="1206527162">
      <w:bodyDiv w:val="1"/>
      <w:marLeft w:val="0"/>
      <w:marRight w:val="0"/>
      <w:marTop w:val="0"/>
      <w:marBottom w:val="0"/>
      <w:divBdr>
        <w:top w:val="none" w:sz="0" w:space="0" w:color="auto"/>
        <w:left w:val="none" w:sz="0" w:space="0" w:color="auto"/>
        <w:bottom w:val="none" w:sz="0" w:space="0" w:color="auto"/>
        <w:right w:val="none" w:sz="0" w:space="0" w:color="auto"/>
      </w:divBdr>
    </w:div>
    <w:div w:id="1257520667">
      <w:bodyDiv w:val="1"/>
      <w:marLeft w:val="0"/>
      <w:marRight w:val="0"/>
      <w:marTop w:val="0"/>
      <w:marBottom w:val="0"/>
      <w:divBdr>
        <w:top w:val="none" w:sz="0" w:space="0" w:color="auto"/>
        <w:left w:val="none" w:sz="0" w:space="0" w:color="auto"/>
        <w:bottom w:val="none" w:sz="0" w:space="0" w:color="auto"/>
        <w:right w:val="none" w:sz="0" w:space="0" w:color="auto"/>
      </w:divBdr>
    </w:div>
    <w:div w:id="1259866759">
      <w:bodyDiv w:val="1"/>
      <w:marLeft w:val="0"/>
      <w:marRight w:val="0"/>
      <w:marTop w:val="0"/>
      <w:marBottom w:val="0"/>
      <w:divBdr>
        <w:top w:val="none" w:sz="0" w:space="0" w:color="auto"/>
        <w:left w:val="none" w:sz="0" w:space="0" w:color="auto"/>
        <w:bottom w:val="none" w:sz="0" w:space="0" w:color="auto"/>
        <w:right w:val="none" w:sz="0" w:space="0" w:color="auto"/>
      </w:divBdr>
    </w:div>
    <w:div w:id="1297681136">
      <w:bodyDiv w:val="1"/>
      <w:marLeft w:val="0"/>
      <w:marRight w:val="0"/>
      <w:marTop w:val="0"/>
      <w:marBottom w:val="0"/>
      <w:divBdr>
        <w:top w:val="none" w:sz="0" w:space="0" w:color="auto"/>
        <w:left w:val="none" w:sz="0" w:space="0" w:color="auto"/>
        <w:bottom w:val="none" w:sz="0" w:space="0" w:color="auto"/>
        <w:right w:val="none" w:sz="0" w:space="0" w:color="auto"/>
      </w:divBdr>
    </w:div>
    <w:div w:id="1312904575">
      <w:bodyDiv w:val="1"/>
      <w:marLeft w:val="0"/>
      <w:marRight w:val="0"/>
      <w:marTop w:val="0"/>
      <w:marBottom w:val="0"/>
      <w:divBdr>
        <w:top w:val="none" w:sz="0" w:space="0" w:color="auto"/>
        <w:left w:val="none" w:sz="0" w:space="0" w:color="auto"/>
        <w:bottom w:val="none" w:sz="0" w:space="0" w:color="auto"/>
        <w:right w:val="none" w:sz="0" w:space="0" w:color="auto"/>
      </w:divBdr>
    </w:div>
    <w:div w:id="1336033516">
      <w:bodyDiv w:val="1"/>
      <w:marLeft w:val="0"/>
      <w:marRight w:val="0"/>
      <w:marTop w:val="0"/>
      <w:marBottom w:val="0"/>
      <w:divBdr>
        <w:top w:val="none" w:sz="0" w:space="0" w:color="auto"/>
        <w:left w:val="none" w:sz="0" w:space="0" w:color="auto"/>
        <w:bottom w:val="none" w:sz="0" w:space="0" w:color="auto"/>
        <w:right w:val="none" w:sz="0" w:space="0" w:color="auto"/>
      </w:divBdr>
    </w:div>
    <w:div w:id="1398090212">
      <w:bodyDiv w:val="1"/>
      <w:marLeft w:val="0"/>
      <w:marRight w:val="0"/>
      <w:marTop w:val="0"/>
      <w:marBottom w:val="0"/>
      <w:divBdr>
        <w:top w:val="none" w:sz="0" w:space="0" w:color="auto"/>
        <w:left w:val="none" w:sz="0" w:space="0" w:color="auto"/>
        <w:bottom w:val="none" w:sz="0" w:space="0" w:color="auto"/>
        <w:right w:val="none" w:sz="0" w:space="0" w:color="auto"/>
      </w:divBdr>
    </w:div>
    <w:div w:id="1411124752">
      <w:bodyDiv w:val="1"/>
      <w:marLeft w:val="0"/>
      <w:marRight w:val="0"/>
      <w:marTop w:val="0"/>
      <w:marBottom w:val="0"/>
      <w:divBdr>
        <w:top w:val="none" w:sz="0" w:space="0" w:color="auto"/>
        <w:left w:val="none" w:sz="0" w:space="0" w:color="auto"/>
        <w:bottom w:val="none" w:sz="0" w:space="0" w:color="auto"/>
        <w:right w:val="none" w:sz="0" w:space="0" w:color="auto"/>
      </w:divBdr>
    </w:div>
    <w:div w:id="1435831050">
      <w:bodyDiv w:val="1"/>
      <w:marLeft w:val="0"/>
      <w:marRight w:val="0"/>
      <w:marTop w:val="0"/>
      <w:marBottom w:val="0"/>
      <w:divBdr>
        <w:top w:val="none" w:sz="0" w:space="0" w:color="auto"/>
        <w:left w:val="none" w:sz="0" w:space="0" w:color="auto"/>
        <w:bottom w:val="none" w:sz="0" w:space="0" w:color="auto"/>
        <w:right w:val="none" w:sz="0" w:space="0" w:color="auto"/>
      </w:divBdr>
    </w:div>
    <w:div w:id="1502351176">
      <w:bodyDiv w:val="1"/>
      <w:marLeft w:val="0"/>
      <w:marRight w:val="0"/>
      <w:marTop w:val="0"/>
      <w:marBottom w:val="0"/>
      <w:divBdr>
        <w:top w:val="none" w:sz="0" w:space="0" w:color="auto"/>
        <w:left w:val="none" w:sz="0" w:space="0" w:color="auto"/>
        <w:bottom w:val="none" w:sz="0" w:space="0" w:color="auto"/>
        <w:right w:val="none" w:sz="0" w:space="0" w:color="auto"/>
      </w:divBdr>
    </w:div>
    <w:div w:id="1592275656">
      <w:bodyDiv w:val="1"/>
      <w:marLeft w:val="0"/>
      <w:marRight w:val="0"/>
      <w:marTop w:val="0"/>
      <w:marBottom w:val="0"/>
      <w:divBdr>
        <w:top w:val="none" w:sz="0" w:space="0" w:color="auto"/>
        <w:left w:val="none" w:sz="0" w:space="0" w:color="auto"/>
        <w:bottom w:val="none" w:sz="0" w:space="0" w:color="auto"/>
        <w:right w:val="none" w:sz="0" w:space="0" w:color="auto"/>
      </w:divBdr>
    </w:div>
    <w:div w:id="1599947786">
      <w:bodyDiv w:val="1"/>
      <w:marLeft w:val="0"/>
      <w:marRight w:val="0"/>
      <w:marTop w:val="0"/>
      <w:marBottom w:val="0"/>
      <w:divBdr>
        <w:top w:val="none" w:sz="0" w:space="0" w:color="auto"/>
        <w:left w:val="none" w:sz="0" w:space="0" w:color="auto"/>
        <w:bottom w:val="none" w:sz="0" w:space="0" w:color="auto"/>
        <w:right w:val="none" w:sz="0" w:space="0" w:color="auto"/>
      </w:divBdr>
    </w:div>
    <w:div w:id="1823890618">
      <w:bodyDiv w:val="1"/>
      <w:marLeft w:val="0"/>
      <w:marRight w:val="0"/>
      <w:marTop w:val="0"/>
      <w:marBottom w:val="0"/>
      <w:divBdr>
        <w:top w:val="none" w:sz="0" w:space="0" w:color="auto"/>
        <w:left w:val="none" w:sz="0" w:space="0" w:color="auto"/>
        <w:bottom w:val="none" w:sz="0" w:space="0" w:color="auto"/>
        <w:right w:val="none" w:sz="0" w:space="0" w:color="auto"/>
      </w:divBdr>
    </w:div>
    <w:div w:id="1897037544">
      <w:bodyDiv w:val="1"/>
      <w:marLeft w:val="0"/>
      <w:marRight w:val="0"/>
      <w:marTop w:val="0"/>
      <w:marBottom w:val="0"/>
      <w:divBdr>
        <w:top w:val="none" w:sz="0" w:space="0" w:color="auto"/>
        <w:left w:val="none" w:sz="0" w:space="0" w:color="auto"/>
        <w:bottom w:val="none" w:sz="0" w:space="0" w:color="auto"/>
        <w:right w:val="none" w:sz="0" w:space="0" w:color="auto"/>
      </w:divBdr>
    </w:div>
    <w:div w:id="2033023481">
      <w:bodyDiv w:val="1"/>
      <w:marLeft w:val="0"/>
      <w:marRight w:val="0"/>
      <w:marTop w:val="0"/>
      <w:marBottom w:val="0"/>
      <w:divBdr>
        <w:top w:val="none" w:sz="0" w:space="0" w:color="auto"/>
        <w:left w:val="none" w:sz="0" w:space="0" w:color="auto"/>
        <w:bottom w:val="none" w:sz="0" w:space="0" w:color="auto"/>
        <w:right w:val="none" w:sz="0" w:space="0" w:color="auto"/>
      </w:divBdr>
    </w:div>
    <w:div w:id="2066442556">
      <w:bodyDiv w:val="1"/>
      <w:marLeft w:val="0"/>
      <w:marRight w:val="0"/>
      <w:marTop w:val="0"/>
      <w:marBottom w:val="0"/>
      <w:divBdr>
        <w:top w:val="none" w:sz="0" w:space="0" w:color="auto"/>
        <w:left w:val="none" w:sz="0" w:space="0" w:color="auto"/>
        <w:bottom w:val="none" w:sz="0" w:space="0" w:color="auto"/>
        <w:right w:val="none" w:sz="0" w:space="0" w:color="auto"/>
      </w:divBdr>
    </w:div>
    <w:div w:id="21361682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G"/><Relationship Id="rId18" Type="http://schemas.openxmlformats.org/officeDocument/2006/relationships/image" Target="media/image10.emf"/><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JPG"/><Relationship Id="rId17" Type="http://schemas.openxmlformats.org/officeDocument/2006/relationships/image" Target="media/image9.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hyperlink" Target="http://www.competenzedigitali.gov.it"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emf"/><Relationship Id="rId22" Type="http://schemas.openxmlformats.org/officeDocument/2006/relationships/footer" Target="footer2.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BD8BF0-0193-4772-B099-7E67E70A1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58</Pages>
  <Words>23222</Words>
  <Characters>132370</Characters>
  <Application>Microsoft Office Word</Application>
  <DocSecurity>0</DocSecurity>
  <Lines>1103</Lines>
  <Paragraphs>310</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155282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Lazzarini Laura</dc:creator>
  <cp:lastModifiedBy>Walter Gagliardi</cp:lastModifiedBy>
  <cp:revision>2</cp:revision>
  <cp:lastPrinted>2025-02-26T08:29:00Z</cp:lastPrinted>
  <dcterms:created xsi:type="dcterms:W3CDTF">2025-04-04T07:09:00Z</dcterms:created>
  <dcterms:modified xsi:type="dcterms:W3CDTF">2025-04-04T07:09:00Z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2022-04-22T00:00:00Z</vt:filetime>
  </property>
  <property fmtid="{D5CDD505-2E9C-101B-9397-08002B2CF9AE}" pid="3" name="Creator">
    <vt:lpwstr>Acrobat PDFMaker 22 per Word</vt:lpwstr>
  </property>
  <property fmtid="{D5CDD505-2E9C-101B-9397-08002B2CF9AE}" pid="4" name="LastSaved">
    <vt:filetime>2022-05-30T00:00:00Z</vt:filetime>
  </property>
</Properties>
</file>